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5E1F72" w:rsidRDefault="00096865" w:rsidP="00EF3662">
      <w:pPr>
        <w:pStyle w:val="BodyTextIndent"/>
        <w:spacing w:line="240" w:lineRule="auto"/>
        <w:jc w:val="center"/>
        <w:rPr>
          <w:rFonts w:ascii="GHEA Grapalat" w:hAnsi="GHEA Grapalat"/>
          <w:i w:val="0"/>
          <w:lang w:val="af-ZA"/>
        </w:rPr>
      </w:pPr>
    </w:p>
    <w:p w14:paraId="53F4171F"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5627E5B7" w14:textId="1B6E501F" w:rsidR="00642EFE" w:rsidRPr="005E1F72" w:rsidRDefault="0002258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w:t>
      </w:r>
      <w:r w:rsidR="00642EFE" w:rsidRPr="005E1F72">
        <w:rPr>
          <w:rFonts w:ascii="GHEA Grapalat" w:hAnsi="GHEA Grapalat"/>
          <w:i w:val="0"/>
          <w:lang w:val="af-ZA"/>
        </w:rPr>
        <w:t>Ի ՄԱՍԻՆ</w:t>
      </w:r>
      <w:r w:rsidR="00E449ED">
        <w:rPr>
          <w:rFonts w:ascii="GHEA Grapalat" w:hAnsi="GHEA Grapalat"/>
          <w:i w:val="0"/>
          <w:lang w:val="af-ZA"/>
        </w:rPr>
        <w:t>*</w:t>
      </w:r>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0B2EC4C1" w:rsidR="0091042F" w:rsidRDefault="000C7676" w:rsidP="00D21F8D">
      <w:pPr>
        <w:pStyle w:val="BodyTextIndent"/>
        <w:spacing w:line="240" w:lineRule="auto"/>
        <w:jc w:val="center"/>
        <w:rPr>
          <w:rFonts w:ascii="GHEA Grapalat" w:hAnsi="GHEA Grapalat"/>
          <w:i w:val="0"/>
          <w:lang w:val="af-ZA"/>
        </w:rPr>
      </w:pPr>
      <w:r>
        <w:rPr>
          <w:rFonts w:ascii="GHEA Grapalat" w:hAnsi="GHEA Grapalat"/>
          <w:i w:val="0"/>
          <w:lang w:val="af-ZA"/>
        </w:rPr>
        <w:t>202</w:t>
      </w:r>
      <w:r w:rsidR="00813F79">
        <w:rPr>
          <w:rFonts w:ascii="GHEA Grapalat" w:hAnsi="GHEA Grapalat"/>
          <w:i w:val="0"/>
          <w:lang w:val="af-ZA"/>
        </w:rPr>
        <w:t>5</w:t>
      </w:r>
      <w:r w:rsidR="00642EFE" w:rsidRPr="005E1F72">
        <w:rPr>
          <w:rFonts w:ascii="GHEA Grapalat" w:hAnsi="GHEA Grapalat"/>
          <w:i w:val="0"/>
          <w:lang w:val="af-ZA"/>
        </w:rPr>
        <w:t xml:space="preserve"> </w:t>
      </w:r>
      <w:r w:rsidR="00642EFE" w:rsidRPr="00F60778">
        <w:rPr>
          <w:rFonts w:ascii="GHEA Grapalat" w:hAnsi="GHEA Grapalat"/>
          <w:i w:val="0"/>
          <w:lang w:val="af-ZA"/>
        </w:rPr>
        <w:t xml:space="preserve">թվականի </w:t>
      </w:r>
      <w:r w:rsidR="00BB661E">
        <w:rPr>
          <w:rFonts w:ascii="GHEA Grapalat" w:hAnsi="GHEA Grapalat"/>
          <w:i w:val="0"/>
          <w:lang w:val="af-ZA"/>
        </w:rPr>
        <w:t>դեկ</w:t>
      </w:r>
      <w:r w:rsidR="00A87A54">
        <w:rPr>
          <w:rFonts w:ascii="GHEA Grapalat" w:hAnsi="GHEA Grapalat"/>
          <w:i w:val="0"/>
          <w:lang w:val="hy-AM"/>
        </w:rPr>
        <w:t>տեմբերի</w:t>
      </w:r>
      <w:r w:rsidR="00A3123D">
        <w:rPr>
          <w:rFonts w:ascii="GHEA Grapalat" w:hAnsi="GHEA Grapalat"/>
          <w:b/>
          <w:bCs/>
          <w:i w:val="0"/>
          <w:lang w:val="hy-AM"/>
        </w:rPr>
        <w:t xml:space="preserve"> </w:t>
      </w:r>
      <w:r w:rsidR="00A76C15" w:rsidRPr="005E1F72">
        <w:rPr>
          <w:rFonts w:ascii="GHEA Grapalat" w:hAnsi="GHEA Grapalat"/>
          <w:i w:val="0"/>
          <w:lang w:val="af-ZA"/>
        </w:rPr>
        <w:t>«</w:t>
      </w:r>
      <w:r w:rsidR="00084F58">
        <w:rPr>
          <w:rFonts w:ascii="GHEA Grapalat" w:hAnsi="GHEA Grapalat"/>
          <w:i w:val="0"/>
          <w:lang w:val="af-ZA"/>
        </w:rPr>
        <w:t>9</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00642EFE" w:rsidRPr="005E1F72">
        <w:rPr>
          <w:rFonts w:ascii="GHEA Grapalat" w:hAnsi="GHEA Grapalat"/>
          <w:i w:val="0"/>
          <w:lang w:val="af-ZA"/>
        </w:rPr>
        <w:t xml:space="preserve">որոշմամբ </w:t>
      </w:r>
    </w:p>
    <w:p w14:paraId="5496B705" w14:textId="77777777" w:rsidR="004124B2" w:rsidRDefault="004124B2" w:rsidP="00D21F8D">
      <w:pPr>
        <w:pStyle w:val="BodyTextIndent"/>
        <w:spacing w:line="240" w:lineRule="auto"/>
        <w:jc w:val="center"/>
        <w:rPr>
          <w:rFonts w:ascii="GHEA Grapalat" w:hAnsi="GHEA Grapalat"/>
          <w:i w:val="0"/>
          <w:lang w:val="af-ZA"/>
        </w:rPr>
      </w:pPr>
    </w:p>
    <w:p w14:paraId="053E423A" w14:textId="77777777" w:rsidR="004124B2" w:rsidRPr="00DD006A" w:rsidRDefault="004124B2" w:rsidP="004124B2">
      <w:pPr>
        <w:pStyle w:val="BodyTextIndent"/>
        <w:spacing w:line="240" w:lineRule="auto"/>
        <w:jc w:val="center"/>
        <w:rPr>
          <w:rFonts w:ascii="GHEA Grapalat" w:hAnsi="GHEA Grapalat"/>
          <w:i w:val="0"/>
          <w:lang w:val="hy-AM"/>
        </w:rPr>
      </w:pPr>
      <w:r w:rsidRPr="00DD6698">
        <w:rPr>
          <w:rFonts w:ascii="GHEA Grapalat" w:hAnsi="GHEA Grapalat" w:cs="Arial"/>
          <w:b/>
          <w:i w:val="0"/>
          <w:lang w:val="hy-AM"/>
        </w:rPr>
        <w:t>Գնման ընթացակարգը կազմակերպված է Օրենքի 15-րդ հոդվածի 6-րդ մասի</w:t>
      </w:r>
      <w:r w:rsidRPr="006E552F">
        <w:rPr>
          <w:rFonts w:ascii="GHEA Grapalat" w:hAnsi="GHEA Grapalat" w:cs="Arial"/>
          <w:b/>
          <w:i w:val="0"/>
          <w:lang w:val="hy-AM"/>
        </w:rPr>
        <w:t xml:space="preserve"> 2-</w:t>
      </w:r>
      <w:r>
        <w:rPr>
          <w:rFonts w:ascii="GHEA Grapalat" w:hAnsi="GHEA Grapalat" w:cs="Arial"/>
          <w:b/>
          <w:i w:val="0"/>
          <w:lang w:val="hy-AM"/>
        </w:rPr>
        <w:t>րդ կետի</w:t>
      </w:r>
      <w:r w:rsidRPr="00DD6698">
        <w:rPr>
          <w:rFonts w:ascii="GHEA Grapalat" w:hAnsi="GHEA Grapalat" w:cs="Arial"/>
          <w:b/>
          <w:i w:val="0"/>
          <w:lang w:val="hy-AM"/>
        </w:rPr>
        <w:t xml:space="preserve"> </w:t>
      </w:r>
      <w:r>
        <w:rPr>
          <w:rFonts w:ascii="GHEA Grapalat" w:hAnsi="GHEA Grapalat" w:cs="Arial"/>
          <w:b/>
          <w:i w:val="0"/>
          <w:lang w:val="hy-AM"/>
        </w:rPr>
        <w:t>կիրառմամբ</w:t>
      </w:r>
    </w:p>
    <w:p w14:paraId="0FDE8C26" w14:textId="77777777" w:rsidR="004D53E4" w:rsidRPr="004124B2" w:rsidRDefault="004D53E4" w:rsidP="00D21F8D">
      <w:pPr>
        <w:pStyle w:val="BodyTextIndent"/>
        <w:spacing w:line="240" w:lineRule="auto"/>
        <w:jc w:val="center"/>
        <w:rPr>
          <w:rFonts w:ascii="GHEA Grapalat" w:hAnsi="GHEA Grapalat"/>
          <w:i w:val="0"/>
          <w:lang w:val="hy-AM"/>
        </w:rPr>
      </w:pPr>
    </w:p>
    <w:p w14:paraId="12027994" w14:textId="06EEADC2"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F7776B">
        <w:rPr>
          <w:rFonts w:ascii="GHEA Grapalat" w:hAnsi="GHEA Grapalat"/>
          <w:i w:val="0"/>
          <w:lang w:val="af-ZA"/>
        </w:rPr>
        <w:t>ԵՔ-</w:t>
      </w:r>
      <w:r w:rsidR="0002258D">
        <w:rPr>
          <w:rFonts w:ascii="GHEA Grapalat" w:hAnsi="GHEA Grapalat"/>
          <w:i w:val="0"/>
          <w:lang w:val="af-ZA"/>
        </w:rPr>
        <w:t>ԳՀԱՇՁԲ-</w:t>
      </w:r>
      <w:r w:rsidR="00BB661E">
        <w:rPr>
          <w:rFonts w:ascii="GHEA Grapalat" w:hAnsi="GHEA Grapalat"/>
          <w:i w:val="0"/>
          <w:lang w:val="af-ZA"/>
        </w:rPr>
        <w:t>26/8</w:t>
      </w:r>
      <w:r w:rsidR="009F18D0" w:rsidRPr="005E1F72">
        <w:rPr>
          <w:rFonts w:ascii="GHEA Grapalat" w:hAnsi="GHEA Grapalat"/>
          <w:i w:val="0"/>
          <w:u w:val="single"/>
          <w:lang w:val="af-ZA"/>
        </w:rPr>
        <w:t xml:space="preserve">        </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5CA6D81A"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02258D">
        <w:rPr>
          <w:rFonts w:ascii="GHEA Grapalat" w:hAnsi="GHEA Grapalat"/>
          <w:i w:val="0"/>
          <w:lang w:val="af-ZA"/>
        </w:rPr>
        <w:t>գնանշման հարցում</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eastAsia="ru-RU"/>
        </w:rPr>
        <w:t>Armeps (</w:t>
      </w:r>
      <w:r w:rsidR="00677658">
        <w:fldChar w:fldCharType="begin"/>
      </w:r>
      <w:r w:rsidR="00677658" w:rsidRPr="00FE2FF3">
        <w:rPr>
          <w:lang w:val="hy-AM"/>
        </w:rPr>
        <w:instrText>HYPERLINK "http://www.armeps.am"</w:instrText>
      </w:r>
      <w:r w:rsidR="00677658">
        <w:fldChar w:fldCharType="separate"/>
      </w:r>
      <w:r w:rsidR="00677658" w:rsidRPr="005E1F72">
        <w:rPr>
          <w:rFonts w:ascii="GHEA Grapalat" w:hAnsi="GHEA Grapalat"/>
          <w:i w:val="0"/>
          <w:lang w:val="af-ZA" w:eastAsia="ru-RU"/>
        </w:rPr>
        <w:t>www.armeps.am</w:t>
      </w:r>
      <w:r w:rsidR="00677658">
        <w:fldChar w:fldCharType="end"/>
      </w:r>
      <w:r w:rsidR="00677658" w:rsidRPr="005E1F72">
        <w:rPr>
          <w:rFonts w:ascii="GHEA Grapalat" w:hAnsi="GHEA Grapalat"/>
          <w:i w:val="0"/>
          <w:lang w:val="af-ZA" w:eastAsia="ru-RU"/>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23B64ED7" w:rsidR="00297099" w:rsidRPr="005E1F72" w:rsidRDefault="00A20B69" w:rsidP="00297099">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6F4DB3">
        <w:rPr>
          <w:rFonts w:ascii="GHEA Grapalat" w:hAnsi="GHEA Grapalat"/>
          <w:i w:val="0"/>
          <w:lang w:val="af-ZA"/>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0872C2" w:rsidRPr="000872C2">
        <w:rPr>
          <w:rFonts w:ascii="GHEA Grapalat" w:hAnsi="GHEA Grapalat" w:cs="Sylfaen"/>
          <w:b/>
          <w:bCs/>
          <w:lang w:val="hy-AM"/>
        </w:rPr>
        <w:t>Երևան քաղաքի</w:t>
      </w:r>
      <w:r w:rsidR="000872C2">
        <w:rPr>
          <w:rFonts w:ascii="GHEA Grapalat" w:hAnsi="GHEA Grapalat" w:cs="Sylfaen"/>
          <w:b/>
          <w:bCs/>
          <w:lang w:val="hy-AM"/>
        </w:rPr>
        <w:t xml:space="preserve"> </w:t>
      </w:r>
      <w:r w:rsidR="00B3266B" w:rsidRPr="00D63898">
        <w:rPr>
          <w:rFonts w:ascii="GHEA Grapalat" w:hAnsi="GHEA Grapalat" w:cs="Times Armenian"/>
          <w:b/>
          <w:bCs/>
          <w:iCs/>
          <w:color w:val="000000"/>
          <w:lang w:val="hy-AM"/>
        </w:rPr>
        <w:t>Մալաթիա-Սեբաստիա վարչական շրջանի տարածքում եզրաքարերի վերանորոգման աշխատանքների</w:t>
      </w:r>
      <w:r w:rsidR="006F4DB3">
        <w:rPr>
          <w:rFonts w:ascii="GHEA Grapalat" w:hAnsi="GHEA Grapalat"/>
          <w:i w:val="0"/>
          <w:lang w:val="af-ZA"/>
        </w:rPr>
        <w:t xml:space="preserve">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461DEBF5"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rsidR="00DB4CC7">
        <w:fldChar w:fldCharType="begin"/>
      </w:r>
      <w:r w:rsidR="00DB4CC7" w:rsidRPr="00FE2FF3">
        <w:rPr>
          <w:lang w:val="af-ZA"/>
        </w:rPr>
        <w:instrText>HYPERLINK "http://www.armeps.am"</w:instrText>
      </w:r>
      <w:r w:rsidR="00DB4CC7">
        <w:fldChar w:fldCharType="separate"/>
      </w:r>
      <w:r w:rsidR="00DB4CC7" w:rsidRPr="005E1F72">
        <w:rPr>
          <w:rFonts w:ascii="GHEA Grapalat" w:hAnsi="GHEA Grapalat"/>
          <w:i w:val="0"/>
          <w:lang w:val="af-ZA" w:eastAsia="ru-RU"/>
        </w:rPr>
        <w:t>www.armeps.am</w:t>
      </w:r>
      <w:r w:rsidR="00DB4CC7">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205A29">
        <w:rPr>
          <w:rFonts w:ascii="GHEA Grapalat" w:hAnsi="GHEA Grapalat"/>
          <w:b/>
          <w:i w:val="0"/>
          <w:lang w:val="af-ZA"/>
        </w:rPr>
        <w:t>մինչև 202</w:t>
      </w:r>
      <w:r w:rsidR="00117E4B">
        <w:rPr>
          <w:rFonts w:ascii="GHEA Grapalat" w:hAnsi="GHEA Grapalat"/>
          <w:b/>
          <w:i w:val="0"/>
          <w:lang w:val="af-ZA"/>
        </w:rPr>
        <w:t>5</w:t>
      </w:r>
      <w:r w:rsidR="00205A29">
        <w:rPr>
          <w:rFonts w:ascii="GHEA Grapalat" w:hAnsi="GHEA Grapalat"/>
          <w:b/>
          <w:i w:val="0"/>
          <w:lang w:val="af-ZA"/>
        </w:rPr>
        <w:t xml:space="preserve"> թվականի </w:t>
      </w:r>
      <w:r w:rsidR="00BB661E">
        <w:rPr>
          <w:rFonts w:ascii="GHEA Grapalat" w:hAnsi="GHEA Grapalat"/>
          <w:b/>
          <w:i w:val="0"/>
          <w:lang w:val="af-ZA"/>
        </w:rPr>
        <w:t>դեկ</w:t>
      </w:r>
      <w:r w:rsidR="00EB3C70">
        <w:rPr>
          <w:rFonts w:ascii="GHEA Grapalat" w:hAnsi="GHEA Grapalat"/>
          <w:b/>
          <w:i w:val="0"/>
          <w:lang w:val="af-ZA"/>
        </w:rPr>
        <w:t>տեմբերի</w:t>
      </w:r>
      <w:r w:rsidR="00205A29">
        <w:rPr>
          <w:rFonts w:ascii="GHEA Grapalat" w:hAnsi="GHEA Grapalat"/>
          <w:b/>
          <w:i w:val="0"/>
          <w:lang w:val="af-ZA"/>
        </w:rPr>
        <w:t xml:space="preserve"> </w:t>
      </w:r>
      <w:r w:rsidR="00084F58">
        <w:rPr>
          <w:rFonts w:ascii="GHEA Grapalat" w:hAnsi="GHEA Grapalat"/>
          <w:b/>
          <w:i w:val="0"/>
          <w:lang w:val="af-ZA"/>
        </w:rPr>
        <w:t>18</w:t>
      </w:r>
      <w:r w:rsidR="0007287D" w:rsidRPr="0018744E">
        <w:rPr>
          <w:rFonts w:ascii="GHEA Grapalat" w:hAnsi="GHEA Grapalat"/>
          <w:b/>
          <w:i w:val="0"/>
          <w:lang w:val="hy-AM"/>
        </w:rPr>
        <w:t xml:space="preserve">-ը, ժամը </w:t>
      </w:r>
      <w:r w:rsidR="000848FC">
        <w:rPr>
          <w:rFonts w:ascii="GHEA Grapalat" w:hAnsi="GHEA Grapalat"/>
          <w:b/>
          <w:i w:val="0"/>
          <w:lang w:val="hy-AM"/>
        </w:rPr>
        <w:t>11:00</w:t>
      </w:r>
      <w:r w:rsidR="00357D48" w:rsidRPr="005E1F72">
        <w:rPr>
          <w:rFonts w:ascii="GHEA Grapalat" w:hAnsi="GHEA Grapalat"/>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520951F1"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205A29">
        <w:rPr>
          <w:rFonts w:ascii="GHEA Grapalat" w:hAnsi="GHEA Grapalat"/>
          <w:b/>
          <w:i w:val="0"/>
          <w:lang w:val="af-ZA"/>
        </w:rPr>
        <w:t>մինչև 202</w:t>
      </w:r>
      <w:r w:rsidR="00117E4B">
        <w:rPr>
          <w:rFonts w:ascii="GHEA Grapalat" w:hAnsi="GHEA Grapalat"/>
          <w:b/>
          <w:i w:val="0"/>
          <w:lang w:val="af-ZA"/>
        </w:rPr>
        <w:t>5</w:t>
      </w:r>
      <w:r w:rsidR="00205A29">
        <w:rPr>
          <w:rFonts w:ascii="GHEA Grapalat" w:hAnsi="GHEA Grapalat"/>
          <w:b/>
          <w:i w:val="0"/>
          <w:lang w:val="af-ZA"/>
        </w:rPr>
        <w:t xml:space="preserve"> թվականի </w:t>
      </w:r>
      <w:r w:rsidR="00BB661E">
        <w:rPr>
          <w:rFonts w:ascii="GHEA Grapalat" w:hAnsi="GHEA Grapalat"/>
          <w:b/>
          <w:i w:val="0"/>
          <w:lang w:val="af-ZA"/>
        </w:rPr>
        <w:t>դե</w:t>
      </w:r>
      <w:r w:rsidR="00EB3C70">
        <w:rPr>
          <w:rFonts w:ascii="GHEA Grapalat" w:hAnsi="GHEA Grapalat"/>
          <w:b/>
          <w:i w:val="0"/>
          <w:lang w:val="af-ZA"/>
        </w:rPr>
        <w:t>կտեմբերի</w:t>
      </w:r>
      <w:r w:rsidR="005F7992">
        <w:rPr>
          <w:rFonts w:ascii="GHEA Grapalat" w:hAnsi="GHEA Grapalat"/>
          <w:b/>
          <w:i w:val="0"/>
          <w:lang w:val="af-ZA"/>
        </w:rPr>
        <w:t xml:space="preserve"> </w:t>
      </w:r>
      <w:r w:rsidR="00084F58">
        <w:rPr>
          <w:rFonts w:ascii="GHEA Grapalat" w:hAnsi="GHEA Grapalat"/>
          <w:b/>
          <w:i w:val="0"/>
          <w:lang w:val="af-ZA"/>
        </w:rPr>
        <w:t>18</w:t>
      </w:r>
      <w:r w:rsidR="0007287D" w:rsidRPr="0018744E">
        <w:rPr>
          <w:rFonts w:ascii="GHEA Grapalat" w:hAnsi="GHEA Grapalat"/>
          <w:b/>
          <w:i w:val="0"/>
          <w:lang w:val="hy-AM"/>
        </w:rPr>
        <w:t>-</w:t>
      </w:r>
      <w:r w:rsidR="005F7992">
        <w:rPr>
          <w:rFonts w:ascii="GHEA Grapalat" w:hAnsi="GHEA Grapalat"/>
          <w:b/>
          <w:i w:val="0"/>
          <w:lang w:val="hy-AM"/>
        </w:rPr>
        <w:t>ին</w:t>
      </w:r>
      <w:r w:rsidR="0007287D" w:rsidRPr="0018744E">
        <w:rPr>
          <w:rFonts w:ascii="GHEA Grapalat" w:hAnsi="GHEA Grapalat"/>
          <w:b/>
          <w:i w:val="0"/>
          <w:lang w:val="hy-AM"/>
        </w:rPr>
        <w:t xml:space="preserve">, ժամը </w:t>
      </w:r>
      <w:r w:rsidR="000848FC">
        <w:rPr>
          <w:rFonts w:ascii="GHEA Grapalat" w:hAnsi="GHEA Grapalat"/>
          <w:b/>
          <w:i w:val="0"/>
          <w:lang w:val="hy-AM"/>
        </w:rPr>
        <w:t>11:00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4AFF7B2E"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617EBC5A" w14:textId="148A3F52" w:rsidR="0007287D" w:rsidRPr="00F34769" w:rsidRDefault="0007287D" w:rsidP="0007287D">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4F6F0B">
        <w:rPr>
          <w:rFonts w:ascii="GHEA Grapalat" w:hAnsi="GHEA Grapalat"/>
          <w:i w:val="0"/>
          <w:lang w:val="hy-AM"/>
        </w:rPr>
        <w:t xml:space="preserve"> </w:t>
      </w:r>
      <w:r w:rsidR="000848FC">
        <w:rPr>
          <w:rFonts w:ascii="GHEA Grapalat" w:hAnsi="GHEA Grapalat"/>
          <w:i w:val="0"/>
          <w:lang w:val="hy-AM"/>
        </w:rPr>
        <w:t xml:space="preserve">Գ. </w:t>
      </w:r>
      <w:r>
        <w:rPr>
          <w:rFonts w:ascii="GHEA Grapalat" w:hAnsi="GHEA Grapalat"/>
          <w:i w:val="0"/>
          <w:lang w:val="hy-AM"/>
        </w:rPr>
        <w:t>Մ</w:t>
      </w:r>
      <w:r w:rsidR="000848FC">
        <w:rPr>
          <w:rFonts w:ascii="GHEA Grapalat" w:hAnsi="GHEA Grapalat"/>
          <w:i w:val="0"/>
          <w:lang w:val="hy-AM"/>
        </w:rPr>
        <w:t>ուրադյանին</w:t>
      </w:r>
      <w:r w:rsidRPr="00F34769">
        <w:rPr>
          <w:rFonts w:ascii="GHEA Grapalat" w:hAnsi="GHEA Grapalat"/>
          <w:i w:val="0"/>
          <w:lang w:val="af-ZA"/>
        </w:rPr>
        <w:t>։</w:t>
      </w:r>
    </w:p>
    <w:p w14:paraId="560CA681" w14:textId="16FE847D"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0848FC">
        <w:rPr>
          <w:rFonts w:ascii="GHEA Grapalat" w:hAnsi="GHEA Grapalat"/>
          <w:i w:val="0"/>
          <w:lang w:val="hy-AM"/>
        </w:rPr>
        <w:t>373</w:t>
      </w:r>
      <w:r w:rsidRPr="00F34769">
        <w:rPr>
          <w:rFonts w:ascii="GHEA Grapalat" w:hAnsi="GHEA Grapalat"/>
          <w:i w:val="0"/>
          <w:lang w:val="af-ZA"/>
        </w:rPr>
        <w:t>։</w:t>
      </w:r>
    </w:p>
    <w:p w14:paraId="3E5C8C96" w14:textId="698DBE03" w:rsidR="0007287D" w:rsidRPr="007D7CDD" w:rsidRDefault="0007287D" w:rsidP="0007287D">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0848FC">
        <w:rPr>
          <w:rFonts w:ascii="GHEA Grapalat" w:hAnsi="GHEA Grapalat"/>
          <w:b/>
          <w:i w:val="0"/>
          <w:lang w:val="af-ZA"/>
        </w:rPr>
        <w:t>gor.muradyan@yerevan.am</w:t>
      </w:r>
      <w:r w:rsidRPr="007D7CDD">
        <w:rPr>
          <w:rFonts w:ascii="GHEA Grapalat" w:hAnsi="GHEA Grapalat"/>
          <w:b/>
          <w:i w:val="0"/>
          <w:lang w:val="af-ZA"/>
        </w:rPr>
        <w:t>։</w:t>
      </w:r>
    </w:p>
    <w:p w14:paraId="7F8A3BA4" w14:textId="77777777"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BC6371" w:rsidRDefault="00754697" w:rsidP="00EF3662">
      <w:pPr>
        <w:pStyle w:val="BodyTextIndent3"/>
        <w:spacing w:after="240" w:line="240" w:lineRule="auto"/>
        <w:ind w:firstLine="709"/>
        <w:rPr>
          <w:rFonts w:ascii="GHEA Grapalat" w:hAnsi="GHEA Grapalat" w:cs="Sylfaen"/>
          <w:b/>
          <w:lang w:val="af-ZA"/>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07F13FA9" w:rsidR="009021FE" w:rsidRDefault="009021FE" w:rsidP="00EF3662">
      <w:pPr>
        <w:pStyle w:val="BodyText"/>
        <w:spacing w:after="0"/>
        <w:ind w:firstLine="567"/>
        <w:jc w:val="right"/>
        <w:rPr>
          <w:rFonts w:ascii="GHEA Grapalat" w:hAnsi="GHEA Grapalat" w:cs="Sylfaen"/>
          <w:iCs/>
          <w:sz w:val="20"/>
          <w:szCs w:val="20"/>
          <w:lang w:val="af-ZA"/>
        </w:rPr>
      </w:pPr>
    </w:p>
    <w:p w14:paraId="4D23DD22" w14:textId="73E737AB" w:rsidR="00E57C78" w:rsidRDefault="00E57C78" w:rsidP="00EF3662">
      <w:pPr>
        <w:pStyle w:val="BodyText"/>
        <w:spacing w:after="0"/>
        <w:ind w:firstLine="567"/>
        <w:jc w:val="right"/>
        <w:rPr>
          <w:rFonts w:ascii="GHEA Grapalat" w:hAnsi="GHEA Grapalat" w:cs="Sylfaen"/>
          <w:iCs/>
          <w:sz w:val="20"/>
          <w:szCs w:val="20"/>
          <w:lang w:val="af-ZA"/>
        </w:rPr>
      </w:pPr>
    </w:p>
    <w:p w14:paraId="084F7E8E" w14:textId="77777777" w:rsidR="00E57C78" w:rsidRPr="00485525" w:rsidRDefault="00E57C78" w:rsidP="00EF3662">
      <w:pPr>
        <w:pStyle w:val="BodyText"/>
        <w:spacing w:after="0"/>
        <w:ind w:firstLine="567"/>
        <w:jc w:val="right"/>
        <w:rPr>
          <w:rFonts w:ascii="GHEA Grapalat" w:hAnsi="GHEA Grapalat" w:cs="Sylfaen"/>
          <w:iCs/>
          <w:sz w:val="20"/>
          <w:szCs w:val="20"/>
          <w:lang w:val="af-ZA"/>
        </w:rPr>
      </w:pPr>
    </w:p>
    <w:p w14:paraId="47174389" w14:textId="77777777" w:rsidR="000F7F78" w:rsidRPr="008B6523" w:rsidRDefault="000F7F78" w:rsidP="00EF3662">
      <w:pPr>
        <w:pStyle w:val="BodyText"/>
        <w:spacing w:after="0"/>
        <w:ind w:firstLine="567"/>
        <w:jc w:val="right"/>
        <w:rPr>
          <w:rFonts w:ascii="GHEA Grapalat" w:hAnsi="GHEA Grapalat" w:cs="Sylfaen"/>
          <w:iCs/>
          <w:sz w:val="20"/>
          <w:szCs w:val="20"/>
          <w:lang w:val="af-ZA"/>
        </w:rPr>
      </w:pPr>
    </w:p>
    <w:p w14:paraId="326CB8A5"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CAA026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502ACF2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4E3BE950"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05EB1B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6B8280D7"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72D7FFED"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11AC37FF"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1CCA50E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452DCF79"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042D343"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6DD83DD6" w14:textId="097D200A" w:rsidR="00096865" w:rsidRPr="0007287D" w:rsidRDefault="00096865" w:rsidP="00EF3662">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1BC93D7F" w14:textId="68D72FFF" w:rsidR="00096865" w:rsidRPr="0007287D" w:rsidRDefault="00F7776B"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02258D">
        <w:rPr>
          <w:rFonts w:ascii="GHEA Grapalat" w:hAnsi="GHEA Grapalat" w:cs="Sylfaen"/>
          <w:iCs/>
          <w:sz w:val="20"/>
          <w:szCs w:val="20"/>
          <w:lang w:val="af-ZA"/>
        </w:rPr>
        <w:t>ԳՀԱՇՁԲ-</w:t>
      </w:r>
      <w:r w:rsidR="00BB661E">
        <w:rPr>
          <w:rFonts w:ascii="GHEA Grapalat" w:hAnsi="GHEA Grapalat" w:cs="Sylfaen"/>
          <w:iCs/>
          <w:sz w:val="20"/>
          <w:szCs w:val="20"/>
          <w:lang w:val="af-ZA"/>
        </w:rPr>
        <w:t>26/8</w:t>
      </w:r>
      <w:r w:rsidR="009F18D0" w:rsidRPr="0007287D">
        <w:rPr>
          <w:rFonts w:ascii="GHEA Grapalat" w:hAnsi="GHEA Grapalat" w:cs="Sylfaen"/>
          <w:iCs/>
          <w:sz w:val="20"/>
          <w:szCs w:val="20"/>
          <w:lang w:val="af-ZA"/>
        </w:rPr>
        <w:t xml:space="preserve"> </w:t>
      </w:r>
      <w:r w:rsidR="00096865" w:rsidRPr="00606EAC">
        <w:rPr>
          <w:rFonts w:ascii="GHEA Grapalat" w:hAnsi="GHEA Grapalat" w:cs="Sylfaen"/>
          <w:iCs/>
          <w:sz w:val="20"/>
          <w:szCs w:val="20"/>
          <w:lang w:val="af-ZA"/>
        </w:rPr>
        <w:t xml:space="preserve">ծածկագրով </w:t>
      </w:r>
    </w:p>
    <w:p w14:paraId="1248E344" w14:textId="47BBC8D9" w:rsidR="00096865" w:rsidRPr="00606EAC" w:rsidRDefault="0002258D" w:rsidP="00EF3662">
      <w:pPr>
        <w:pStyle w:val="BodyText"/>
        <w:spacing w:after="0"/>
        <w:ind w:firstLine="567"/>
        <w:jc w:val="right"/>
        <w:rPr>
          <w:rFonts w:ascii="GHEA Grapalat" w:hAnsi="GHEA Grapalat" w:cs="Sylfaen"/>
          <w:iCs/>
          <w:sz w:val="20"/>
          <w:szCs w:val="20"/>
          <w:lang w:val="af-ZA"/>
        </w:rPr>
      </w:pPr>
      <w:r w:rsidRPr="00606EAC">
        <w:rPr>
          <w:rFonts w:ascii="GHEA Grapalat" w:hAnsi="GHEA Grapalat" w:cs="Sylfaen"/>
          <w:iCs/>
          <w:sz w:val="20"/>
          <w:szCs w:val="20"/>
          <w:lang w:val="af-ZA"/>
        </w:rPr>
        <w:t>գնանշման</w:t>
      </w:r>
      <w:r w:rsidRPr="005E366B">
        <w:rPr>
          <w:rFonts w:ascii="GHEA Grapalat" w:hAnsi="GHEA Grapalat" w:cs="Sylfaen"/>
          <w:iCs/>
          <w:sz w:val="20"/>
          <w:szCs w:val="20"/>
          <w:lang w:val="af-ZA"/>
        </w:rPr>
        <w:t xml:space="preserve"> </w:t>
      </w:r>
      <w:r w:rsidRPr="00606EAC">
        <w:rPr>
          <w:rFonts w:ascii="GHEA Grapalat" w:hAnsi="GHEA Grapalat" w:cs="Sylfaen"/>
          <w:iCs/>
          <w:sz w:val="20"/>
          <w:szCs w:val="20"/>
          <w:lang w:val="af-ZA"/>
        </w:rPr>
        <w:t>հարցում</w:t>
      </w:r>
      <w:r w:rsidR="008C5FC1" w:rsidRPr="00606EAC">
        <w:rPr>
          <w:rFonts w:ascii="GHEA Grapalat" w:hAnsi="GHEA Grapalat" w:cs="Sylfaen"/>
          <w:iCs/>
          <w:sz w:val="20"/>
          <w:szCs w:val="20"/>
          <w:lang w:val="af-ZA"/>
        </w:rPr>
        <w:t>ի</w:t>
      </w:r>
      <w:r w:rsidR="00096865" w:rsidRPr="00606EAC">
        <w:rPr>
          <w:rFonts w:ascii="GHEA Grapalat" w:hAnsi="GHEA Grapalat" w:cs="Sylfaen"/>
          <w:iCs/>
          <w:sz w:val="20"/>
          <w:szCs w:val="20"/>
          <w:lang w:val="af-ZA"/>
        </w:rPr>
        <w:t xml:space="preserve"> </w:t>
      </w:r>
      <w:r w:rsidR="00EE5855" w:rsidRPr="00606EAC">
        <w:rPr>
          <w:rFonts w:ascii="GHEA Grapalat" w:hAnsi="GHEA Grapalat" w:cs="Sylfaen"/>
          <w:iCs/>
          <w:sz w:val="20"/>
          <w:szCs w:val="20"/>
          <w:lang w:val="af-ZA"/>
        </w:rPr>
        <w:t xml:space="preserve">գնահատող </w:t>
      </w:r>
      <w:r w:rsidR="00096865" w:rsidRPr="00606EAC">
        <w:rPr>
          <w:rFonts w:ascii="GHEA Grapalat" w:hAnsi="GHEA Grapalat" w:cs="Sylfaen"/>
          <w:iCs/>
          <w:sz w:val="20"/>
          <w:szCs w:val="20"/>
          <w:lang w:val="af-ZA"/>
        </w:rPr>
        <w:t>հանձնաժողովի</w:t>
      </w:r>
    </w:p>
    <w:p w14:paraId="11436F0A" w14:textId="5F22560B" w:rsidR="00096865" w:rsidRPr="00606EAC" w:rsidRDefault="00096865"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 xml:space="preserve"> </w:t>
      </w:r>
      <w:r w:rsidR="000C7676">
        <w:rPr>
          <w:rFonts w:ascii="GHEA Grapalat" w:hAnsi="GHEA Grapalat" w:cs="Sylfaen"/>
          <w:iCs/>
          <w:sz w:val="20"/>
          <w:szCs w:val="20"/>
          <w:lang w:val="af-ZA"/>
        </w:rPr>
        <w:t>202</w:t>
      </w:r>
      <w:r w:rsidR="00B821FF">
        <w:rPr>
          <w:rFonts w:ascii="GHEA Grapalat" w:hAnsi="GHEA Grapalat" w:cs="Sylfaen"/>
          <w:iCs/>
          <w:sz w:val="20"/>
          <w:szCs w:val="20"/>
          <w:lang w:val="af-ZA"/>
        </w:rPr>
        <w:t>5</w:t>
      </w:r>
      <w:r w:rsidRPr="0007287D">
        <w:rPr>
          <w:rFonts w:ascii="GHEA Grapalat" w:hAnsi="GHEA Grapalat" w:cs="Sylfaen"/>
          <w:iCs/>
          <w:sz w:val="20"/>
          <w:szCs w:val="20"/>
          <w:lang w:val="af-ZA"/>
        </w:rPr>
        <w:t xml:space="preserve"> </w:t>
      </w:r>
      <w:r w:rsidRPr="00606EAC">
        <w:rPr>
          <w:rFonts w:ascii="GHEA Grapalat" w:hAnsi="GHEA Grapalat" w:cs="Sylfaen"/>
          <w:iCs/>
          <w:sz w:val="20"/>
          <w:szCs w:val="20"/>
          <w:lang w:val="af-ZA"/>
        </w:rPr>
        <w:t xml:space="preserve">թ. </w:t>
      </w:r>
      <w:r w:rsidR="007978D2">
        <w:rPr>
          <w:rFonts w:ascii="GHEA Grapalat" w:hAnsi="GHEA Grapalat" w:cs="Sylfaen"/>
          <w:iCs/>
          <w:sz w:val="20"/>
          <w:szCs w:val="20"/>
          <w:lang w:val="af-ZA"/>
        </w:rPr>
        <w:t>դե</w:t>
      </w:r>
      <w:r w:rsidR="00606EAC" w:rsidRPr="00606EAC">
        <w:rPr>
          <w:rFonts w:ascii="GHEA Grapalat" w:hAnsi="GHEA Grapalat" w:cs="Sylfaen"/>
          <w:iCs/>
          <w:sz w:val="20"/>
          <w:szCs w:val="20"/>
          <w:lang w:val="af-ZA"/>
        </w:rPr>
        <w:t>կտեմբերի</w:t>
      </w:r>
      <w:r w:rsidR="00E1087A" w:rsidRPr="00606EAC">
        <w:rPr>
          <w:rFonts w:ascii="GHEA Grapalat" w:hAnsi="GHEA Grapalat" w:cs="Sylfaen"/>
          <w:iCs/>
          <w:sz w:val="20"/>
          <w:szCs w:val="20"/>
          <w:lang w:val="af-ZA"/>
        </w:rPr>
        <w:t xml:space="preserve"> </w:t>
      </w:r>
      <w:r w:rsidR="00B83CD0">
        <w:rPr>
          <w:rFonts w:ascii="GHEA Grapalat" w:hAnsi="GHEA Grapalat" w:cs="Sylfaen"/>
          <w:iCs/>
          <w:sz w:val="20"/>
          <w:szCs w:val="20"/>
          <w:lang w:val="af-ZA"/>
        </w:rPr>
        <w:t>9</w:t>
      </w:r>
      <w:r w:rsidR="005C6159" w:rsidRPr="00606EAC">
        <w:rPr>
          <w:rFonts w:ascii="GHEA Grapalat" w:hAnsi="GHEA Grapalat" w:cs="Sylfaen"/>
          <w:iCs/>
          <w:sz w:val="20"/>
          <w:szCs w:val="20"/>
          <w:lang w:val="af-ZA"/>
        </w:rPr>
        <w:t xml:space="preserve">-ի </w:t>
      </w:r>
      <w:r w:rsidRPr="00606EAC">
        <w:rPr>
          <w:rFonts w:ascii="GHEA Grapalat" w:hAnsi="GHEA Grapalat" w:cs="Sylfaen"/>
          <w:iCs/>
          <w:sz w:val="20"/>
          <w:szCs w:val="20"/>
          <w:lang w:val="af-ZA"/>
        </w:rPr>
        <w:t xml:space="preserve"> </w:t>
      </w:r>
      <w:r w:rsidR="005C6159" w:rsidRPr="00606EAC">
        <w:rPr>
          <w:rFonts w:ascii="GHEA Grapalat" w:hAnsi="GHEA Grapalat" w:cs="Sylfaen"/>
          <w:iCs/>
          <w:sz w:val="20"/>
          <w:szCs w:val="20"/>
          <w:lang w:val="af-ZA"/>
        </w:rPr>
        <w:t xml:space="preserve">N </w:t>
      </w:r>
      <w:r w:rsidR="00247185" w:rsidRPr="00606EAC">
        <w:rPr>
          <w:rFonts w:ascii="GHEA Grapalat" w:hAnsi="GHEA Grapalat" w:cs="Sylfaen"/>
          <w:iCs/>
          <w:sz w:val="20"/>
          <w:szCs w:val="20"/>
          <w:lang w:val="af-ZA"/>
        </w:rPr>
        <w:t>2</w:t>
      </w:r>
      <w:r w:rsidR="0007287D" w:rsidRPr="00606EAC">
        <w:rPr>
          <w:rFonts w:ascii="GHEA Grapalat" w:hAnsi="GHEA Grapalat" w:cs="Sylfaen"/>
          <w:iCs/>
          <w:sz w:val="20"/>
          <w:szCs w:val="20"/>
          <w:lang w:val="af-ZA"/>
        </w:rPr>
        <w:t xml:space="preserve"> </w:t>
      </w:r>
      <w:r w:rsidRPr="00606EAC">
        <w:rPr>
          <w:rFonts w:ascii="GHEA Grapalat" w:hAnsi="GHEA Grapalat" w:cs="Sylfaen"/>
          <w:iCs/>
          <w:sz w:val="20"/>
          <w:szCs w:val="20"/>
          <w:lang w:val="af-ZA"/>
        </w:rPr>
        <w:t>որոշմամբ</w:t>
      </w:r>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47722453"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084F58" w:rsidRDefault="00096865" w:rsidP="00EF3662">
      <w:pPr>
        <w:pStyle w:val="BodyText"/>
        <w:ind w:right="-7" w:firstLine="567"/>
        <w:jc w:val="center"/>
        <w:rPr>
          <w:rFonts w:ascii="GHEA Grapalat" w:hAnsi="GHEA Grapalat" w:cs="Sylfaen"/>
          <w:lang w:val="af-ZA"/>
        </w:rPr>
      </w:pPr>
    </w:p>
    <w:p w14:paraId="6D3F35CE" w14:textId="1AF90085" w:rsidR="00096865" w:rsidRPr="00865D94" w:rsidRDefault="00962A76" w:rsidP="00EF3662">
      <w:pPr>
        <w:pStyle w:val="BodyText"/>
        <w:ind w:right="-7"/>
        <w:jc w:val="center"/>
        <w:rPr>
          <w:rFonts w:ascii="GHEA Grapalat" w:hAnsi="GHEA Grapalat" w:cs="Sylfaen"/>
          <w:lang w:val="af-ZA"/>
        </w:rPr>
      </w:pPr>
      <w:r w:rsidRPr="00463C9A">
        <w:rPr>
          <w:rFonts w:ascii="GHEA Grapalat" w:hAnsi="GHEA Grapalat" w:cs="Sylfaen"/>
        </w:rPr>
        <w:t>ԵՐԵՎԱՆԻ</w:t>
      </w:r>
      <w:r w:rsidRPr="00865D94">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865D94">
        <w:rPr>
          <w:rFonts w:ascii="GHEA Grapalat" w:hAnsi="GHEA Grapalat" w:cs="Sylfaen"/>
          <w:lang w:val="af-ZA"/>
        </w:rPr>
        <w:t xml:space="preserve"> </w:t>
      </w:r>
      <w:r w:rsidRPr="005E1F72">
        <w:rPr>
          <w:rFonts w:ascii="GHEA Grapalat" w:hAnsi="GHEA Grapalat" w:cs="Sylfaen"/>
        </w:rPr>
        <w:t>ԿԱՐԻՔՆԵՐԻ</w:t>
      </w:r>
      <w:r w:rsidRPr="00865D94">
        <w:rPr>
          <w:rFonts w:ascii="GHEA Grapalat" w:hAnsi="GHEA Grapalat" w:cs="Sylfaen"/>
          <w:lang w:val="af-ZA"/>
        </w:rPr>
        <w:t xml:space="preserve"> </w:t>
      </w:r>
      <w:r w:rsidRPr="005E1F72">
        <w:rPr>
          <w:rFonts w:ascii="GHEA Grapalat" w:hAnsi="GHEA Grapalat" w:cs="Sylfaen"/>
        </w:rPr>
        <w:t>ՀԱՄԱՐ</w:t>
      </w:r>
      <w:r w:rsidRPr="00865D94">
        <w:rPr>
          <w:rFonts w:ascii="GHEA Grapalat" w:hAnsi="GHEA Grapalat" w:cs="Sylfaen"/>
          <w:lang w:val="af-ZA"/>
        </w:rPr>
        <w:t xml:space="preserve">` </w:t>
      </w:r>
      <w:r w:rsidR="000872C2" w:rsidRPr="000872C2">
        <w:rPr>
          <w:rFonts w:ascii="GHEA Grapalat" w:hAnsi="GHEA Grapalat" w:cs="Sylfaen"/>
        </w:rPr>
        <w:t>ԵՐԵՎԱՆ</w:t>
      </w:r>
      <w:r w:rsidR="000872C2" w:rsidRPr="00865D94">
        <w:rPr>
          <w:rFonts w:ascii="GHEA Grapalat" w:hAnsi="GHEA Grapalat" w:cs="Sylfaen"/>
          <w:lang w:val="af-ZA"/>
        </w:rPr>
        <w:t xml:space="preserve"> </w:t>
      </w:r>
      <w:r w:rsidR="000872C2" w:rsidRPr="000872C2">
        <w:rPr>
          <w:rFonts w:ascii="GHEA Grapalat" w:hAnsi="GHEA Grapalat" w:cs="Sylfaen"/>
        </w:rPr>
        <w:t>ՔԱՂԱՔԻ</w:t>
      </w:r>
      <w:r w:rsidR="000872C2" w:rsidRPr="00865D94">
        <w:rPr>
          <w:rFonts w:ascii="GHEA Grapalat" w:hAnsi="GHEA Grapalat" w:cs="Sylfaen"/>
          <w:lang w:val="af-ZA"/>
        </w:rPr>
        <w:t xml:space="preserve"> </w:t>
      </w:r>
      <w:r w:rsidR="00633830" w:rsidRPr="00633830">
        <w:rPr>
          <w:rFonts w:ascii="GHEA Grapalat" w:hAnsi="GHEA Grapalat" w:cs="Sylfaen"/>
        </w:rPr>
        <w:t>ՄԱԼԱԹԻԱ</w:t>
      </w:r>
      <w:r w:rsidR="00633830" w:rsidRPr="00865D94">
        <w:rPr>
          <w:rFonts w:ascii="GHEA Grapalat" w:hAnsi="GHEA Grapalat" w:cs="Sylfaen"/>
          <w:lang w:val="af-ZA"/>
        </w:rPr>
        <w:t>-</w:t>
      </w:r>
      <w:r w:rsidR="00633830" w:rsidRPr="00633830">
        <w:rPr>
          <w:rFonts w:ascii="GHEA Grapalat" w:hAnsi="GHEA Grapalat" w:cs="Sylfaen"/>
        </w:rPr>
        <w:t>ՍԵԲԱՍՏԻԱ</w:t>
      </w:r>
      <w:r w:rsidR="00633830" w:rsidRPr="00865D94">
        <w:rPr>
          <w:rFonts w:ascii="GHEA Grapalat" w:hAnsi="GHEA Grapalat" w:cs="Sylfaen"/>
          <w:lang w:val="af-ZA"/>
        </w:rPr>
        <w:t xml:space="preserve"> </w:t>
      </w:r>
      <w:r w:rsidR="00633830" w:rsidRPr="00633830">
        <w:rPr>
          <w:rFonts w:ascii="GHEA Grapalat" w:hAnsi="GHEA Grapalat" w:cs="Sylfaen"/>
        </w:rPr>
        <w:t>ՎԱՐՉԱԿԱՆ</w:t>
      </w:r>
      <w:r w:rsidR="00633830" w:rsidRPr="00865D94">
        <w:rPr>
          <w:rFonts w:ascii="GHEA Grapalat" w:hAnsi="GHEA Grapalat" w:cs="Sylfaen"/>
          <w:lang w:val="af-ZA"/>
        </w:rPr>
        <w:t xml:space="preserve"> </w:t>
      </w:r>
      <w:r w:rsidR="00633830" w:rsidRPr="00633830">
        <w:rPr>
          <w:rFonts w:ascii="GHEA Grapalat" w:hAnsi="GHEA Grapalat" w:cs="Sylfaen"/>
        </w:rPr>
        <w:t>ՇՐՋԱՆԻ</w:t>
      </w:r>
      <w:r w:rsidR="00633830" w:rsidRPr="00865D94">
        <w:rPr>
          <w:rFonts w:ascii="GHEA Grapalat" w:hAnsi="GHEA Grapalat" w:cs="Sylfaen"/>
          <w:lang w:val="af-ZA"/>
        </w:rPr>
        <w:t xml:space="preserve"> </w:t>
      </w:r>
      <w:r w:rsidR="00633830" w:rsidRPr="00633830">
        <w:rPr>
          <w:rFonts w:ascii="GHEA Grapalat" w:hAnsi="GHEA Grapalat" w:cs="Sylfaen"/>
        </w:rPr>
        <w:t>ՏԱՐԱԾՔՈՒՄ</w:t>
      </w:r>
      <w:r w:rsidR="00633830" w:rsidRPr="00865D94">
        <w:rPr>
          <w:rFonts w:ascii="GHEA Grapalat" w:hAnsi="GHEA Grapalat" w:cs="Sylfaen"/>
          <w:lang w:val="af-ZA"/>
        </w:rPr>
        <w:t xml:space="preserve"> </w:t>
      </w:r>
      <w:r w:rsidR="00633830" w:rsidRPr="00633830">
        <w:rPr>
          <w:rFonts w:ascii="GHEA Grapalat" w:hAnsi="GHEA Grapalat" w:cs="Sylfaen"/>
        </w:rPr>
        <w:t>ԵԶՐԱՔԱՐԵՐԻ</w:t>
      </w:r>
      <w:r w:rsidR="00633830" w:rsidRPr="00865D94">
        <w:rPr>
          <w:rFonts w:ascii="GHEA Grapalat" w:hAnsi="GHEA Grapalat" w:cs="Sylfaen"/>
          <w:lang w:val="af-ZA"/>
        </w:rPr>
        <w:t xml:space="preserve"> </w:t>
      </w:r>
      <w:r w:rsidR="00633830" w:rsidRPr="00633830">
        <w:rPr>
          <w:rFonts w:ascii="GHEA Grapalat" w:hAnsi="GHEA Grapalat" w:cs="Sylfaen"/>
        </w:rPr>
        <w:t>ՎԵՐԱՆՈՐՈԳՄԱՆ</w:t>
      </w:r>
      <w:r w:rsidR="00633830" w:rsidRPr="00865D94">
        <w:rPr>
          <w:rFonts w:ascii="GHEA Grapalat" w:hAnsi="GHEA Grapalat" w:cs="Sylfaen"/>
          <w:lang w:val="af-ZA"/>
        </w:rPr>
        <w:t xml:space="preserve"> </w:t>
      </w:r>
      <w:r w:rsidR="00633830" w:rsidRPr="00633830">
        <w:rPr>
          <w:rFonts w:ascii="GHEA Grapalat" w:hAnsi="GHEA Grapalat" w:cs="Sylfaen"/>
        </w:rPr>
        <w:t>ԱՇԽԱՏԱՆՔՆԵՐԻ</w:t>
      </w:r>
      <w:r w:rsidR="000F7F78" w:rsidRPr="00865D94">
        <w:rPr>
          <w:rFonts w:ascii="GHEA Grapalat" w:hAnsi="GHEA Grapalat" w:cs="Sylfaen"/>
          <w:lang w:val="af-ZA"/>
        </w:rPr>
        <w:t xml:space="preserve"> </w:t>
      </w:r>
      <w:r w:rsidR="002B32D6" w:rsidRPr="005E1F72">
        <w:rPr>
          <w:rFonts w:ascii="GHEA Grapalat" w:hAnsi="GHEA Grapalat" w:cs="Sylfaen"/>
        </w:rPr>
        <w:t>ՁԵՌՔԲԵՐՄԱՆ</w:t>
      </w:r>
      <w:r w:rsidR="002B32D6" w:rsidRPr="00865D94">
        <w:rPr>
          <w:rFonts w:ascii="GHEA Grapalat" w:hAnsi="GHEA Grapalat" w:cs="Sylfaen"/>
          <w:lang w:val="af-ZA"/>
        </w:rPr>
        <w:t xml:space="preserve"> </w:t>
      </w:r>
      <w:r w:rsidR="002B32D6" w:rsidRPr="005E1F72">
        <w:rPr>
          <w:rFonts w:ascii="GHEA Grapalat" w:hAnsi="GHEA Grapalat" w:cs="Sylfaen"/>
        </w:rPr>
        <w:t>ՆՊԱՏԱԿՈՎ</w:t>
      </w:r>
      <w:r w:rsidR="002B32D6" w:rsidRPr="00865D94">
        <w:rPr>
          <w:rFonts w:ascii="GHEA Grapalat" w:hAnsi="GHEA Grapalat" w:cs="Sylfaen"/>
          <w:lang w:val="af-ZA"/>
        </w:rPr>
        <w:t xml:space="preserve">  </w:t>
      </w:r>
      <w:r w:rsidR="002B32D6" w:rsidRPr="005E1F72">
        <w:rPr>
          <w:rFonts w:ascii="GHEA Grapalat" w:hAnsi="GHEA Grapalat" w:cs="Sylfaen"/>
        </w:rPr>
        <w:t>ՀԱՅՏԱՐԱՐՎԱԾ</w:t>
      </w:r>
      <w:r w:rsidR="002B32D6" w:rsidRPr="00865D94">
        <w:rPr>
          <w:rFonts w:ascii="GHEA Grapalat" w:hAnsi="GHEA Grapalat" w:cs="Sylfaen"/>
          <w:lang w:val="af-ZA"/>
        </w:rPr>
        <w:t xml:space="preserve"> </w:t>
      </w:r>
      <w:r w:rsidR="0002258D">
        <w:rPr>
          <w:rFonts w:ascii="GHEA Grapalat" w:hAnsi="GHEA Grapalat" w:cs="Sylfaen"/>
        </w:rPr>
        <w:t>ԳՆԱՆՇՄԱՆ</w:t>
      </w:r>
      <w:r w:rsidR="0002258D" w:rsidRPr="00865D94">
        <w:rPr>
          <w:rFonts w:ascii="GHEA Grapalat" w:hAnsi="GHEA Grapalat" w:cs="Sylfaen"/>
          <w:lang w:val="af-ZA"/>
        </w:rPr>
        <w:t xml:space="preserve"> </w:t>
      </w:r>
      <w:r w:rsidR="0002258D">
        <w:rPr>
          <w:rFonts w:ascii="GHEA Grapalat" w:hAnsi="GHEA Grapalat" w:cs="Sylfaen"/>
        </w:rPr>
        <w:t>ՀԱՐՑՈՒՄ</w:t>
      </w:r>
      <w:r w:rsidR="008C5FC1" w:rsidRPr="005E1F72">
        <w:rPr>
          <w:rFonts w:ascii="GHEA Grapalat" w:hAnsi="GHEA Grapalat" w:cs="Sylfaen"/>
        </w:rPr>
        <w:t>Ի</w:t>
      </w:r>
    </w:p>
    <w:p w14:paraId="2D001254" w14:textId="77777777" w:rsidR="00096865" w:rsidRPr="000872C2" w:rsidRDefault="00096865" w:rsidP="00EF3662">
      <w:pPr>
        <w:pStyle w:val="BodyText"/>
        <w:ind w:right="-7"/>
        <w:jc w:val="center"/>
        <w:rPr>
          <w:rFonts w:ascii="GHEA Grapalat" w:hAnsi="GHEA Grapalat" w:cs="Sylfaen"/>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6BAFB404" w14:textId="01A2E8C0" w:rsidR="001A43A4" w:rsidRPr="005E1F72" w:rsidRDefault="006F0D3F" w:rsidP="00146D17">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proofErr w:type="spellStart"/>
      <w:r w:rsidR="00096865" w:rsidRPr="005E1F72">
        <w:rPr>
          <w:rFonts w:ascii="GHEA Grapalat" w:hAnsi="GHEA Grapalat" w:cs="Sylfaen"/>
          <w:i/>
          <w:sz w:val="22"/>
          <w:szCs w:val="22"/>
        </w:rPr>
        <w:lastRenderedPageBreak/>
        <w:t>Հարգելի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մասնակից</w:t>
      </w:r>
      <w:proofErr w:type="spellEnd"/>
      <w:r w:rsidR="00677658" w:rsidRPr="005E1F72">
        <w:rPr>
          <w:rFonts w:ascii="GHEA Grapalat" w:hAnsi="GHEA Grapalat" w:cs="Sylfaen"/>
          <w:i/>
          <w:sz w:val="22"/>
          <w:szCs w:val="22"/>
          <w:lang w:val="af-ZA"/>
        </w:rPr>
        <w:t xml:space="preserve"> </w:t>
      </w:r>
      <w:proofErr w:type="spellStart"/>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կազմելը</w:t>
      </w:r>
      <w:proofErr w:type="spellEnd"/>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ներկայացնելը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խնդրում</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ենք</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մանրամասնորեն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ուսումնասիրել</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սույն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քանի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որ</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հրավերին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չհամապատասխանող</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ենթակա</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մերժման</w:t>
      </w:r>
      <w:proofErr w:type="spellEnd"/>
      <w:r w:rsidR="0046586E" w:rsidRPr="005E1F72">
        <w:rPr>
          <w:rFonts w:ascii="GHEA Grapalat" w:hAnsi="GHEA Grapalat" w:cs="Sylfaen"/>
          <w:i/>
          <w:sz w:val="22"/>
          <w:szCs w:val="22"/>
          <w:lang w:val="af-ZA"/>
        </w:rPr>
        <w:t xml:space="preserve">: </w:t>
      </w:r>
    </w:p>
    <w:p w14:paraId="4E99E53A" w14:textId="631491B6"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F2781D">
        <w:rPr>
          <w:lang w:val="af-ZA"/>
        </w:rPr>
        <w:instrText>HYPERLINK "http://www.armeps.am"</w:instrText>
      </w:r>
      <w:r>
        <w:fldChar w:fldCharType="separate"/>
      </w:r>
      <w:r w:rsidRPr="002A4619">
        <w:rPr>
          <w:rFonts w:ascii="GHEA Grapalat" w:hAnsi="GHEA Grapalat" w:cs="Sylfaen"/>
          <w:i/>
          <w:sz w:val="22"/>
          <w:szCs w:val="22"/>
          <w:lang w:val="af-ZA"/>
        </w:rPr>
        <w:t>www.armeps.am</w:t>
      </w:r>
      <w: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10316E" w:rsidRPr="0010316E">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2"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3"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2"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8368356" w14:textId="77777777" w:rsidR="00160AE4" w:rsidRPr="005E1F72" w:rsidRDefault="00160AE4" w:rsidP="00EF3662">
      <w:pPr>
        <w:ind w:firstLine="567"/>
        <w:jc w:val="center"/>
        <w:rPr>
          <w:rFonts w:ascii="GHEA Grapalat" w:hAnsi="GHEA Grapalat"/>
          <w:i/>
          <w:sz w:val="20"/>
          <w:lang w:val="af-ZA"/>
        </w:rPr>
      </w:pPr>
    </w:p>
    <w:p w14:paraId="0BC5E75F" w14:textId="2FDE9463" w:rsidR="00096865" w:rsidRPr="000F7F78" w:rsidRDefault="004F23E5" w:rsidP="00EF366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000872C2">
        <w:rPr>
          <w:rFonts w:ascii="GHEA Grapalat" w:hAnsi="GHEA Grapalat"/>
          <w:b/>
          <w:sz w:val="20"/>
          <w:lang w:val="af-ZA"/>
        </w:rPr>
        <w:t xml:space="preserve"> </w:t>
      </w:r>
      <w:r w:rsidR="000872C2" w:rsidRPr="000872C2">
        <w:rPr>
          <w:rFonts w:ascii="GHEA Grapalat" w:hAnsi="GHEA Grapalat"/>
          <w:b/>
          <w:sz w:val="20"/>
          <w:lang w:val="af-ZA"/>
        </w:rPr>
        <w:t>ԵՐԵՎԱՆ ՔԱՂԱՔԻ</w:t>
      </w:r>
      <w:r w:rsidRPr="000F7F78">
        <w:rPr>
          <w:rFonts w:ascii="GHEA Grapalat" w:hAnsi="GHEA Grapalat"/>
          <w:b/>
          <w:sz w:val="20"/>
          <w:lang w:val="af-ZA"/>
        </w:rPr>
        <w:t xml:space="preserve"> </w:t>
      </w:r>
      <w:r w:rsidR="00633830" w:rsidRPr="000872C2">
        <w:rPr>
          <w:rFonts w:ascii="GHEA Grapalat" w:hAnsi="GHEA Grapalat"/>
          <w:b/>
          <w:sz w:val="20"/>
          <w:lang w:val="af-ZA"/>
        </w:rPr>
        <w:t>ՄԱԼԱԹԻԱ-ՍԵԲԱՍՏԻԱ ՎԱՐՉԱԿԱՆ ՇՐՋԱՆԻ ՏԱՐԱԾՔՈՒՄ ԵԶՐԱՔԱՐԵՐԻ ՎԵՐԱՆՈՐՈԳՄԱՆ ԱՇԽԱՏԱՆՔՆԵՐԻ</w:t>
      </w:r>
      <w:r w:rsidRPr="000F7F78">
        <w:rPr>
          <w:rFonts w:ascii="GHEA Grapalat" w:hAnsi="GHEA Grapalat"/>
          <w:b/>
          <w:sz w:val="20"/>
          <w:lang w:val="af-ZA"/>
        </w:rPr>
        <w:t xml:space="preserve"> </w:t>
      </w:r>
      <w:r w:rsidR="00160AE4" w:rsidRPr="005E1F72">
        <w:rPr>
          <w:rFonts w:ascii="GHEA Grapalat" w:hAnsi="GHEA Grapalat"/>
          <w:b/>
          <w:sz w:val="20"/>
          <w:lang w:val="af-ZA"/>
        </w:rPr>
        <w:t xml:space="preserve">ՁԵՌՔԲԵՐՄԱՆ ՆՊԱՏԱԿՈՎ ՀԱՅՏԱՐԱՐՎԱԾ </w:t>
      </w:r>
      <w:r w:rsidR="0002258D">
        <w:rPr>
          <w:rFonts w:ascii="GHEA Grapalat" w:hAnsi="GHEA Grapalat"/>
          <w:b/>
          <w:sz w:val="20"/>
          <w:lang w:val="af-ZA"/>
        </w:rPr>
        <w:t>ԳՆԱՆՇՄԱՆ ՀԱՐՑՈՒՄ</w:t>
      </w:r>
      <w:r w:rsidR="00160AE4" w:rsidRPr="005E1F72">
        <w:rPr>
          <w:rFonts w:ascii="GHEA Grapalat" w:hAnsi="GHEA Grapalat"/>
          <w:b/>
          <w:sz w:val="20"/>
          <w:lang w:val="af-ZA"/>
        </w:rPr>
        <w:t>Ի ՀՐԱՎԵՐԻ</w:t>
      </w:r>
    </w:p>
    <w:p w14:paraId="4249E5ED" w14:textId="77777777" w:rsidR="00C67E80" w:rsidRPr="005E1F72" w:rsidRDefault="00C67E80" w:rsidP="00EF3662">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44D0680" w14:textId="102D5395"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ապահովումը</w:t>
      </w:r>
      <w:proofErr w:type="spellEnd"/>
      <w:r w:rsidR="00340083" w:rsidRPr="00972668">
        <w:rPr>
          <w:rStyle w:val="FootnoteReference"/>
          <w:rFonts w:ascii="GHEA Grapalat" w:hAnsi="GHEA Grapalat" w:cs="Sylfaen"/>
          <w:sz w:val="20"/>
        </w:rPr>
        <w:footnoteReference w:id="1"/>
      </w:r>
      <w:r w:rsidR="00096865" w:rsidRPr="00972668">
        <w:rPr>
          <w:rFonts w:ascii="GHEA Grapalat" w:hAnsi="GHEA Grapalat" w:cs="Times Armenian"/>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2107B526" w:rsidR="00096865" w:rsidRPr="00972668" w:rsidRDefault="00096865" w:rsidP="00EF3662">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02258D">
        <w:rPr>
          <w:rFonts w:ascii="GHEA Grapalat" w:hAnsi="GHEA Grapalat" w:cs="Sylfaen"/>
          <w:b/>
          <w:sz w:val="20"/>
        </w:rPr>
        <w:t>ԳՆԱՆՇՄԱՆ</w:t>
      </w:r>
      <w:r w:rsidR="0002258D" w:rsidRPr="005E366B">
        <w:rPr>
          <w:rFonts w:ascii="GHEA Grapalat" w:hAnsi="GHEA Grapalat" w:cs="Sylfaen"/>
          <w:b/>
          <w:sz w:val="20"/>
          <w:lang w:val="af-ZA"/>
        </w:rPr>
        <w:t xml:space="preserve"> </w:t>
      </w:r>
      <w:r w:rsidR="0002258D">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608DFE41"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F7776B">
        <w:rPr>
          <w:rFonts w:ascii="GHEA Grapalat" w:hAnsi="GHEA Grapalat" w:cs="Times Armenian"/>
          <w:sz w:val="20"/>
          <w:lang w:val="af-ZA"/>
        </w:rPr>
        <w:t>ԵՔ-</w:t>
      </w:r>
      <w:r w:rsidR="0002258D">
        <w:rPr>
          <w:rFonts w:ascii="GHEA Grapalat" w:hAnsi="GHEA Grapalat" w:cs="Times Armenian"/>
          <w:sz w:val="20"/>
          <w:lang w:val="af-ZA"/>
        </w:rPr>
        <w:t>ԳՀԱՇՁԲ-</w:t>
      </w:r>
      <w:r w:rsidR="00BB661E">
        <w:rPr>
          <w:rFonts w:ascii="GHEA Grapalat" w:hAnsi="GHEA Grapalat" w:cs="Times Armenian"/>
          <w:sz w:val="20"/>
          <w:lang w:val="af-ZA"/>
        </w:rPr>
        <w:t>26/8</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02258D">
        <w:rPr>
          <w:rFonts w:ascii="GHEA Grapalat" w:hAnsi="GHEA Grapalat" w:cs="Sylfaen"/>
          <w:sz w:val="20"/>
        </w:rPr>
        <w:t>գնանշման</w:t>
      </w:r>
      <w:proofErr w:type="spellEnd"/>
      <w:r w:rsidR="0002258D" w:rsidRPr="0002258D">
        <w:rPr>
          <w:rFonts w:ascii="GHEA Grapalat" w:hAnsi="GHEA Grapalat" w:cs="Sylfaen"/>
          <w:sz w:val="20"/>
          <w:lang w:val="af-ZA"/>
        </w:rPr>
        <w:t xml:space="preserve"> </w:t>
      </w:r>
      <w:proofErr w:type="spellStart"/>
      <w:r w:rsidR="0002258D">
        <w:rPr>
          <w:rFonts w:ascii="GHEA Grapalat" w:hAnsi="GHEA Grapalat" w:cs="Sylfaen"/>
          <w:sz w:val="20"/>
        </w:rPr>
        <w:t>հարցում</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02ACF8B6" w14:textId="1FA0018F"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proofErr w:type="spellStart"/>
      <w:r w:rsidR="00F40D4D" w:rsidRPr="005E1F72">
        <w:rPr>
          <w:rFonts w:ascii="GHEA Grapalat" w:hAnsi="GHEA Grapalat" w:cs="Times Armenian"/>
          <w:sz w:val="20"/>
        </w:rPr>
        <w:t>լեկտրոնային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ձևով</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գնումների</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կատարման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3569463F"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0848FC">
        <w:rPr>
          <w:rFonts w:ascii="GHEA Grapalat" w:hAnsi="GHEA Grapalat"/>
        </w:rPr>
        <w:t>gor.muradyan@yerevan.am</w:t>
      </w:r>
    </w:p>
    <w:p w14:paraId="57840D8B"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rsidP="00EF3662">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55CBBA59"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00096865" w:rsidRPr="00417B96">
        <w:rPr>
          <w:rFonts w:ascii="GHEA Grapalat" w:hAnsi="GHEA Grapalat" w:cs="Sylfaen"/>
          <w:i w:val="0"/>
        </w:rPr>
        <w:t>Գնման</w:t>
      </w:r>
      <w:proofErr w:type="spellEnd"/>
      <w:r w:rsidR="00096865" w:rsidRPr="00877CF3">
        <w:rPr>
          <w:rFonts w:ascii="GHEA Grapalat" w:hAnsi="GHEA Grapalat" w:cs="Sylfaen"/>
          <w:i w:val="0"/>
        </w:rPr>
        <w:t xml:space="preserve"> </w:t>
      </w:r>
      <w:proofErr w:type="spellStart"/>
      <w:r w:rsidR="00096865" w:rsidRPr="00417B96">
        <w:rPr>
          <w:rFonts w:ascii="GHEA Grapalat" w:hAnsi="GHEA Grapalat" w:cs="Sylfaen"/>
          <w:i w:val="0"/>
        </w:rPr>
        <w:t>առարկա</w:t>
      </w:r>
      <w:proofErr w:type="spellEnd"/>
      <w:r w:rsidR="00096865" w:rsidRPr="00877CF3">
        <w:rPr>
          <w:rFonts w:ascii="GHEA Grapalat" w:hAnsi="GHEA Grapalat" w:cs="Sylfaen"/>
          <w:i w:val="0"/>
        </w:rPr>
        <w:t xml:space="preserve"> </w:t>
      </w:r>
      <w:r w:rsidR="00096865" w:rsidRPr="00417B96">
        <w:rPr>
          <w:rFonts w:ascii="GHEA Grapalat" w:hAnsi="GHEA Grapalat" w:cs="Sylfaen"/>
          <w:i w:val="0"/>
        </w:rPr>
        <w:t>է</w:t>
      </w:r>
      <w:r w:rsidR="00096865" w:rsidRPr="00877CF3">
        <w:rPr>
          <w:rFonts w:ascii="GHEA Grapalat" w:hAnsi="GHEA Grapalat" w:cs="Sylfaen"/>
          <w:i w:val="0"/>
        </w:rPr>
        <w:t xml:space="preserve"> </w:t>
      </w:r>
      <w:proofErr w:type="spellStart"/>
      <w:r w:rsidR="004F23E5" w:rsidRPr="00F30CB2">
        <w:rPr>
          <w:rFonts w:ascii="GHEA Grapalat" w:hAnsi="GHEA Grapalat" w:cs="Sylfaen"/>
          <w:i w:val="0"/>
        </w:rPr>
        <w:t>Երևանի</w:t>
      </w:r>
      <w:proofErr w:type="spellEnd"/>
      <w:r w:rsidR="004F23E5" w:rsidRPr="00F30CB2">
        <w:rPr>
          <w:rFonts w:ascii="GHEA Grapalat" w:hAnsi="GHEA Grapalat" w:cs="Sylfaen"/>
          <w:i w:val="0"/>
        </w:rPr>
        <w:t xml:space="preserve"> </w:t>
      </w:r>
      <w:proofErr w:type="spellStart"/>
      <w:r w:rsidR="004F23E5" w:rsidRPr="00F30CB2">
        <w:rPr>
          <w:rFonts w:ascii="GHEA Grapalat" w:hAnsi="GHEA Grapalat" w:cs="Sylfaen"/>
          <w:i w:val="0"/>
        </w:rPr>
        <w:t>քաղաքապետարանի</w:t>
      </w:r>
      <w:proofErr w:type="spellEnd"/>
      <w:r w:rsidR="004F23E5" w:rsidRPr="00877CF3">
        <w:rPr>
          <w:rFonts w:ascii="GHEA Grapalat" w:hAnsi="GHEA Grapalat" w:cs="Sylfaen"/>
          <w:i w:val="0"/>
        </w:rPr>
        <w:t xml:space="preserve"> </w:t>
      </w:r>
      <w:proofErr w:type="spellStart"/>
      <w:r w:rsidR="004F23E5" w:rsidRPr="00417B96">
        <w:rPr>
          <w:rFonts w:ascii="GHEA Grapalat" w:hAnsi="GHEA Grapalat" w:cs="Sylfaen"/>
          <w:i w:val="0"/>
        </w:rPr>
        <w:t>կարիքների</w:t>
      </w:r>
      <w:proofErr w:type="spellEnd"/>
      <w:r w:rsidR="004F23E5" w:rsidRPr="00877CF3">
        <w:rPr>
          <w:rFonts w:ascii="GHEA Grapalat" w:hAnsi="GHEA Grapalat" w:cs="Sylfaen"/>
          <w:i w:val="0"/>
        </w:rPr>
        <w:t xml:space="preserve"> </w:t>
      </w:r>
      <w:proofErr w:type="spellStart"/>
      <w:r w:rsidR="004F23E5" w:rsidRPr="00417B96">
        <w:rPr>
          <w:rFonts w:ascii="GHEA Grapalat" w:hAnsi="GHEA Grapalat" w:cs="Sylfaen"/>
          <w:i w:val="0"/>
        </w:rPr>
        <w:t>համար</w:t>
      </w:r>
      <w:proofErr w:type="spellEnd"/>
      <w:r w:rsidR="004F23E5" w:rsidRPr="00877CF3">
        <w:rPr>
          <w:rFonts w:ascii="GHEA Grapalat" w:hAnsi="GHEA Grapalat" w:cs="Sylfaen"/>
          <w:i w:val="0"/>
        </w:rPr>
        <w:t>`</w:t>
      </w:r>
      <w:r w:rsidR="00EB7378">
        <w:rPr>
          <w:rFonts w:ascii="GHEA Grapalat" w:hAnsi="GHEA Grapalat" w:cs="Sylfaen"/>
          <w:i w:val="0"/>
        </w:rPr>
        <w:t xml:space="preserve"> </w:t>
      </w:r>
      <w:proofErr w:type="spellStart"/>
      <w:r w:rsidR="00EB7378">
        <w:rPr>
          <w:rFonts w:ascii="GHEA Grapalat" w:hAnsi="GHEA Grapalat" w:cs="Sylfaen"/>
          <w:i w:val="0"/>
        </w:rPr>
        <w:t>Ե</w:t>
      </w:r>
      <w:r w:rsidR="00EB7378" w:rsidRPr="00EB7378">
        <w:rPr>
          <w:rFonts w:ascii="GHEA Grapalat" w:hAnsi="GHEA Grapalat" w:cs="Sylfaen"/>
          <w:i w:val="0"/>
        </w:rPr>
        <w:t>ր</w:t>
      </w:r>
      <w:r w:rsidR="00EB7378">
        <w:rPr>
          <w:rFonts w:ascii="GHEA Grapalat" w:hAnsi="GHEA Grapalat" w:cs="Sylfaen"/>
          <w:i w:val="0"/>
        </w:rPr>
        <w:t>և</w:t>
      </w:r>
      <w:r w:rsidR="00EB7378" w:rsidRPr="00EB7378">
        <w:rPr>
          <w:rFonts w:ascii="GHEA Grapalat" w:hAnsi="GHEA Grapalat" w:cs="Sylfaen"/>
          <w:i w:val="0"/>
        </w:rPr>
        <w:t>ան</w:t>
      </w:r>
      <w:proofErr w:type="spellEnd"/>
      <w:r w:rsidR="00EB7378" w:rsidRPr="00EB7378">
        <w:rPr>
          <w:rFonts w:ascii="GHEA Grapalat" w:hAnsi="GHEA Grapalat" w:cs="Sylfaen"/>
          <w:i w:val="0"/>
        </w:rPr>
        <w:t xml:space="preserve"> </w:t>
      </w:r>
      <w:proofErr w:type="spellStart"/>
      <w:r w:rsidR="00EB7378" w:rsidRPr="00EB7378">
        <w:rPr>
          <w:rFonts w:ascii="GHEA Grapalat" w:hAnsi="GHEA Grapalat" w:cs="Sylfaen"/>
          <w:i w:val="0"/>
        </w:rPr>
        <w:t>քաղաքի</w:t>
      </w:r>
      <w:proofErr w:type="spellEnd"/>
      <w:r w:rsidR="00EB7378" w:rsidRPr="00877CF3">
        <w:rPr>
          <w:rFonts w:ascii="GHEA Grapalat" w:hAnsi="GHEA Grapalat" w:cs="Sylfaen"/>
          <w:i w:val="0"/>
        </w:rPr>
        <w:t xml:space="preserve"> </w:t>
      </w:r>
      <w:r w:rsidR="00713319" w:rsidRPr="00EB7378">
        <w:rPr>
          <w:rFonts w:ascii="GHEA Grapalat" w:hAnsi="GHEA Grapalat" w:cs="Sylfaen"/>
          <w:i w:val="0"/>
        </w:rPr>
        <w:t>Մալաթիա-</w:t>
      </w:r>
      <w:proofErr w:type="spellStart"/>
      <w:r w:rsidR="00713319" w:rsidRPr="00EB7378">
        <w:rPr>
          <w:rFonts w:ascii="GHEA Grapalat" w:hAnsi="GHEA Grapalat" w:cs="Sylfaen"/>
          <w:i w:val="0"/>
        </w:rPr>
        <w:t>Սեբաստիա</w:t>
      </w:r>
      <w:proofErr w:type="spellEnd"/>
      <w:r w:rsidR="00713319" w:rsidRPr="00EB7378">
        <w:rPr>
          <w:rFonts w:ascii="GHEA Grapalat" w:hAnsi="GHEA Grapalat" w:cs="Sylfaen"/>
          <w:i w:val="0"/>
        </w:rPr>
        <w:t xml:space="preserve"> </w:t>
      </w:r>
      <w:proofErr w:type="spellStart"/>
      <w:r w:rsidR="00713319" w:rsidRPr="00EB7378">
        <w:rPr>
          <w:rFonts w:ascii="GHEA Grapalat" w:hAnsi="GHEA Grapalat" w:cs="Sylfaen"/>
          <w:i w:val="0"/>
        </w:rPr>
        <w:t>վարչական</w:t>
      </w:r>
      <w:proofErr w:type="spellEnd"/>
      <w:r w:rsidR="00713319" w:rsidRPr="00EB7378">
        <w:rPr>
          <w:rFonts w:ascii="GHEA Grapalat" w:hAnsi="GHEA Grapalat" w:cs="Sylfaen"/>
          <w:i w:val="0"/>
        </w:rPr>
        <w:t xml:space="preserve"> </w:t>
      </w:r>
      <w:proofErr w:type="spellStart"/>
      <w:r w:rsidR="00713319" w:rsidRPr="00EB7378">
        <w:rPr>
          <w:rFonts w:ascii="GHEA Grapalat" w:hAnsi="GHEA Grapalat" w:cs="Sylfaen"/>
          <w:i w:val="0"/>
        </w:rPr>
        <w:t>շրջանի</w:t>
      </w:r>
      <w:proofErr w:type="spellEnd"/>
      <w:r w:rsidR="00713319" w:rsidRPr="00EB7378">
        <w:rPr>
          <w:rFonts w:ascii="GHEA Grapalat" w:hAnsi="GHEA Grapalat" w:cs="Sylfaen"/>
          <w:i w:val="0"/>
        </w:rPr>
        <w:t xml:space="preserve"> </w:t>
      </w:r>
      <w:proofErr w:type="spellStart"/>
      <w:r w:rsidR="00713319" w:rsidRPr="00EB7378">
        <w:rPr>
          <w:rFonts w:ascii="GHEA Grapalat" w:hAnsi="GHEA Grapalat" w:cs="Sylfaen"/>
          <w:i w:val="0"/>
        </w:rPr>
        <w:t>տարածքում</w:t>
      </w:r>
      <w:proofErr w:type="spellEnd"/>
      <w:r w:rsidR="00713319" w:rsidRPr="00EB7378">
        <w:rPr>
          <w:rFonts w:ascii="GHEA Grapalat" w:hAnsi="GHEA Grapalat" w:cs="Sylfaen"/>
          <w:i w:val="0"/>
        </w:rPr>
        <w:t xml:space="preserve"> </w:t>
      </w:r>
      <w:proofErr w:type="spellStart"/>
      <w:r w:rsidR="00713319" w:rsidRPr="00EB7378">
        <w:rPr>
          <w:rFonts w:ascii="GHEA Grapalat" w:hAnsi="GHEA Grapalat" w:cs="Sylfaen"/>
          <w:i w:val="0"/>
        </w:rPr>
        <w:t>եզրաքարերի</w:t>
      </w:r>
      <w:proofErr w:type="spellEnd"/>
      <w:r w:rsidR="00713319" w:rsidRPr="00EB7378">
        <w:rPr>
          <w:rFonts w:ascii="GHEA Grapalat" w:hAnsi="GHEA Grapalat" w:cs="Sylfaen"/>
          <w:i w:val="0"/>
        </w:rPr>
        <w:t xml:space="preserve"> </w:t>
      </w:r>
      <w:proofErr w:type="spellStart"/>
      <w:r w:rsidR="00713319" w:rsidRPr="00EB7378">
        <w:rPr>
          <w:rFonts w:ascii="GHEA Grapalat" w:hAnsi="GHEA Grapalat" w:cs="Sylfaen"/>
          <w:i w:val="0"/>
        </w:rPr>
        <w:t>վերանորոգման</w:t>
      </w:r>
      <w:proofErr w:type="spellEnd"/>
      <w:r w:rsidR="00713319" w:rsidRPr="00EB7378">
        <w:rPr>
          <w:rFonts w:ascii="GHEA Grapalat" w:hAnsi="GHEA Grapalat" w:cs="Sylfaen"/>
          <w:i w:val="0"/>
        </w:rPr>
        <w:t xml:space="preserve"> </w:t>
      </w:r>
      <w:proofErr w:type="spellStart"/>
      <w:r w:rsidR="00713319" w:rsidRPr="00EB7378">
        <w:rPr>
          <w:rFonts w:ascii="GHEA Grapalat" w:hAnsi="GHEA Grapalat" w:cs="Sylfaen"/>
          <w:i w:val="0"/>
        </w:rPr>
        <w:t>աշխատանքների</w:t>
      </w:r>
      <w:proofErr w:type="spellEnd"/>
      <w:r w:rsidR="00877CF3" w:rsidRPr="00877CF3">
        <w:rPr>
          <w:rFonts w:ascii="GHEA Grapalat" w:hAnsi="GHEA Grapalat" w:cs="Sylfaen"/>
          <w:i w:val="0"/>
        </w:rPr>
        <w:t xml:space="preserve"> </w:t>
      </w:r>
      <w:proofErr w:type="spellStart"/>
      <w:r w:rsidR="00096865" w:rsidRPr="00877CF3">
        <w:rPr>
          <w:rFonts w:ascii="GHEA Grapalat" w:hAnsi="GHEA Grapalat" w:cs="Sylfaen"/>
          <w:i w:val="0"/>
        </w:rPr>
        <w:t>ձեռքբերումը</w:t>
      </w:r>
      <w:proofErr w:type="spellEnd"/>
      <w:r w:rsidR="00816505" w:rsidRPr="00877CF3">
        <w:rPr>
          <w:rFonts w:ascii="GHEA Grapalat" w:hAnsi="GHEA Grapalat" w:cs="Sylfaen"/>
          <w:i w:val="0"/>
        </w:rPr>
        <w:t xml:space="preserve"> (</w:t>
      </w:r>
      <w:proofErr w:type="spellStart"/>
      <w:r w:rsidR="00816505" w:rsidRPr="00877CF3">
        <w:rPr>
          <w:rFonts w:ascii="GHEA Grapalat" w:hAnsi="GHEA Grapalat" w:cs="Sylfaen"/>
          <w:i w:val="0"/>
        </w:rPr>
        <w:t>այսուհետ</w:t>
      </w:r>
      <w:proofErr w:type="spellEnd"/>
      <w:r w:rsidR="00816505" w:rsidRPr="00877CF3">
        <w:rPr>
          <w:rFonts w:ascii="GHEA Grapalat" w:hAnsi="GHEA Grapalat" w:cs="Sylfaen"/>
          <w:i w:val="0"/>
        </w:rPr>
        <w:t xml:space="preserve">` </w:t>
      </w:r>
      <w:proofErr w:type="spellStart"/>
      <w:r w:rsidR="00816505" w:rsidRPr="00877CF3">
        <w:rPr>
          <w:rFonts w:ascii="GHEA Grapalat" w:hAnsi="GHEA Grapalat" w:cs="Sylfaen"/>
          <w:i w:val="0"/>
        </w:rPr>
        <w:t>նաև</w:t>
      </w:r>
      <w:proofErr w:type="spellEnd"/>
      <w:r w:rsidR="00816505" w:rsidRPr="00877CF3">
        <w:rPr>
          <w:rFonts w:ascii="GHEA Grapalat" w:hAnsi="GHEA Grapalat" w:cs="Sylfaen"/>
          <w:i w:val="0"/>
        </w:rPr>
        <w:t xml:space="preserve"> </w:t>
      </w:r>
      <w:proofErr w:type="spellStart"/>
      <w:r w:rsidR="00816505" w:rsidRPr="00877CF3">
        <w:rPr>
          <w:rFonts w:ascii="GHEA Grapalat" w:hAnsi="GHEA Grapalat" w:cs="Sylfaen"/>
          <w:i w:val="0"/>
        </w:rPr>
        <w:t>ա</w:t>
      </w:r>
      <w:r w:rsidR="003812AE" w:rsidRPr="00877CF3">
        <w:rPr>
          <w:rFonts w:ascii="GHEA Grapalat" w:hAnsi="GHEA Grapalat" w:cs="Sylfaen"/>
          <w:i w:val="0"/>
        </w:rPr>
        <w:t>շխատանք</w:t>
      </w:r>
      <w:proofErr w:type="spellEnd"/>
      <w:r w:rsidR="00816505" w:rsidRPr="00877CF3">
        <w:rPr>
          <w:rFonts w:ascii="GHEA Grapalat" w:hAnsi="GHEA Grapalat" w:cs="Sylfaen"/>
          <w:i w:val="0"/>
        </w:rPr>
        <w:t>)</w:t>
      </w:r>
      <w:r w:rsidR="00C43524" w:rsidRPr="00877CF3">
        <w:rPr>
          <w:rFonts w:ascii="GHEA Grapalat" w:hAnsi="GHEA Grapalat" w:cs="Sylfaen"/>
          <w:i w:val="0"/>
        </w:rPr>
        <w:t>,</w:t>
      </w:r>
      <w:r w:rsidR="00096865" w:rsidRPr="00877CF3">
        <w:rPr>
          <w:rFonts w:ascii="GHEA Grapalat" w:hAnsi="GHEA Grapalat" w:cs="Sylfaen"/>
          <w:i w:val="0"/>
        </w:rPr>
        <w:t xml:space="preserve"> </w:t>
      </w:r>
      <w:proofErr w:type="spellStart"/>
      <w:r w:rsidR="004F23E5" w:rsidRPr="00877CF3">
        <w:rPr>
          <w:rFonts w:ascii="GHEA Grapalat" w:hAnsi="GHEA Grapalat" w:cs="Sylfaen"/>
          <w:i w:val="0"/>
        </w:rPr>
        <w:t>որ</w:t>
      </w:r>
      <w:r w:rsidR="00A5292D" w:rsidRPr="00877CF3">
        <w:rPr>
          <w:rFonts w:ascii="GHEA Grapalat" w:hAnsi="GHEA Grapalat" w:cs="Sylfaen"/>
          <w:i w:val="0"/>
        </w:rPr>
        <w:t>ը</w:t>
      </w:r>
      <w:proofErr w:type="spellEnd"/>
      <w:r w:rsidR="004F23E5" w:rsidRPr="00877CF3">
        <w:rPr>
          <w:rFonts w:ascii="GHEA Grapalat" w:hAnsi="GHEA Grapalat" w:cs="Sylfaen"/>
          <w:i w:val="0"/>
        </w:rPr>
        <w:t xml:space="preserve"> </w:t>
      </w:r>
      <w:proofErr w:type="spellStart"/>
      <w:r w:rsidR="004F23E5" w:rsidRPr="00877CF3">
        <w:rPr>
          <w:rFonts w:ascii="GHEA Grapalat" w:hAnsi="GHEA Grapalat" w:cs="Sylfaen"/>
          <w:i w:val="0"/>
        </w:rPr>
        <w:t>խմբավորված</w:t>
      </w:r>
      <w:proofErr w:type="spellEnd"/>
      <w:r w:rsidR="004F23E5" w:rsidRPr="00877CF3">
        <w:rPr>
          <w:rFonts w:ascii="GHEA Grapalat" w:hAnsi="GHEA Grapalat" w:cs="Sylfaen"/>
          <w:i w:val="0"/>
        </w:rPr>
        <w:t xml:space="preserve">  </w:t>
      </w:r>
      <w:r w:rsidR="00A5292D" w:rsidRPr="00877CF3">
        <w:rPr>
          <w:rFonts w:ascii="GHEA Grapalat" w:hAnsi="GHEA Grapalat" w:cs="Sylfaen"/>
          <w:i w:val="0"/>
        </w:rPr>
        <w:t>է</w:t>
      </w:r>
      <w:r w:rsidR="004F23E5" w:rsidRPr="00877CF3">
        <w:rPr>
          <w:rFonts w:ascii="GHEA Grapalat" w:hAnsi="GHEA Grapalat" w:cs="Sylfaen"/>
          <w:i w:val="0"/>
        </w:rPr>
        <w:t xml:space="preserve"> </w:t>
      </w:r>
      <w:r w:rsidR="00F959F3" w:rsidRPr="00877CF3">
        <w:rPr>
          <w:rFonts w:ascii="GHEA Grapalat" w:hAnsi="GHEA Grapalat" w:cs="Sylfaen"/>
          <w:i w:val="0"/>
        </w:rPr>
        <w:t>1</w:t>
      </w:r>
      <w:r w:rsidR="004F23E5" w:rsidRPr="00877CF3">
        <w:rPr>
          <w:rFonts w:ascii="GHEA Grapalat" w:hAnsi="GHEA Grapalat" w:cs="Sylfaen"/>
          <w:i w:val="0"/>
        </w:rPr>
        <w:t xml:space="preserve"> </w:t>
      </w:r>
      <w:r w:rsidR="00066E20" w:rsidRPr="00877CF3">
        <w:rPr>
          <w:rFonts w:ascii="GHEA Grapalat" w:hAnsi="GHEA Grapalat" w:cs="Sylfaen"/>
          <w:i w:val="0"/>
        </w:rPr>
        <w:t>/</w:t>
      </w:r>
      <w:proofErr w:type="spellStart"/>
      <w:r w:rsidR="00F959F3" w:rsidRPr="00877CF3">
        <w:rPr>
          <w:rFonts w:ascii="GHEA Grapalat" w:hAnsi="GHEA Grapalat" w:cs="Sylfaen"/>
          <w:i w:val="0"/>
        </w:rPr>
        <w:t>մեկ</w:t>
      </w:r>
      <w:proofErr w:type="spellEnd"/>
      <w:r w:rsidR="004F23E5" w:rsidRPr="00877CF3">
        <w:rPr>
          <w:rFonts w:ascii="GHEA Grapalat" w:hAnsi="GHEA Grapalat" w:cs="Sylfaen"/>
          <w:i w:val="0"/>
        </w:rPr>
        <w:t xml:space="preserve">/ </w:t>
      </w:r>
      <w:proofErr w:type="spellStart"/>
      <w:r w:rsidR="004F23E5" w:rsidRPr="00417B96">
        <w:rPr>
          <w:rFonts w:ascii="GHEA Grapalat" w:hAnsi="GHEA Grapalat" w:cs="Sylfaen"/>
          <w:i w:val="0"/>
        </w:rPr>
        <w:t>չափաբաժնում</w:t>
      </w:r>
      <w:proofErr w:type="spellEnd"/>
      <w:r w:rsidR="004F23E5" w:rsidRPr="00877CF3">
        <w:rPr>
          <w:rFonts w:ascii="GHEA Grapalat" w:hAnsi="GHEA Grapalat" w:cs="Sylfaen"/>
          <w:i w:val="0"/>
        </w:rPr>
        <w:t>`</w:t>
      </w:r>
    </w:p>
    <w:p w14:paraId="19656C8A" w14:textId="77777777" w:rsidR="004F23E5" w:rsidRPr="004F23E5" w:rsidRDefault="004F23E5" w:rsidP="004F23E5">
      <w:pPr>
        <w:rPr>
          <w:lang w:val="af-ZA"/>
        </w:rPr>
      </w:pP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7"/>
        <w:gridCol w:w="1620"/>
        <w:gridCol w:w="7020"/>
      </w:tblGrid>
      <w:tr w:rsidR="000812F9" w:rsidRPr="00417B96" w14:paraId="42627B0B" w14:textId="77777777" w:rsidTr="00105B16">
        <w:trPr>
          <w:trHeight w:val="420"/>
        </w:trPr>
        <w:tc>
          <w:tcPr>
            <w:tcW w:w="2767" w:type="dxa"/>
            <w:gridSpan w:val="2"/>
            <w:vAlign w:val="center"/>
          </w:tcPr>
          <w:p w14:paraId="784A423E" w14:textId="70D07F32" w:rsidR="000812F9" w:rsidRPr="00417B96" w:rsidRDefault="000812F9" w:rsidP="00A86963">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020" w:type="dxa"/>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167E3" w:rsidRPr="000167E3" w14:paraId="41293A86" w14:textId="77777777" w:rsidTr="00105B16">
        <w:trPr>
          <w:trHeight w:val="202"/>
        </w:trPr>
        <w:tc>
          <w:tcPr>
            <w:tcW w:w="1147" w:type="dxa"/>
            <w:vAlign w:val="center"/>
          </w:tcPr>
          <w:p w14:paraId="0C764753" w14:textId="09AC9FF3" w:rsidR="000167E3" w:rsidRPr="00417B96" w:rsidRDefault="000167E3" w:rsidP="000167E3">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620" w:type="dxa"/>
            <w:vAlign w:val="center"/>
          </w:tcPr>
          <w:p w14:paraId="2DBBD8EB" w14:textId="069CEF18" w:rsidR="000167E3" w:rsidRPr="00417B96" w:rsidRDefault="000167E3" w:rsidP="000167E3">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020" w:type="dxa"/>
            <w:vAlign w:val="center"/>
          </w:tcPr>
          <w:p w14:paraId="309AE3FD" w14:textId="3DEC3878" w:rsidR="000167E3" w:rsidRPr="00417B96" w:rsidRDefault="000167E3" w:rsidP="000167E3">
            <w:pPr>
              <w:pStyle w:val="BodyTextIndent2"/>
              <w:spacing w:line="240" w:lineRule="auto"/>
              <w:ind w:firstLine="0"/>
              <w:jc w:val="center"/>
              <w:rPr>
                <w:rFonts w:ascii="GHEA Grapalat" w:hAnsi="GHEA Grapalat"/>
                <w:b/>
                <w:bCs/>
                <w:i/>
                <w:iCs/>
              </w:rPr>
            </w:pPr>
          </w:p>
        </w:tc>
      </w:tr>
      <w:tr w:rsidR="00105B16" w:rsidRPr="000D1D66" w14:paraId="44CE3AC3" w14:textId="77777777" w:rsidTr="00105B16">
        <w:tc>
          <w:tcPr>
            <w:tcW w:w="1147" w:type="dxa"/>
            <w:vAlign w:val="center"/>
          </w:tcPr>
          <w:p w14:paraId="57173727" w14:textId="77777777" w:rsidR="00105B16" w:rsidRPr="00417B96" w:rsidRDefault="00105B16" w:rsidP="00105B16">
            <w:pPr>
              <w:pStyle w:val="BodyTextIndent2"/>
              <w:spacing w:line="240" w:lineRule="auto"/>
              <w:ind w:firstLine="0"/>
              <w:jc w:val="center"/>
              <w:rPr>
                <w:rFonts w:ascii="GHEA Grapalat" w:hAnsi="GHEA Grapalat"/>
                <w:sz w:val="16"/>
              </w:rPr>
            </w:pPr>
            <w:r w:rsidRPr="00417B96">
              <w:rPr>
                <w:rFonts w:ascii="GHEA Grapalat" w:hAnsi="GHEA Grapalat"/>
                <w:sz w:val="16"/>
              </w:rPr>
              <w:t>1</w:t>
            </w:r>
          </w:p>
        </w:tc>
        <w:tc>
          <w:tcPr>
            <w:tcW w:w="1620" w:type="dxa"/>
            <w:vAlign w:val="center"/>
          </w:tcPr>
          <w:p w14:paraId="1D48A52A" w14:textId="27F8EC91" w:rsidR="00105B16" w:rsidRPr="00105B16" w:rsidRDefault="00713319" w:rsidP="00105B16">
            <w:pPr>
              <w:pStyle w:val="BodyTextIndent2"/>
              <w:spacing w:line="240" w:lineRule="auto"/>
              <w:ind w:firstLine="0"/>
              <w:jc w:val="center"/>
              <w:rPr>
                <w:rFonts w:ascii="GHEA Grapalat" w:hAnsi="GHEA Grapalat" w:cs="Arial"/>
                <w:color w:val="000000"/>
                <w:lang w:val="hy-AM"/>
              </w:rPr>
            </w:pPr>
            <w:r>
              <w:rPr>
                <w:rFonts w:ascii="GHEA Grapalat" w:hAnsi="GHEA Grapalat" w:cs="Arial"/>
                <w:color w:val="000000"/>
                <w:lang w:val="hy-AM"/>
              </w:rPr>
              <w:t>45</w:t>
            </w:r>
            <w:r w:rsidR="008B22A5">
              <w:rPr>
                <w:rFonts w:ascii="GHEA Grapalat" w:hAnsi="GHEA Grapalat" w:cs="Arial"/>
                <w:color w:val="000000"/>
                <w:lang w:val="hy-AM"/>
              </w:rPr>
              <w:t>,</w:t>
            </w:r>
            <w:r>
              <w:rPr>
                <w:rFonts w:ascii="GHEA Grapalat" w:hAnsi="GHEA Grapalat" w:cs="Arial"/>
                <w:color w:val="000000"/>
                <w:lang w:val="hy-AM"/>
              </w:rPr>
              <w:t>079</w:t>
            </w:r>
            <w:r w:rsidR="008B22A5">
              <w:rPr>
                <w:rFonts w:ascii="GHEA Grapalat" w:hAnsi="GHEA Grapalat" w:cs="Arial"/>
                <w:color w:val="000000"/>
                <w:lang w:val="hy-AM"/>
              </w:rPr>
              <w:t>,</w:t>
            </w:r>
            <w:r>
              <w:rPr>
                <w:rFonts w:ascii="GHEA Grapalat" w:hAnsi="GHEA Grapalat" w:cs="Arial"/>
                <w:color w:val="000000"/>
                <w:lang w:val="hy-AM"/>
              </w:rPr>
              <w:t>982</w:t>
            </w:r>
          </w:p>
        </w:tc>
        <w:tc>
          <w:tcPr>
            <w:tcW w:w="7020" w:type="dxa"/>
            <w:vAlign w:val="center"/>
          </w:tcPr>
          <w:p w14:paraId="30ABAB0F" w14:textId="17595BB0" w:rsidR="00105B16" w:rsidRPr="00713319" w:rsidRDefault="00EB7378" w:rsidP="00105B16">
            <w:pPr>
              <w:pStyle w:val="BodyTextIndent2"/>
              <w:spacing w:line="240" w:lineRule="auto"/>
              <w:ind w:firstLine="0"/>
              <w:rPr>
                <w:rFonts w:ascii="GHEA Grapalat" w:hAnsi="GHEA Grapalat"/>
                <w:szCs w:val="16"/>
                <w:vertAlign w:val="subscript"/>
              </w:rPr>
            </w:pPr>
            <w:r w:rsidRPr="00B01989">
              <w:rPr>
                <w:rFonts w:ascii="GHEA Grapalat" w:hAnsi="GHEA Grapalat" w:cs="Times Armenian"/>
                <w:color w:val="000000"/>
                <w:lang w:val="hy-AM"/>
              </w:rPr>
              <w:t xml:space="preserve">Երևան քաղաքի </w:t>
            </w:r>
            <w:r w:rsidR="00713319" w:rsidRPr="00713319">
              <w:rPr>
                <w:rFonts w:ascii="GHEA Grapalat" w:hAnsi="GHEA Grapalat" w:cs="Times Armenian"/>
                <w:color w:val="000000"/>
                <w:lang w:val="hy-AM"/>
              </w:rPr>
              <w:t>Մալաթիա-Սեբաստիա վարչական շրջանի տարածքում եզրաքարերի վերանորոգման աշխատանքների</w:t>
            </w:r>
            <w:r w:rsidR="00877CF3" w:rsidRPr="00713319">
              <w:rPr>
                <w:rFonts w:ascii="GHEA Grapalat" w:hAnsi="GHEA Grapalat" w:cs="Sylfaen"/>
                <w:lang w:val="hy-AM"/>
              </w:rPr>
              <w:t xml:space="preserve"> </w:t>
            </w:r>
            <w:r w:rsidR="00877CF3" w:rsidRPr="00713319">
              <w:rPr>
                <w:rFonts w:ascii="GHEA Grapalat" w:hAnsi="GHEA Grapalat" w:cs="Sylfaen"/>
              </w:rPr>
              <w:t>ձեռքբերում</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proofErr w:type="spellStart"/>
      <w:r w:rsidR="006F49AA" w:rsidRPr="00640568">
        <w:rPr>
          <w:rFonts w:ascii="GHEA Grapalat" w:hAnsi="GHEA Grapalat" w:cs="Arial Armenian"/>
          <w:sz w:val="20"/>
          <w:lang w:val="es-ES"/>
        </w:rPr>
        <w:t>ընթացակարգին</w:t>
      </w:r>
      <w:proofErr w:type="spellEnd"/>
      <w:r w:rsidR="006F49AA" w:rsidRPr="00640568">
        <w:rPr>
          <w:rFonts w:ascii="GHEA Grapalat" w:hAnsi="GHEA Grapalat" w:cs="Arial Armenian"/>
          <w:sz w:val="20"/>
          <w:lang w:val="es-ES"/>
        </w:rPr>
        <w:t xml:space="preserve">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00273411" w:rsidRPr="00640568">
        <w:rPr>
          <w:rFonts w:ascii="GHEA Grapalat" w:hAnsi="GHEA Grapalat" w:cs="Sylfaen"/>
          <w:sz w:val="20"/>
          <w:szCs w:val="20"/>
        </w:rPr>
        <w:t>որոնց</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վերաբերյալ</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գնումների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ոլորտում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հակամրցակցային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համաձայնության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գերիշխող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դիրքի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չարաշահման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կամ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անբարեխիղճ</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մրցակցության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համար</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պատասխանատվություն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սահմանող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վարչական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ակտը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հայտը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ներկայացվելու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օրվան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նախորդող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երեք</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տարվա</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ընթացքում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դարձել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անբողոքարկելի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իսկ</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բողոքարկված</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լինելու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դեպքում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թողնվել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անփոփոխ</w:t>
      </w:r>
      <w:proofErr w:type="spellEnd"/>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3504FC9F" w14:textId="77777777" w:rsidR="00753E6E"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53062AD8" w14:textId="3877C708" w:rsidR="00C75B5B" w:rsidRPr="003F79B5" w:rsidRDefault="00C75B5B" w:rsidP="00C75B5B">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 xml:space="preserve">    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1B5C296B" w14:textId="77777777" w:rsidR="00990561" w:rsidRPr="00640568" w:rsidRDefault="00990561" w:rsidP="00EF3662">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2D6ADDFF"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7D34A30"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Բացի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սույն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կետով</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նախատեսված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հայտարարությունից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մասնակցության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իրավունքի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գնահատման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համար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այդ</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թվում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ընտրված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այլ</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փաստաթղթեր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հիմնավորումներ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չեն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lastRenderedPageBreak/>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4E515C">
        <w:rPr>
          <w:rFonts w:ascii="GHEA Grapalat" w:hAnsi="GHEA Grapalat" w:cs="Tahoma"/>
          <w:sz w:val="20"/>
        </w:rPr>
        <w:t>հրավերով</w:t>
      </w:r>
      <w:proofErr w:type="spellEnd"/>
      <w:r w:rsidR="007A4BB9" w:rsidRPr="005C6B8D">
        <w:rPr>
          <w:rFonts w:ascii="GHEA Grapalat" w:hAnsi="GHEA Grapalat" w:cs="Tahoma"/>
          <w:sz w:val="20"/>
          <w:lang w:val="es-ES"/>
        </w:rPr>
        <w:t xml:space="preserve"> </w:t>
      </w:r>
      <w:proofErr w:type="spellStart"/>
      <w:r w:rsidR="007A4BB9" w:rsidRPr="005C6B8D">
        <w:rPr>
          <w:rFonts w:ascii="GHEA Grapalat" w:hAnsi="GHEA Grapalat" w:cs="Tahoma"/>
          <w:sz w:val="20"/>
        </w:rPr>
        <w:t>սահմանված</w:t>
      </w:r>
      <w:proofErr w:type="spellEnd"/>
      <w:r w:rsidR="007A4BB9" w:rsidRPr="000E5F1F">
        <w:rPr>
          <w:rFonts w:ascii="GHEA Grapalat" w:hAnsi="GHEA Grapalat" w:cs="Tahoma"/>
          <w:sz w:val="20"/>
          <w:lang w:val="es-ES"/>
        </w:rPr>
        <w:t xml:space="preserve"> </w:t>
      </w:r>
      <w:proofErr w:type="spellStart"/>
      <w:r w:rsidR="007A4BB9" w:rsidRPr="00403A28">
        <w:rPr>
          <w:rFonts w:ascii="GHEA Grapalat" w:hAnsi="GHEA Grapalat" w:cs="Tahoma"/>
          <w:sz w:val="20"/>
        </w:rPr>
        <w:t>պայմաններով</w:t>
      </w:r>
      <w:proofErr w:type="spellEnd"/>
      <w:r w:rsidR="007A4BB9" w:rsidRPr="00296EE5">
        <w:rPr>
          <w:rFonts w:ascii="GHEA Grapalat" w:hAnsi="GHEA Grapalat" w:cs="Tahoma"/>
          <w:sz w:val="20"/>
          <w:lang w:val="es-ES"/>
        </w:rPr>
        <w:t>:</w:t>
      </w:r>
    </w:p>
    <w:p w14:paraId="42ED0FEB" w14:textId="77777777" w:rsidR="00D770AC" w:rsidRDefault="00D770AC" w:rsidP="00D770AC">
      <w:pPr>
        <w:ind w:firstLine="720"/>
        <w:jc w:val="both"/>
        <w:rPr>
          <w:rFonts w:ascii="GHEA Grapalat" w:hAnsi="GHEA Grapalat" w:cs="Sylfaen"/>
          <w:sz w:val="20"/>
          <w:szCs w:val="20"/>
          <w:lang w:val="es-ES"/>
        </w:rPr>
      </w:pPr>
      <w:r w:rsidRPr="0093002B">
        <w:rPr>
          <w:rFonts w:ascii="GHEA Grapalat" w:hAnsi="GHEA Grapalat" w:cs="Tahoma"/>
          <w:sz w:val="20"/>
          <w:szCs w:val="20"/>
          <w:lang w:val="es-ES"/>
        </w:rPr>
        <w:t>2.3</w:t>
      </w:r>
      <w:r w:rsidRPr="0093002B">
        <w:rPr>
          <w:rFonts w:ascii="GHEA Grapalat" w:hAnsi="GHEA Grapalat" w:cs="Tahoma"/>
          <w:sz w:val="20"/>
          <w:szCs w:val="20"/>
          <w:lang w:val="hy-AM"/>
        </w:rPr>
        <w:t xml:space="preserve">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58412067" w14:textId="02E59EA6" w:rsidR="00BA3554" w:rsidRPr="005E1F72" w:rsidRDefault="00EB487B"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 </w:t>
      </w:r>
      <w:r w:rsidR="00BA3554" w:rsidRPr="0010316E">
        <w:rPr>
          <w:rFonts w:ascii="GHEA Grapalat" w:hAnsi="GHEA Grapalat" w:cs="Sylfaen"/>
          <w:sz w:val="20"/>
          <w:szCs w:val="20"/>
          <w:lang w:val="hy-AM"/>
        </w:rPr>
        <w:t>Արգելվում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է</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սույն</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կետով</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սահմանված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փոխկապակցված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և</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ավելի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քան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հիսուն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տոկոս</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պատկանող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10316E">
        <w:rPr>
          <w:rFonts w:ascii="GHEA Grapalat" w:hAnsi="GHEA Grapalat"/>
          <w:sz w:val="20"/>
          <w:szCs w:val="20"/>
          <w:lang w:val="hy-AM"/>
        </w:rPr>
        <w:t>փայաբաժին</w:t>
      </w:r>
      <w:r w:rsidR="001B0D9A"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ունեցող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միաժամանակյա</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մասնակցությունը</w:t>
      </w:r>
      <w:r w:rsidR="00BA3554"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0028726A" w:rsidRPr="0010316E">
        <w:rPr>
          <w:rFonts w:ascii="GHEA Grapalat" w:hAnsi="GHEA Grapalat"/>
          <w:sz w:val="20"/>
          <w:szCs w:val="20"/>
          <w:lang w:val="hy-AM"/>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10316E">
        <w:rPr>
          <w:rFonts w:ascii="GHEA Grapalat" w:hAnsi="GHEA Grapalat" w:cs="Sylfaen"/>
          <w:sz w:val="20"/>
          <w:szCs w:val="20"/>
          <w:lang w:val="hy-AM"/>
        </w:rPr>
        <w:t>միևնույն</w:t>
      </w:r>
      <w:r w:rsidR="008628EC" w:rsidRPr="00E2073B">
        <w:rPr>
          <w:rFonts w:ascii="GHEA Grapalat" w:hAnsi="GHEA Grapalat" w:cs="Sylfaen"/>
          <w:sz w:val="20"/>
          <w:szCs w:val="20"/>
          <w:lang w:val="es-ES"/>
        </w:rPr>
        <w:t xml:space="preserve"> </w:t>
      </w:r>
      <w:r w:rsidR="008628EC" w:rsidRPr="0010316E">
        <w:rPr>
          <w:rFonts w:ascii="GHEA Grapalat" w:hAnsi="GHEA Grapalat" w:cs="Sylfaen"/>
          <w:sz w:val="20"/>
          <w:szCs w:val="20"/>
          <w:lang w:val="hy-AM"/>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բացառությամբ</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պետության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համայնքների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և</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lang w:val="hy-AM"/>
        </w:rPr>
        <w:t>համատեղ</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ործունեության</w:t>
      </w:r>
      <w:r w:rsidR="00BA3554" w:rsidRPr="005E1F72">
        <w:rPr>
          <w:rFonts w:ascii="GHEA Grapalat" w:hAnsi="GHEA Grapalat" w:cs="Times Armenian"/>
          <w:sz w:val="20"/>
          <w:lang w:val="af-ZA"/>
        </w:rPr>
        <w:t xml:space="preserve"> </w:t>
      </w:r>
      <w:r w:rsidR="00BA3554" w:rsidRPr="0010316E">
        <w:rPr>
          <w:rFonts w:ascii="GHEA Grapalat" w:hAnsi="GHEA Grapalat" w:cs="Sylfaen"/>
          <w:sz w:val="20"/>
          <w:lang w:val="hy-AM"/>
        </w:rPr>
        <w:t>կար</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10316E">
        <w:rPr>
          <w:rFonts w:ascii="GHEA Grapalat" w:hAnsi="GHEA Grapalat" w:cs="Sylfaen"/>
          <w:sz w:val="20"/>
          <w:lang w:val="hy-AM"/>
        </w:rPr>
        <w:t>կոնսորցիումով</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նումների</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ործընթացին</w:t>
      </w:r>
      <w:r w:rsidR="00BA3554" w:rsidRPr="005E1F72">
        <w:rPr>
          <w:rFonts w:ascii="GHEA Grapalat" w:hAnsi="GHEA Grapalat" w:cs="Sylfaen"/>
          <w:sz w:val="20"/>
          <w:lang w:val="es-ES"/>
        </w:rPr>
        <w:t xml:space="preserve"> </w:t>
      </w:r>
      <w:r w:rsidR="00BA3554" w:rsidRPr="0010316E">
        <w:rPr>
          <w:rFonts w:ascii="GHEA Grapalat" w:hAnsi="GHEA Grapalat" w:cs="Sylfaen"/>
          <w:sz w:val="20"/>
          <w:szCs w:val="20"/>
          <w:lang w:val="hy-AM"/>
        </w:rPr>
        <w:t>մասնակցության</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դեպքերի</w:t>
      </w:r>
      <w:r w:rsidR="00BA3554"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00EB487B" w:rsidRPr="005E1F72">
        <w:rPr>
          <w:rFonts w:ascii="GHEA Grapalat" w:hAnsi="GHEA Grapalat"/>
          <w:sz w:val="20"/>
          <w:szCs w:val="20"/>
        </w:rPr>
        <w:t>կետի</w:t>
      </w:r>
      <w:proofErr w:type="spellEnd"/>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proofErr w:type="spellStart"/>
      <w:r w:rsidR="000A6B75" w:rsidRPr="00417B96">
        <w:rPr>
          <w:rFonts w:ascii="GHEA Grapalat" w:hAnsi="GHEA Grapalat" w:cs="Sylfaen"/>
          <w:sz w:val="20"/>
        </w:rPr>
        <w:t>պայմանագրի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կողմ</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չի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կարող</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հանդիսանալ</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սույն</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ընթացակարգին</w:t>
      </w:r>
      <w:proofErr w:type="spellEnd"/>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մասնակցելու</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նպատակով</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հայտ</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ներկայացրած</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մասնակիցը</w:t>
      </w:r>
      <w:proofErr w:type="spellEnd"/>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lastRenderedPageBreak/>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proofErr w:type="spellStart"/>
      <w:r w:rsidR="000946A3" w:rsidRPr="005E1F72">
        <w:rPr>
          <w:rFonts w:ascii="GHEA Grapalat" w:hAnsi="GHEA Grapalat"/>
          <w:sz w:val="20"/>
        </w:rPr>
        <w:t>Հանձնաժողովը</w:t>
      </w:r>
      <w:proofErr w:type="spellEnd"/>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587D86DF"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003C0386">
        <w:rPr>
          <w:rFonts w:ascii="GHEA Grapalat" w:hAnsi="GHEA Grapalat" w:cs="Arial Unicode"/>
          <w:sz w:val="20"/>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2"/>
      </w:r>
      <w:r w:rsidR="004D5671" w:rsidRPr="000677B2">
        <w:rPr>
          <w:rFonts w:ascii="GHEA Grapalat" w:hAnsi="GHEA Grapalat" w:cs="Tahoma"/>
          <w:sz w:val="20"/>
          <w:lang w:val="hy-AM"/>
        </w:rPr>
        <w:t>։</w:t>
      </w:r>
      <w:r w:rsidR="00AA1568"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1F1CEA99" w:rsidR="00096865" w:rsidRDefault="00096865" w:rsidP="00EF3662">
      <w:pPr>
        <w:ind w:firstLine="567"/>
        <w:jc w:val="both"/>
        <w:rPr>
          <w:rFonts w:ascii="GHEA Grapalat" w:hAnsi="GHEA Grapalat" w:cs="Sylfaen"/>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50988323"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lastRenderedPageBreak/>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02258D">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3EF7050B"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205A29">
        <w:rPr>
          <w:rFonts w:ascii="GHEA Grapalat" w:hAnsi="GHEA Grapalat"/>
          <w:b/>
        </w:rPr>
        <w:t xml:space="preserve">մինչև 2025 </w:t>
      </w:r>
      <w:r w:rsidR="00205A29" w:rsidRPr="000E1982">
        <w:rPr>
          <w:rFonts w:ascii="GHEA Grapalat" w:hAnsi="GHEA Grapalat"/>
          <w:b/>
        </w:rPr>
        <w:t xml:space="preserve">թվականի </w:t>
      </w:r>
      <w:r w:rsidR="005C2856">
        <w:rPr>
          <w:rFonts w:ascii="GHEA Grapalat" w:hAnsi="GHEA Grapalat"/>
          <w:b/>
        </w:rPr>
        <w:t>դե</w:t>
      </w:r>
      <w:r w:rsidR="0007594F" w:rsidRPr="0007594F">
        <w:rPr>
          <w:rFonts w:ascii="GHEA Grapalat" w:hAnsi="GHEA Grapalat"/>
          <w:b/>
          <w:iCs/>
        </w:rPr>
        <w:t>կտեմբերի</w:t>
      </w:r>
      <w:r w:rsidR="000E1982" w:rsidRPr="00EB739B">
        <w:rPr>
          <w:rFonts w:ascii="GHEA Grapalat" w:hAnsi="GHEA Grapalat"/>
          <w:b/>
          <w:iCs/>
        </w:rPr>
        <w:t xml:space="preserve"> </w:t>
      </w:r>
      <w:r w:rsidR="00345E5F">
        <w:rPr>
          <w:rFonts w:ascii="GHEA Grapalat" w:hAnsi="GHEA Grapalat"/>
          <w:b/>
          <w:iCs/>
        </w:rPr>
        <w:t>18</w:t>
      </w:r>
      <w:r w:rsidR="0007287D" w:rsidRPr="000E1982">
        <w:rPr>
          <w:rFonts w:ascii="GHEA Grapalat" w:hAnsi="GHEA Grapalat"/>
          <w:b/>
          <w:lang w:val="hy-AM"/>
        </w:rPr>
        <w:t>-ը</w:t>
      </w:r>
      <w:r w:rsidR="0007287D" w:rsidRPr="0018744E">
        <w:rPr>
          <w:rFonts w:ascii="GHEA Grapalat" w:hAnsi="GHEA Grapalat"/>
          <w:b/>
          <w:lang w:val="hy-AM"/>
        </w:rPr>
        <w:t xml:space="preserve">, ժամը </w:t>
      </w:r>
      <w:r w:rsidR="000848FC">
        <w:rPr>
          <w:rFonts w:ascii="GHEA Grapalat" w:hAnsi="GHEA Grapalat"/>
          <w:b/>
          <w:lang w:val="hy-AM"/>
        </w:rPr>
        <w:t>11:00</w:t>
      </w:r>
      <w:r w:rsidRPr="00406C77">
        <w:rPr>
          <w:rFonts w:ascii="GHEA Grapalat" w:hAnsi="GHEA Grapalat" w:cs="Sylfaen"/>
          <w:szCs w:val="24"/>
          <w:lang w:val="hy-AM"/>
        </w:rPr>
        <w:t>-ն</w:t>
      </w:r>
      <w:r w:rsidR="004D5671" w:rsidRPr="00406C77">
        <w:rPr>
          <w:rFonts w:ascii="GHEA Grapalat" w:hAnsi="GHEA Grapalat" w:cs="Sylfaen"/>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5"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608E3F39" w:rsidR="003850A0" w:rsidRPr="00146D17"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 xml:space="preserve">պահանջներին իր </w:t>
      </w:r>
      <w:r w:rsidR="005C6B8D" w:rsidRPr="00146D17">
        <w:rPr>
          <w:rFonts w:ascii="GHEA Grapalat" w:hAnsi="GHEA Grapalat" w:cs="Sylfaen"/>
          <w:szCs w:val="24"/>
          <w:lang w:val="hy-AM"/>
        </w:rPr>
        <w:t xml:space="preserve">և իրեն փոխկապակցված անձանց </w:t>
      </w:r>
      <w:r w:rsidRPr="00146D17">
        <w:rPr>
          <w:rFonts w:ascii="GHEA Grapalat" w:hAnsi="GHEA Grapalat" w:cs="Sylfaen"/>
          <w:szCs w:val="24"/>
          <w:lang w:val="hy-AM"/>
        </w:rPr>
        <w:t>տվյալների համապատասխանության մասին.</w:t>
      </w:r>
    </w:p>
    <w:p w14:paraId="45DC8E91" w14:textId="4C8925E2" w:rsidR="00C63E1C" w:rsidRDefault="003850A0" w:rsidP="00972668">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00C63E1C" w:rsidRPr="00146D17">
        <w:rPr>
          <w:rFonts w:ascii="GHEA Grapalat" w:hAnsi="GHEA Grapalat" w:cs="Sylfaen"/>
          <w:sz w:val="20"/>
          <w:lang w:val="hy-AM"/>
        </w:rPr>
        <w:t>հավաստում՝ ընտրված մասնակից ճանաչվելու դեպքում, սույն հրավեր</w:t>
      </w:r>
      <w:r w:rsidR="00E93C59" w:rsidRPr="00146D17">
        <w:rPr>
          <w:rFonts w:ascii="GHEA Grapalat" w:hAnsi="GHEA Grapalat" w:cs="Sylfaen"/>
          <w:sz w:val="20"/>
          <w:lang w:val="hy-AM"/>
        </w:rPr>
        <w:t>ով</w:t>
      </w:r>
      <w:r w:rsidR="00EA68B2" w:rsidRPr="00406C77">
        <w:rPr>
          <w:rFonts w:ascii="GHEA Grapalat" w:hAnsi="GHEA Grapalat" w:cs="Sylfaen"/>
          <w:sz w:val="20"/>
          <w:lang w:val="hy-AM"/>
        </w:rPr>
        <w:t xml:space="preserve">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որակավորման ապահովում ներկայացնելու պարտավորության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60B870D" w14:textId="4A7B68F4" w:rsidR="00F83DB3" w:rsidRPr="00734975" w:rsidRDefault="00F83DB3" w:rsidP="00F83DB3">
      <w:pPr>
        <w:pStyle w:val="BodyTextIndent2"/>
        <w:spacing w:line="240" w:lineRule="auto"/>
        <w:ind w:firstLine="567"/>
        <w:rPr>
          <w:rFonts w:ascii="GHEA Grapalat" w:hAnsi="GHEA Grapalat" w:cs="Sylfaen"/>
          <w:szCs w:val="24"/>
          <w:lang w:val="hy-AM"/>
        </w:rPr>
      </w:pPr>
      <w:r w:rsidRPr="00734975">
        <w:rPr>
          <w:rFonts w:ascii="GHEA Grapalat" w:hAnsi="GHEA Grapalat"/>
          <w:lang w:val="hy-AM"/>
        </w:rPr>
        <w:t xml:space="preserve">ե) </w:t>
      </w:r>
      <w:r w:rsidRPr="00734975">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734975" w:rsidRPr="00734975">
        <w:rPr>
          <w:rFonts w:ascii="GHEA Grapalat" w:hAnsi="GHEA Grapalat" w:cs="Sylfaen"/>
          <w:szCs w:val="24"/>
          <w:lang w:val="hy-AM"/>
        </w:rPr>
        <w:t xml:space="preserve"> </w:t>
      </w:r>
      <w:r w:rsidRPr="00734975">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734975">
        <w:rPr>
          <w:rStyle w:val="FootnoteReference"/>
          <w:rFonts w:ascii="GHEA Grapalat" w:hAnsi="GHEA Grapalat" w:cs="Sylfaen"/>
          <w:szCs w:val="24"/>
          <w:lang w:val="hy-AM"/>
        </w:rPr>
        <w:footnoteReference w:id="3"/>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6"/>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76033429" w14:textId="62AC0967" w:rsidR="006C3115" w:rsidRDefault="00E326DD" w:rsidP="00EF3662">
      <w:pPr>
        <w:ind w:firstLine="567"/>
        <w:jc w:val="both"/>
        <w:rPr>
          <w:rFonts w:ascii="GHEA Grapalat" w:hAnsi="GHEA Grapalat"/>
          <w:sz w:val="20"/>
          <w:vertAlign w:val="superscript"/>
          <w:lang w:val="hy-AM"/>
        </w:rPr>
      </w:pPr>
      <w:r w:rsidRPr="005E1F72">
        <w:rPr>
          <w:rFonts w:ascii="GHEA Grapalat" w:hAnsi="GHEA Grapalat" w:cs="Sylfaen"/>
          <w:sz w:val="20"/>
          <w:lang w:val="hy-AM"/>
        </w:rPr>
        <w:t xml:space="preserve">  </w:t>
      </w:r>
      <w:r w:rsidR="00C96127" w:rsidRPr="004B2068">
        <w:rPr>
          <w:rFonts w:ascii="GHEA Grapalat" w:hAnsi="GHEA Grapalat" w:cs="Sylfaen"/>
          <w:sz w:val="20"/>
          <w:lang w:val="hy-AM"/>
        </w:rPr>
        <w:t>3</w:t>
      </w:r>
      <w:r w:rsidR="00F53525" w:rsidRPr="0049186D">
        <w:rPr>
          <w:rFonts w:ascii="GHEA Grapalat" w:hAnsi="GHEA Grapalat" w:cs="Sylfaen"/>
          <w:sz w:val="20"/>
          <w:lang w:val="hy-AM"/>
        </w:rPr>
        <w:t>)</w:t>
      </w:r>
      <w:r w:rsidR="00F53525">
        <w:rPr>
          <w:rFonts w:ascii="GHEA Grapalat" w:hAnsi="GHEA Grapalat" w:cs="Sylfaen"/>
          <w:sz w:val="20"/>
          <w:lang w:val="hy-AM"/>
        </w:rPr>
        <w:t xml:space="preserve"> </w:t>
      </w:r>
      <w:r w:rsidR="00092881">
        <w:rPr>
          <w:rFonts w:ascii="GHEA Grapalat" w:hAnsi="GHEA Grapalat" w:cs="Sylfaen"/>
          <w:b/>
          <w:bCs/>
          <w:lang w:val="hy-AM"/>
        </w:rPr>
        <w:t xml:space="preserve"> </w:t>
      </w:r>
      <w:r w:rsidR="003E7DF4" w:rsidRPr="003E7DF4">
        <w:rPr>
          <w:rFonts w:ascii="GHEA Grapalat" w:hAnsi="GHEA Grapalat" w:cs="Sylfaen"/>
          <w:sz w:val="20"/>
          <w:lang w:val="hy-AM"/>
        </w:rPr>
        <w:t>հայտի ապահովում կանխիկ փողի կամ բանկային երաշխիքի ձևով</w:t>
      </w:r>
      <w:r w:rsidR="006C3115" w:rsidRPr="003E7DF4">
        <w:rPr>
          <w:rFonts w:ascii="GHEA Grapalat" w:hAnsi="GHEA Grapalat"/>
          <w:sz w:val="20"/>
          <w:lang w:val="hy-AM"/>
        </w:rPr>
        <w:t>.</w:t>
      </w:r>
      <w:r w:rsidR="00EC6281" w:rsidRPr="003E7DF4">
        <w:rPr>
          <w:rFonts w:ascii="GHEA Grapalat" w:hAnsi="GHEA Grapalat"/>
          <w:sz w:val="20"/>
          <w:vertAlign w:val="superscript"/>
          <w:lang w:val="hy-AM"/>
        </w:rPr>
        <w:t>8</w:t>
      </w:r>
      <w:r w:rsidR="00340083" w:rsidRPr="003E7DF4">
        <w:rPr>
          <w:rStyle w:val="FootnoteReference"/>
          <w:rFonts w:ascii="GHEA Grapalat" w:hAnsi="GHEA Grapalat"/>
          <w:color w:val="FFFFFF"/>
          <w:sz w:val="20"/>
          <w:lang w:val="hy-AM"/>
        </w:rPr>
        <w:footnoteReference w:id="4"/>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7"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7"/>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5E1F72" w:rsidRDefault="00C8055A" w:rsidP="00EF3662">
      <w:pPr>
        <w:jc w:val="center"/>
        <w:rPr>
          <w:rFonts w:ascii="GHEA Grapalat" w:hAnsi="GHEA Grapalat" w:cs="Arial"/>
          <w:b/>
          <w:sz w:val="20"/>
          <w:lang w:val="es-ES"/>
        </w:rPr>
      </w:pPr>
      <w:bookmarkStart w:id="8" w:name="_Hlk160090634"/>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r w:rsidR="00A45946" w:rsidRPr="005E1F72">
        <w:rPr>
          <w:rFonts w:ascii="GHEA Grapalat" w:hAnsi="GHEA Grapalat" w:cs="Arial"/>
          <w:b/>
          <w:sz w:val="20"/>
          <w:lang w:val="es-ES"/>
        </w:rPr>
        <w:t xml:space="preserve"> </w:t>
      </w:r>
    </w:p>
    <w:bookmarkEnd w:id="8"/>
    <w:p w14:paraId="2F5CC508" w14:textId="77777777" w:rsidR="00A45946" w:rsidRPr="005E1F72" w:rsidRDefault="00A45946" w:rsidP="00EF3662">
      <w:pPr>
        <w:jc w:val="center"/>
        <w:rPr>
          <w:rFonts w:ascii="GHEA Grapalat" w:hAnsi="GHEA Grapalat" w:cs="Arial"/>
          <w:b/>
          <w:sz w:val="20"/>
          <w:lang w:val="es-ES"/>
        </w:rPr>
      </w:pPr>
    </w:p>
    <w:p w14:paraId="5AC6334F" w14:textId="77777777" w:rsidR="003E3E3B" w:rsidRPr="0093002B" w:rsidRDefault="003E3E3B" w:rsidP="003E3E3B">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00AB342C" w14:textId="77777777" w:rsidR="003E3E3B" w:rsidRPr="00FB1EC7" w:rsidRDefault="003E3E3B" w:rsidP="003E3E3B">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w:t>
      </w:r>
      <w:r w:rsidRPr="0093002B">
        <w:rPr>
          <w:rFonts w:ascii="GHEA Grapalat" w:hAnsi="GHEA Grapalat" w:cs="Sylfaen"/>
          <w:sz w:val="20"/>
          <w:szCs w:val="24"/>
          <w:lang w:val="hy-AM" w:eastAsia="en-US"/>
        </w:rPr>
        <w:lastRenderedPageBreak/>
        <w:t>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42FD20A0" w14:textId="77777777" w:rsidR="003E3E3B" w:rsidRPr="00FB1EC7" w:rsidRDefault="003E3E3B" w:rsidP="003E3E3B">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03D96D27"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73D13A3"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D271CF9"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308F3E3F"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0253BCCD" w14:textId="77777777" w:rsidR="003E3E3B" w:rsidRPr="00EE6E36" w:rsidRDefault="003E3E3B" w:rsidP="003E3E3B">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17EA3A4"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5258B9FF"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30E4604D"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444F3CB2"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ED84086" w14:textId="77777777" w:rsidR="003E3E3B" w:rsidRPr="0093002B" w:rsidRDefault="003E3E3B" w:rsidP="003E3E3B">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300F93" w14:textId="77777777" w:rsidR="003E3E3B" w:rsidRPr="0093002B" w:rsidRDefault="003E3E3B" w:rsidP="003E3E3B">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3D24B67" w14:textId="77777777" w:rsidR="003E3E3B" w:rsidRPr="0093002B" w:rsidRDefault="003E3E3B" w:rsidP="003E3E3B">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5A36F75" w14:textId="77777777" w:rsidR="003E3E3B" w:rsidRDefault="003E3E3B" w:rsidP="003E3E3B">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2F73E27F"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82B3B53" w14:textId="7CF19FF0" w:rsidR="00096865" w:rsidRPr="00EC4497" w:rsidRDefault="000D701E" w:rsidP="00EF3662">
      <w:pPr>
        <w:ind w:firstLine="567"/>
        <w:jc w:val="center"/>
        <w:rPr>
          <w:rFonts w:ascii="GHEA Grapalat" w:hAnsi="GHEA Grapalat"/>
          <w:b/>
          <w:sz w:val="20"/>
          <w:lang w:val="hy-AM"/>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r w:rsidR="00EC4497">
        <w:rPr>
          <w:rFonts w:ascii="GHEA Grapalat" w:hAnsi="GHEA Grapalat" w:cs="Times Armenian"/>
          <w:b/>
          <w:color w:val="FFFFFF"/>
          <w:sz w:val="20"/>
          <w:lang w:val="hy-AM"/>
        </w:rPr>
        <w:t xml:space="preserve"> </w:t>
      </w:r>
    </w:p>
    <w:p w14:paraId="4D8F98B2" w14:textId="77777777" w:rsidR="00096865" w:rsidRPr="005E1F72" w:rsidRDefault="00096865" w:rsidP="00EF3662">
      <w:pPr>
        <w:ind w:firstLine="567"/>
        <w:jc w:val="both"/>
        <w:rPr>
          <w:rFonts w:ascii="GHEA Grapalat" w:hAnsi="GHEA Grapalat"/>
          <w:b/>
          <w:sz w:val="20"/>
          <w:lang w:val="af-ZA"/>
        </w:rPr>
      </w:pPr>
    </w:p>
    <w:p w14:paraId="18E1D1B0" w14:textId="77777777" w:rsidR="007A3EE6" w:rsidRPr="005E1F72" w:rsidRDefault="00283198" w:rsidP="00EF3662">
      <w:pPr>
        <w:ind w:firstLine="567"/>
        <w:jc w:val="both"/>
        <w:rPr>
          <w:rFonts w:ascii="GHEA Grapalat" w:hAnsi="GHEA Grapalat"/>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 xml:space="preserve">.1 </w:t>
      </w:r>
      <w:r w:rsidR="00096865" w:rsidRPr="005E1F72">
        <w:rPr>
          <w:rFonts w:ascii="GHEA Grapalat" w:hAnsi="GHEA Grapalat" w:cs="Sylfaen"/>
          <w:sz w:val="20"/>
          <w:lang w:val="ru-RU"/>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հայտով</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սույն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հրավերով</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սահմանված</w:t>
      </w:r>
      <w:r w:rsidR="00096865" w:rsidRPr="005E1F72">
        <w:rPr>
          <w:rFonts w:ascii="GHEA Grapalat" w:hAnsi="GHEA Grapalat" w:cs="Sylfaen"/>
          <w:sz w:val="20"/>
          <w:lang w:val="af-ZA"/>
        </w:rPr>
        <w:t xml:space="preserve"> </w:t>
      </w:r>
      <w:r w:rsidR="00712311" w:rsidRPr="005E1F72">
        <w:rPr>
          <w:rFonts w:ascii="GHEA Grapalat" w:hAnsi="GHEA Grapalat" w:cs="Sylfaen"/>
          <w:sz w:val="20"/>
          <w:lang w:val="af-ZA"/>
        </w:rPr>
        <w:t xml:space="preserve">կարգով </w:t>
      </w:r>
      <w:proofErr w:type="spellStart"/>
      <w:r w:rsidR="00903898" w:rsidRPr="005E1F72">
        <w:rPr>
          <w:rFonts w:ascii="GHEA Grapalat" w:hAnsi="GHEA Grapalat" w:cs="Sylfaen"/>
          <w:bCs/>
          <w:sz w:val="20"/>
          <w:szCs w:val="20"/>
        </w:rPr>
        <w:t>ներկայացնում</w:t>
      </w:r>
      <w:proofErr w:type="spellEnd"/>
      <w:r w:rsidR="00903898" w:rsidRPr="005E1F72">
        <w:rPr>
          <w:rFonts w:ascii="GHEA Grapalat" w:hAnsi="GHEA Grapalat" w:cs="Sylfaen"/>
          <w:bCs/>
          <w:sz w:val="20"/>
          <w:szCs w:val="20"/>
          <w:lang w:val="af-ZA"/>
        </w:rPr>
        <w:t xml:space="preserve"> </w:t>
      </w:r>
      <w:r w:rsidR="00903898" w:rsidRPr="005E1F72">
        <w:rPr>
          <w:rFonts w:ascii="GHEA Grapalat" w:hAnsi="GHEA Grapalat" w:cs="Sylfaen"/>
          <w:bCs/>
          <w:sz w:val="20"/>
          <w:szCs w:val="20"/>
        </w:rPr>
        <w:t>է</w:t>
      </w:r>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հայտի</w:t>
      </w:r>
      <w:proofErr w:type="spellEnd"/>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ապահովում</w:t>
      </w:r>
      <w:proofErr w:type="spellEnd"/>
      <w:r w:rsidR="00AE3822" w:rsidRPr="005E1F72">
        <w:rPr>
          <w:rFonts w:ascii="GHEA Grapalat" w:hAnsi="GHEA Grapalat" w:cs="Sylfaen"/>
          <w:bCs/>
          <w:sz w:val="20"/>
          <w:szCs w:val="20"/>
          <w:lang w:val="af-ZA"/>
        </w:rPr>
        <w:t>:</w:t>
      </w:r>
      <w:r w:rsidR="00903898" w:rsidRPr="005E1F72">
        <w:rPr>
          <w:rFonts w:ascii="GHEA Grapalat" w:hAnsi="GHEA Grapalat"/>
          <w:sz w:val="20"/>
          <w:szCs w:val="20"/>
          <w:lang w:val="af-ZA"/>
        </w:rPr>
        <w:t xml:space="preserve"> </w:t>
      </w:r>
    </w:p>
    <w:p w14:paraId="2A360B6E" w14:textId="43F8E6DC" w:rsidR="00903898" w:rsidRPr="005E1F72" w:rsidRDefault="00771C0F" w:rsidP="00EF3662">
      <w:pPr>
        <w:ind w:firstLine="567"/>
        <w:jc w:val="both"/>
        <w:rPr>
          <w:rFonts w:ascii="GHEA Grapalat" w:hAnsi="GHEA Grapalat" w:cs="Sylfaen"/>
          <w:sz w:val="20"/>
          <w:szCs w:val="20"/>
          <w:lang w:val="af-ZA"/>
        </w:rPr>
      </w:pPr>
      <w:proofErr w:type="spellStart"/>
      <w:r w:rsidRPr="005E1F72">
        <w:rPr>
          <w:rFonts w:ascii="GHEA Grapalat" w:hAnsi="GHEA Grapalat" w:cs="Sylfaen"/>
          <w:sz w:val="20"/>
          <w:szCs w:val="20"/>
        </w:rPr>
        <w:t>Հ</w:t>
      </w:r>
      <w:r w:rsidR="00903898" w:rsidRPr="005E1F72">
        <w:rPr>
          <w:rFonts w:ascii="GHEA Grapalat" w:hAnsi="GHEA Grapalat" w:cs="Sylfaen"/>
          <w:sz w:val="20"/>
          <w:szCs w:val="20"/>
        </w:rPr>
        <w:t>այտի</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ապահովումը</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ներկայացվում</w:t>
      </w:r>
      <w:proofErr w:type="spellEnd"/>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է</w:t>
      </w:r>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բանկային</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երաշխիքի</w:t>
      </w:r>
      <w:proofErr w:type="spellEnd"/>
      <w:r w:rsidR="00903898" w:rsidRPr="005E1F72">
        <w:rPr>
          <w:rFonts w:ascii="GHEA Grapalat" w:hAnsi="GHEA Grapalat" w:cs="Sylfaen"/>
          <w:sz w:val="20"/>
          <w:szCs w:val="20"/>
          <w:lang w:val="af-ZA"/>
        </w:rPr>
        <w:t xml:space="preserve"> </w:t>
      </w:r>
      <w:r w:rsidR="00406C77">
        <w:rPr>
          <w:rFonts w:ascii="GHEA Grapalat" w:hAnsi="GHEA Grapalat" w:cs="Sylfaen"/>
          <w:sz w:val="20"/>
          <w:szCs w:val="20"/>
          <w:lang w:val="af-ZA"/>
        </w:rPr>
        <w:t xml:space="preserve">(հավելված 3) </w:t>
      </w:r>
      <w:proofErr w:type="spellStart"/>
      <w:r w:rsidR="00903898" w:rsidRPr="005E1F72">
        <w:rPr>
          <w:rFonts w:ascii="GHEA Grapalat" w:hAnsi="GHEA Grapalat" w:cs="Sylfaen"/>
          <w:sz w:val="20"/>
          <w:szCs w:val="20"/>
        </w:rPr>
        <w:t>կամ</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կանխիկ</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փողի</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ձևով</w:t>
      </w:r>
      <w:proofErr w:type="spellEnd"/>
      <w:r w:rsidR="00AE3822" w:rsidRPr="005E1F72">
        <w:rPr>
          <w:rFonts w:ascii="GHEA Grapalat" w:hAnsi="GHEA Grapalat" w:cs="Sylfaen"/>
          <w:sz w:val="20"/>
          <w:szCs w:val="20"/>
          <w:lang w:val="af-ZA"/>
        </w:rPr>
        <w:t xml:space="preserve">, </w:t>
      </w:r>
      <w:proofErr w:type="spellStart"/>
      <w:r w:rsidR="00AE3822" w:rsidRPr="00056A59">
        <w:rPr>
          <w:rFonts w:ascii="GHEA Grapalat" w:hAnsi="GHEA Grapalat" w:cs="Sylfaen"/>
          <w:b/>
          <w:bCs/>
          <w:sz w:val="20"/>
          <w:szCs w:val="20"/>
        </w:rPr>
        <w:t>որի</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չափը</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հավասար</w:t>
      </w:r>
      <w:proofErr w:type="spellEnd"/>
      <w:r w:rsidR="00AE3822" w:rsidRPr="00056A59">
        <w:rPr>
          <w:rFonts w:ascii="GHEA Grapalat" w:hAnsi="GHEA Grapalat" w:cs="Sylfaen"/>
          <w:b/>
          <w:bCs/>
          <w:sz w:val="20"/>
          <w:szCs w:val="20"/>
          <w:lang w:val="af-ZA"/>
        </w:rPr>
        <w:t xml:space="preserve"> </w:t>
      </w:r>
      <w:r w:rsidR="00AE3822" w:rsidRPr="00056A59">
        <w:rPr>
          <w:rFonts w:ascii="GHEA Grapalat" w:hAnsi="GHEA Grapalat" w:cs="Sylfaen"/>
          <w:b/>
          <w:bCs/>
          <w:sz w:val="20"/>
          <w:szCs w:val="20"/>
        </w:rPr>
        <w:t>է</w:t>
      </w:r>
      <w:r w:rsidR="00AE3822" w:rsidRPr="00056A59">
        <w:rPr>
          <w:rFonts w:ascii="GHEA Grapalat" w:hAnsi="GHEA Grapalat" w:cs="Sylfaen"/>
          <w:b/>
          <w:bCs/>
          <w:sz w:val="20"/>
          <w:szCs w:val="20"/>
          <w:lang w:val="af-ZA"/>
        </w:rPr>
        <w:t xml:space="preserve"> </w:t>
      </w:r>
      <w:r w:rsidR="00273411" w:rsidRPr="00056A59">
        <w:rPr>
          <w:rFonts w:ascii="GHEA Grapalat" w:hAnsi="GHEA Grapalat" w:cs="Sylfaen"/>
          <w:b/>
          <w:bCs/>
          <w:sz w:val="20"/>
          <w:szCs w:val="20"/>
          <w:lang w:val="hy-AM"/>
        </w:rPr>
        <w:t>գնման գնի</w:t>
      </w:r>
      <w:r w:rsidR="00056A59" w:rsidRPr="00056A59">
        <w:rPr>
          <w:rFonts w:ascii="GHEA Grapalat" w:hAnsi="GHEA Grapalat" w:cs="Sylfaen"/>
          <w:b/>
          <w:bCs/>
          <w:sz w:val="20"/>
          <w:szCs w:val="20"/>
          <w:lang w:val="hy-AM"/>
        </w:rPr>
        <w:t xml:space="preserve"> </w:t>
      </w:r>
      <w:proofErr w:type="spellStart"/>
      <w:r w:rsidR="00AE3822" w:rsidRPr="00056A59">
        <w:rPr>
          <w:rFonts w:ascii="GHEA Grapalat" w:hAnsi="GHEA Grapalat" w:cs="Sylfaen"/>
          <w:b/>
          <w:bCs/>
          <w:sz w:val="20"/>
          <w:szCs w:val="20"/>
        </w:rPr>
        <w:t>հինգ</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տոկոսին</w:t>
      </w:r>
      <w:proofErr w:type="spellEnd"/>
      <w:r w:rsidR="00903898" w:rsidRPr="005E1F72">
        <w:rPr>
          <w:rFonts w:ascii="GHEA Grapalat" w:hAnsi="GHEA Grapalat" w:cs="Sylfaen"/>
          <w:sz w:val="20"/>
          <w:szCs w:val="20"/>
          <w:lang w:val="af-ZA"/>
        </w:rPr>
        <w:t>:</w:t>
      </w:r>
      <w:r w:rsidR="00273411" w:rsidRPr="00640568">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Եթե</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մասնակցի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գնային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առաջարկը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գերազանցում</w:t>
      </w:r>
      <w:proofErr w:type="spellEnd"/>
      <w:r w:rsidR="00273411">
        <w:rPr>
          <w:rFonts w:ascii="GHEA Grapalat" w:hAnsi="GHEA Grapalat" w:cs="Sylfaen"/>
          <w:bCs/>
          <w:sz w:val="20"/>
          <w:szCs w:val="20"/>
          <w:lang w:val="af-ZA"/>
        </w:rPr>
        <w:t xml:space="preserve"> </w:t>
      </w:r>
      <w:r w:rsidR="00273411">
        <w:rPr>
          <w:rFonts w:ascii="GHEA Grapalat" w:hAnsi="GHEA Grapalat" w:cs="Sylfaen"/>
          <w:bCs/>
          <w:sz w:val="20"/>
          <w:szCs w:val="20"/>
        </w:rPr>
        <w:t>է</w:t>
      </w:r>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գնման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գինը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ապա</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հայտի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ապահովման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չափը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հավասար</w:t>
      </w:r>
      <w:proofErr w:type="spellEnd"/>
      <w:r w:rsidR="00273411">
        <w:rPr>
          <w:rFonts w:ascii="GHEA Grapalat" w:hAnsi="GHEA Grapalat" w:cs="Sylfaen"/>
          <w:bCs/>
          <w:sz w:val="20"/>
          <w:szCs w:val="20"/>
          <w:lang w:val="af-ZA"/>
        </w:rPr>
        <w:t xml:space="preserve"> </w:t>
      </w:r>
      <w:r w:rsidR="00273411">
        <w:rPr>
          <w:rFonts w:ascii="GHEA Grapalat" w:hAnsi="GHEA Grapalat" w:cs="Sylfaen"/>
          <w:bCs/>
          <w:sz w:val="20"/>
          <w:szCs w:val="20"/>
        </w:rPr>
        <w:t>է</w:t>
      </w:r>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գնային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առաջարկի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հինգ</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տոկոսին</w:t>
      </w:r>
      <w:proofErr w:type="spellEnd"/>
      <w:r w:rsidR="00273411" w:rsidRPr="005E1F72">
        <w:rPr>
          <w:rFonts w:ascii="GHEA Grapalat" w:hAnsi="GHEA Grapalat" w:cs="Sylfaen"/>
          <w:sz w:val="20"/>
          <w:szCs w:val="20"/>
          <w:lang w:val="af-ZA"/>
        </w:rPr>
        <w:t xml:space="preserve">: </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Ընդ</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որում</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եթե</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մասնակիցը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հայտի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ապահովումը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ներկայացրել</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սույն</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կետով</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սահմանված</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չափից</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ավել</w:t>
      </w:r>
      <w:r w:rsidR="00A22EB5" w:rsidRPr="005E1F72">
        <w:rPr>
          <w:rFonts w:ascii="GHEA Grapalat" w:hAnsi="GHEA Grapalat" w:cs="Sylfaen"/>
          <w:sz w:val="20"/>
          <w:szCs w:val="20"/>
        </w:rPr>
        <w:t>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ապա</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հայտը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համարվում</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հրավերի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պահանջներին</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բավարարող</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և</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ենթակա</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չէ</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մերժման</w:t>
      </w:r>
      <w:proofErr w:type="spellEnd"/>
      <w:r w:rsidR="00AE3822" w:rsidRPr="005E1F72">
        <w:rPr>
          <w:rFonts w:ascii="GHEA Grapalat" w:hAnsi="GHEA Grapalat" w:cs="Sylfaen"/>
          <w:sz w:val="20"/>
          <w:szCs w:val="20"/>
          <w:lang w:val="af-ZA"/>
        </w:rPr>
        <w:t>:</w:t>
      </w:r>
    </w:p>
    <w:p w14:paraId="2DDE31DA" w14:textId="1A528C5E" w:rsidR="00273411" w:rsidRDefault="001578D4" w:rsidP="00146D17">
      <w:pPr>
        <w:ind w:firstLine="567"/>
        <w:jc w:val="both"/>
        <w:rPr>
          <w:rFonts w:ascii="GHEA Grapalat" w:hAnsi="GHEA Grapalat"/>
          <w:sz w:val="20"/>
          <w:szCs w:val="20"/>
          <w:lang w:val="af-ZA"/>
        </w:rPr>
      </w:pPr>
      <w:proofErr w:type="spellStart"/>
      <w:r w:rsidRPr="005E1F72">
        <w:rPr>
          <w:rFonts w:ascii="GHEA Grapalat" w:hAnsi="GHEA Grapalat"/>
          <w:sz w:val="20"/>
          <w:szCs w:val="20"/>
        </w:rPr>
        <w:t>Կանխիկ</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փողի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ձևով</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հայտի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ապահովումը</w:t>
      </w:r>
      <w:proofErr w:type="spellEnd"/>
      <w:r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պետք</w:t>
      </w:r>
      <w:proofErr w:type="spellEnd"/>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փոխանցվի</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Կենտրոնական</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գանձապետարանում</w:t>
      </w:r>
      <w:proofErr w:type="spellEnd"/>
      <w:r w:rsidR="00712311" w:rsidRPr="005E1F72">
        <w:rPr>
          <w:rFonts w:ascii="GHEA Grapalat" w:hAnsi="GHEA Grapalat"/>
          <w:sz w:val="20"/>
          <w:szCs w:val="20"/>
          <w:lang w:val="af-ZA"/>
        </w:rPr>
        <w:t xml:space="preserve"> </w:t>
      </w:r>
      <w:proofErr w:type="spellStart"/>
      <w:r w:rsidRPr="005E1F72">
        <w:rPr>
          <w:rFonts w:ascii="GHEA Grapalat" w:hAnsi="GHEA Grapalat"/>
          <w:sz w:val="20"/>
          <w:szCs w:val="20"/>
        </w:rPr>
        <w:t>լիազորված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մարմնի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անվամբ</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բացված</w:t>
      </w:r>
      <w:proofErr w:type="spellEnd"/>
      <w:r w:rsidRPr="005E1F72">
        <w:rPr>
          <w:rFonts w:ascii="GHEA Grapalat" w:hAnsi="GHEA Grapalat"/>
          <w:sz w:val="20"/>
          <w:szCs w:val="20"/>
          <w:lang w:val="af-ZA"/>
        </w:rPr>
        <w:t xml:space="preserve"> </w:t>
      </w:r>
      <w:r w:rsidR="003F1EEA" w:rsidRPr="005E1F72">
        <w:rPr>
          <w:rFonts w:ascii="GHEA Grapalat" w:hAnsi="GHEA Grapalat"/>
          <w:lang w:val="af-ZA"/>
        </w:rPr>
        <w:t>«</w:t>
      </w:r>
      <w:r w:rsidR="003B0D6E" w:rsidRPr="005E1F72">
        <w:rPr>
          <w:rFonts w:ascii="GHEA Grapalat" w:hAnsi="GHEA Grapalat"/>
          <w:sz w:val="20"/>
          <w:szCs w:val="20"/>
          <w:lang w:val="af-ZA"/>
        </w:rPr>
        <w:t>900008000466</w:t>
      </w:r>
      <w:r w:rsidR="003F1EEA" w:rsidRPr="005E1F72">
        <w:rPr>
          <w:rFonts w:ascii="GHEA Grapalat" w:hAnsi="GHEA Grapalat"/>
          <w:lang w:val="af-ZA"/>
        </w:rPr>
        <w:t>»</w:t>
      </w:r>
      <w:r w:rsidR="00F20DA5" w:rsidRPr="005E1F72">
        <w:rPr>
          <w:rFonts w:ascii="GHEA Grapalat" w:hAnsi="GHEA Grapalat"/>
          <w:sz w:val="20"/>
          <w:szCs w:val="20"/>
          <w:lang w:val="af-ZA"/>
        </w:rPr>
        <w:t xml:space="preserve"> </w:t>
      </w:r>
      <w:proofErr w:type="spellStart"/>
      <w:r w:rsidRPr="005E1F72">
        <w:rPr>
          <w:rFonts w:ascii="GHEA Grapalat" w:hAnsi="GHEA Grapalat"/>
          <w:sz w:val="20"/>
          <w:szCs w:val="20"/>
        </w:rPr>
        <w:t>գանձապետական</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հաշվ</w:t>
      </w:r>
      <w:r w:rsidR="00712311" w:rsidRPr="005E1F72">
        <w:rPr>
          <w:rFonts w:ascii="GHEA Grapalat" w:hAnsi="GHEA Grapalat"/>
          <w:sz w:val="20"/>
          <w:szCs w:val="20"/>
        </w:rPr>
        <w:t>ին</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որը</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ենթակա</w:t>
      </w:r>
      <w:proofErr w:type="spellEnd"/>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վերադարձման</w:t>
      </w:r>
      <w:proofErr w:type="spellEnd"/>
      <w:r w:rsidR="00712311"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այն</w:t>
      </w:r>
      <w:proofErr w:type="spellEnd"/>
      <w:r w:rsidR="002032CE"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ներկայացրած</w:t>
      </w:r>
      <w:proofErr w:type="spellEnd"/>
      <w:r w:rsidR="002032CE"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մասնակցին</w:t>
      </w:r>
      <w:proofErr w:type="spellEnd"/>
      <w:r w:rsidR="002032CE" w:rsidRPr="005E1F72">
        <w:rPr>
          <w:rFonts w:ascii="GHEA Grapalat" w:hAnsi="GHEA Grapalat"/>
          <w:sz w:val="20"/>
          <w:szCs w:val="20"/>
          <w:lang w:val="af-ZA"/>
        </w:rPr>
        <w:t>`</w:t>
      </w:r>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բացառությամբ</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սույն</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հրավերի</w:t>
      </w:r>
      <w:proofErr w:type="spellEnd"/>
      <w:r w:rsidR="00402941" w:rsidRPr="005E1F72">
        <w:rPr>
          <w:rFonts w:ascii="GHEA Grapalat" w:hAnsi="GHEA Grapalat"/>
          <w:sz w:val="20"/>
          <w:szCs w:val="20"/>
          <w:lang w:val="af-ZA"/>
        </w:rPr>
        <w:t xml:space="preserve"> 1-</w:t>
      </w:r>
      <w:proofErr w:type="spellStart"/>
      <w:r w:rsidR="00402941" w:rsidRPr="005E1F72">
        <w:rPr>
          <w:rFonts w:ascii="GHEA Grapalat" w:hAnsi="GHEA Grapalat"/>
          <w:sz w:val="20"/>
          <w:szCs w:val="20"/>
        </w:rPr>
        <w:t>ին</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մասի</w:t>
      </w:r>
      <w:proofErr w:type="spellEnd"/>
      <w:r w:rsidR="00402941" w:rsidRPr="005E1F72">
        <w:rPr>
          <w:rFonts w:ascii="GHEA Grapalat" w:hAnsi="GHEA Grapalat"/>
          <w:sz w:val="20"/>
          <w:szCs w:val="20"/>
          <w:lang w:val="af-ZA"/>
        </w:rPr>
        <w:t xml:space="preserve"> </w:t>
      </w:r>
      <w:r w:rsidR="000D701E" w:rsidRPr="005E1F72">
        <w:rPr>
          <w:rFonts w:ascii="GHEA Grapalat" w:hAnsi="GHEA Grapalat"/>
          <w:sz w:val="20"/>
          <w:szCs w:val="20"/>
          <w:lang w:val="af-ZA"/>
        </w:rPr>
        <w:t>7</w:t>
      </w:r>
      <w:r w:rsidR="00402941" w:rsidRPr="005E1F72">
        <w:rPr>
          <w:rFonts w:ascii="GHEA Grapalat" w:hAnsi="GHEA Grapalat"/>
          <w:sz w:val="20"/>
          <w:szCs w:val="20"/>
          <w:lang w:val="af-ZA"/>
        </w:rPr>
        <w:t xml:space="preserve">.3 </w:t>
      </w:r>
      <w:proofErr w:type="spellStart"/>
      <w:r w:rsidR="00402941" w:rsidRPr="005E1F72">
        <w:rPr>
          <w:rFonts w:ascii="GHEA Grapalat" w:hAnsi="GHEA Grapalat"/>
          <w:sz w:val="20"/>
          <w:szCs w:val="20"/>
        </w:rPr>
        <w:t>կետով</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նախատեսված</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դեպքերի</w:t>
      </w:r>
      <w:proofErr w:type="spellEnd"/>
      <w:r w:rsidR="00712311" w:rsidRPr="005E1F72">
        <w:rPr>
          <w:rFonts w:ascii="GHEA Grapalat" w:hAnsi="GHEA Grapalat"/>
          <w:sz w:val="20"/>
          <w:szCs w:val="20"/>
          <w:lang w:val="af-ZA"/>
        </w:rPr>
        <w:t xml:space="preserve">: </w:t>
      </w:r>
      <w:proofErr w:type="spellStart"/>
      <w:r w:rsidR="00273411" w:rsidRPr="00BA41C0">
        <w:rPr>
          <w:rFonts w:ascii="GHEA Grapalat" w:hAnsi="GHEA Grapalat"/>
          <w:sz w:val="20"/>
          <w:szCs w:val="20"/>
        </w:rPr>
        <w:t>Ընդ</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որում</w:t>
      </w:r>
      <w:proofErr w:type="spellEnd"/>
      <w:r w:rsidR="00273411" w:rsidRPr="00BE265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պայմանագիրը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կնքվելու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lastRenderedPageBreak/>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չկայացած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հայտարարվելու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դեպքում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անգործության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ժամկետն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ավարտվելուն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եթե</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արդյունքները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բողոքարկված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չեն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Բողոքի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առկայության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դեպքում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չկայացած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հայտարարելու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մասին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գնահատող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հանձնաժողովի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որոշումն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անփոփոխ</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թողնելու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մասին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դատարանի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եզրափակիչ</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դատական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ակտն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օրինական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ուժի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մեջ</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մտնելու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w:t>
      </w:r>
    </w:p>
    <w:p w14:paraId="6BDFB668" w14:textId="32F64F4F" w:rsidR="00825A7E" w:rsidRDefault="00825A7E" w:rsidP="00146D17">
      <w:pPr>
        <w:shd w:val="clear" w:color="auto" w:fill="FFFFFF"/>
        <w:ind w:firstLine="375"/>
        <w:jc w:val="both"/>
        <w:rPr>
          <w:rFonts w:ascii="GHEA Grapalat" w:hAnsi="GHEA Grapalat"/>
          <w:sz w:val="20"/>
          <w:szCs w:val="20"/>
          <w:vertAlign w:val="superscript"/>
          <w:lang w:val="hy-AM"/>
        </w:rPr>
      </w:pPr>
      <w:proofErr w:type="spellStart"/>
      <w:r w:rsidRPr="006A7FAF">
        <w:rPr>
          <w:rFonts w:ascii="GHEA Grapalat" w:hAnsi="GHEA Grapalat"/>
          <w:sz w:val="20"/>
          <w:szCs w:val="20"/>
        </w:rPr>
        <w:t>Եթե</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գնման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ընթացակարգը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կազմակերպվում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r w:rsidRPr="006A7FAF">
        <w:rPr>
          <w:rFonts w:ascii="GHEA Grapalat" w:hAnsi="GHEA Grapalat"/>
          <w:sz w:val="20"/>
          <w:szCs w:val="20"/>
          <w:lang w:val="hy-AM"/>
        </w:rPr>
        <w:t>Օ</w:t>
      </w:r>
      <w:proofErr w:type="spellStart"/>
      <w:r w:rsidRPr="006A7FAF">
        <w:rPr>
          <w:rFonts w:ascii="GHEA Grapalat" w:hAnsi="GHEA Grapalat"/>
          <w:sz w:val="20"/>
          <w:szCs w:val="20"/>
        </w:rPr>
        <w:t>րենքի</w:t>
      </w:r>
      <w:proofErr w:type="spellEnd"/>
      <w:r w:rsidRPr="006A7FAF">
        <w:rPr>
          <w:rFonts w:ascii="GHEA Grapalat" w:hAnsi="GHEA Grapalat"/>
          <w:sz w:val="20"/>
          <w:szCs w:val="20"/>
          <w:lang w:val="af-ZA"/>
        </w:rPr>
        <w:t xml:space="preserve"> 15-</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հոդվածի</w:t>
      </w:r>
      <w:proofErr w:type="spellEnd"/>
      <w:r w:rsidRPr="006A7FAF">
        <w:rPr>
          <w:rFonts w:ascii="GHEA Grapalat" w:hAnsi="GHEA Grapalat"/>
          <w:sz w:val="20"/>
          <w:szCs w:val="20"/>
          <w:lang w:val="af-ZA"/>
        </w:rPr>
        <w:t xml:space="preserve"> 6-</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մասի</w:t>
      </w:r>
      <w:proofErr w:type="spellEnd"/>
      <w:r w:rsidRPr="006A7FAF">
        <w:rPr>
          <w:rFonts w:ascii="GHEA Grapalat" w:hAnsi="GHEA Grapalat"/>
          <w:sz w:val="20"/>
          <w:szCs w:val="20"/>
          <w:lang w:val="af-ZA"/>
        </w:rPr>
        <w:t xml:space="preserve"> 2-</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կետի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վրա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հայտի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ապահովումը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կնքած</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անձին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վերադարձվում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ֆինանսական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միջոցներ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նախատեսված</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լինելու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վերաբերյալ</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կողմերի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միջև</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համաձայնագիրը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կնքվելու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հինգ</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աշխատանքային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Եթե</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վեց</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ամսվա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պայմանագրի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կատարման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համար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ֆինանսական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միջոցներ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չեն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նախատեսվում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և</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լուծվում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հայտի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ապահովումը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վերադարձվում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լուծվելու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հինգ</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աշխատանքային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hy-AM"/>
        </w:rPr>
        <w:t>:</w:t>
      </w:r>
      <w:r w:rsidRPr="006A7FAF">
        <w:rPr>
          <w:rFonts w:ascii="GHEA Grapalat" w:hAnsi="GHEA Grapalat"/>
          <w:sz w:val="20"/>
          <w:szCs w:val="20"/>
          <w:vertAlign w:val="superscript"/>
          <w:lang w:val="hy-AM"/>
        </w:rPr>
        <w:t>9.1</w:t>
      </w:r>
    </w:p>
    <w:p w14:paraId="7485F941"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af-ZA"/>
        </w:rPr>
        <w:t xml:space="preserve">Պատվիրատուի ղեկավարը հայտի ապահովման </w:t>
      </w:r>
      <w:r w:rsidRPr="006A7FAF">
        <w:rPr>
          <w:rFonts w:ascii="GHEA Grapalat" w:hAnsi="GHEA Grapalat" w:cs="Sylfaen"/>
          <w:sz w:val="20"/>
          <w:lang w:val="hy-AM"/>
        </w:rPr>
        <w:t>վերադարձման մասին սույն կետով նախատեսված ժամկետներում գրավոր տեղեկացնում է՝</w:t>
      </w:r>
    </w:p>
    <w:p w14:paraId="52B82E8B"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7EDE751E"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hy-AM"/>
        </w:rPr>
        <w:t>- բանկային երաշխիքի ձևով ներկայացված ապահովման դեպքում՝ երաշխիքը թողարկած բանկին.</w:t>
      </w:r>
    </w:p>
    <w:p w14:paraId="0C0DF008" w14:textId="77777777" w:rsidR="000A7528" w:rsidRPr="00CA58F2" w:rsidRDefault="00283198" w:rsidP="00EF3662">
      <w:pPr>
        <w:ind w:firstLine="567"/>
        <w:jc w:val="both"/>
        <w:rPr>
          <w:rFonts w:ascii="GHEA Grapalat" w:hAnsi="GHEA Grapalat"/>
          <w:sz w:val="20"/>
          <w:szCs w:val="20"/>
          <w:lang w:val="af-ZA"/>
        </w:rPr>
      </w:pPr>
      <w:r w:rsidRPr="00CA58F2">
        <w:rPr>
          <w:rFonts w:ascii="GHEA Grapalat" w:hAnsi="GHEA Grapalat" w:cs="Sylfaen"/>
          <w:sz w:val="20"/>
          <w:szCs w:val="20"/>
          <w:lang w:val="af-ZA"/>
        </w:rPr>
        <w:t>7</w:t>
      </w:r>
      <w:r w:rsidR="000A7528" w:rsidRPr="00CA58F2">
        <w:rPr>
          <w:rFonts w:ascii="GHEA Grapalat" w:hAnsi="GHEA Grapalat" w:cs="Sylfaen"/>
          <w:sz w:val="20"/>
          <w:szCs w:val="20"/>
          <w:lang w:val="af-ZA"/>
        </w:rPr>
        <w:t xml:space="preserve">.2 </w:t>
      </w:r>
      <w:r w:rsidR="00712311" w:rsidRPr="00CA58F2">
        <w:rPr>
          <w:rFonts w:ascii="GHEA Grapalat" w:hAnsi="GHEA Grapalat"/>
          <w:sz w:val="20"/>
          <w:szCs w:val="20"/>
          <w:lang w:val="hy-AM"/>
        </w:rPr>
        <w:t>Գնման</w:t>
      </w:r>
      <w:r w:rsidR="00712311" w:rsidRPr="00CA58F2">
        <w:rPr>
          <w:rFonts w:ascii="GHEA Grapalat" w:hAnsi="GHEA Grapalat"/>
          <w:sz w:val="20"/>
          <w:szCs w:val="20"/>
          <w:lang w:val="af-ZA"/>
        </w:rPr>
        <w:t xml:space="preserve"> </w:t>
      </w:r>
      <w:r w:rsidR="000A7528" w:rsidRPr="00CA58F2">
        <w:rPr>
          <w:rFonts w:ascii="GHEA Grapalat" w:hAnsi="GHEA Grapalat"/>
          <w:sz w:val="20"/>
          <w:szCs w:val="20"/>
          <w:lang w:val="hy-AM"/>
        </w:rPr>
        <w:t>ընթացակարգ</w:t>
      </w:r>
      <w:r w:rsidR="00712311" w:rsidRPr="00CA58F2">
        <w:rPr>
          <w:rFonts w:ascii="GHEA Grapalat" w:hAnsi="GHEA Grapalat"/>
          <w:sz w:val="20"/>
          <w:szCs w:val="20"/>
          <w:lang w:val="hy-AM"/>
        </w:rPr>
        <w:t>ը</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չափաբաժիններով</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կազմակերպվելու</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դեպքում</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եթե</w:t>
      </w:r>
      <w:r w:rsidR="00712311" w:rsidRPr="00CA58F2">
        <w:rPr>
          <w:rFonts w:ascii="GHEA Grapalat" w:hAnsi="GHEA Grapalat"/>
          <w:sz w:val="20"/>
          <w:szCs w:val="20"/>
          <w:lang w:val="af-ZA"/>
        </w:rPr>
        <w:t>`</w:t>
      </w:r>
      <w:r w:rsidR="00712311" w:rsidRPr="00CA58F2" w:rsidDel="00712311">
        <w:rPr>
          <w:rFonts w:ascii="GHEA Grapalat" w:hAnsi="GHEA Grapalat"/>
          <w:sz w:val="20"/>
          <w:szCs w:val="20"/>
          <w:lang w:val="af-ZA"/>
        </w:rPr>
        <w:t xml:space="preserve"> </w:t>
      </w:r>
      <w:r w:rsidR="000A7528" w:rsidRPr="00CA58F2">
        <w:rPr>
          <w:rFonts w:ascii="GHEA Grapalat" w:hAnsi="GHEA Grapalat"/>
          <w:sz w:val="20"/>
          <w:szCs w:val="20"/>
          <w:lang w:val="af-ZA"/>
        </w:rPr>
        <w:t xml:space="preserve"> </w:t>
      </w:r>
    </w:p>
    <w:p w14:paraId="0DBE1B7B" w14:textId="7EDBCFD3" w:rsidR="000A7528" w:rsidRPr="00CA58F2" w:rsidRDefault="000A7528" w:rsidP="000F008F">
      <w:pPr>
        <w:ind w:firstLine="567"/>
        <w:jc w:val="both"/>
        <w:rPr>
          <w:rFonts w:ascii="GHEA Grapalat" w:hAnsi="GHEA Grapalat"/>
          <w:sz w:val="20"/>
          <w:szCs w:val="20"/>
          <w:lang w:val="af-ZA"/>
        </w:rPr>
      </w:pPr>
      <w:r w:rsidRPr="00CA58F2">
        <w:rPr>
          <w:rFonts w:ascii="GHEA Grapalat" w:hAnsi="GHEA Grapalat"/>
          <w:sz w:val="20"/>
          <w:szCs w:val="20"/>
          <w:lang w:val="hy-AM"/>
        </w:rPr>
        <w:t>ա.</w:t>
      </w:r>
      <w:r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մասնակիցը</w:t>
      </w:r>
      <w:proofErr w:type="spellEnd"/>
      <w:r w:rsidR="00712311" w:rsidRPr="00CA58F2">
        <w:rPr>
          <w:rFonts w:ascii="GHEA Grapalat" w:hAnsi="GHEA Grapalat"/>
          <w:sz w:val="20"/>
          <w:szCs w:val="20"/>
          <w:lang w:val="af-ZA"/>
        </w:rPr>
        <w:t xml:space="preserve"> </w:t>
      </w:r>
      <w:proofErr w:type="spellStart"/>
      <w:r w:rsidRPr="00CA58F2">
        <w:rPr>
          <w:rFonts w:ascii="GHEA Grapalat" w:hAnsi="GHEA Grapalat"/>
          <w:sz w:val="20"/>
          <w:szCs w:val="20"/>
        </w:rPr>
        <w:t>հայտ</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ներկայացնում</w:t>
      </w:r>
      <w:proofErr w:type="spellEnd"/>
      <w:r w:rsidRPr="00CA58F2">
        <w:rPr>
          <w:rFonts w:ascii="GHEA Grapalat" w:hAnsi="GHEA Grapalat"/>
          <w:sz w:val="20"/>
          <w:szCs w:val="20"/>
          <w:lang w:val="af-ZA"/>
        </w:rPr>
        <w:t xml:space="preserve"> </w:t>
      </w:r>
      <w:r w:rsidRPr="00CA58F2">
        <w:rPr>
          <w:rFonts w:ascii="GHEA Grapalat" w:hAnsi="GHEA Grapalat"/>
          <w:sz w:val="20"/>
          <w:szCs w:val="20"/>
        </w:rPr>
        <w:t>է</w:t>
      </w:r>
      <w:r w:rsidRPr="00CA58F2">
        <w:rPr>
          <w:rFonts w:ascii="GHEA Grapalat" w:hAnsi="GHEA Grapalat"/>
          <w:sz w:val="20"/>
          <w:szCs w:val="20"/>
          <w:lang w:val="af-ZA"/>
        </w:rPr>
        <w:t xml:space="preserve"> </w:t>
      </w:r>
      <w:proofErr w:type="spellStart"/>
      <w:r w:rsidRPr="00CA58F2">
        <w:rPr>
          <w:rFonts w:ascii="GHEA Grapalat" w:hAnsi="GHEA Grapalat"/>
          <w:sz w:val="20"/>
          <w:szCs w:val="20"/>
        </w:rPr>
        <w:t>մեկից</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ավել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չափաբաժինների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ապա</w:t>
      </w:r>
      <w:proofErr w:type="spellEnd"/>
      <w:r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հայտի</w:t>
      </w:r>
      <w:proofErr w:type="spellEnd"/>
      <w:r w:rsidR="00712311"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ապահովումը</w:t>
      </w:r>
      <w:proofErr w:type="spellEnd"/>
      <w:r w:rsidR="00712311" w:rsidRPr="00CA58F2">
        <w:rPr>
          <w:rFonts w:ascii="GHEA Grapalat" w:hAnsi="GHEA Grapalat"/>
          <w:sz w:val="20"/>
          <w:szCs w:val="20"/>
          <w:lang w:val="af-ZA"/>
        </w:rPr>
        <w:t xml:space="preserve"> </w:t>
      </w:r>
      <w:proofErr w:type="spellStart"/>
      <w:r w:rsidRPr="00CA58F2">
        <w:rPr>
          <w:rFonts w:ascii="GHEA Grapalat" w:hAnsi="GHEA Grapalat"/>
          <w:sz w:val="20"/>
          <w:szCs w:val="20"/>
        </w:rPr>
        <w:t>կարող</w:t>
      </w:r>
      <w:proofErr w:type="spellEnd"/>
      <w:r w:rsidRPr="00CA58F2">
        <w:rPr>
          <w:rFonts w:ascii="GHEA Grapalat" w:hAnsi="GHEA Grapalat"/>
          <w:sz w:val="20"/>
          <w:szCs w:val="20"/>
          <w:lang w:val="af-ZA"/>
        </w:rPr>
        <w:t xml:space="preserve"> </w:t>
      </w:r>
      <w:r w:rsidRPr="00CA58F2">
        <w:rPr>
          <w:rFonts w:ascii="GHEA Grapalat" w:hAnsi="GHEA Grapalat"/>
          <w:sz w:val="20"/>
          <w:szCs w:val="20"/>
        </w:rPr>
        <w:t>է</w:t>
      </w:r>
      <w:r w:rsidRPr="00CA58F2">
        <w:rPr>
          <w:rFonts w:ascii="GHEA Grapalat" w:hAnsi="GHEA Grapalat"/>
          <w:sz w:val="20"/>
          <w:szCs w:val="20"/>
          <w:lang w:val="af-ZA"/>
        </w:rPr>
        <w:t xml:space="preserve"> </w:t>
      </w:r>
      <w:proofErr w:type="spellStart"/>
      <w:r w:rsidRPr="00CA58F2">
        <w:rPr>
          <w:rFonts w:ascii="GHEA Grapalat" w:hAnsi="GHEA Grapalat"/>
          <w:sz w:val="20"/>
          <w:szCs w:val="20"/>
        </w:rPr>
        <w:t>ներկայացնել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ինչպես</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յուրաքանչյուր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չափաբաժնի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առանձին</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այնպես</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էլ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մեկ</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հայտի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ապահովում</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բոլոր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չափաբաժինների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Մեկ</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հայտի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ապահովում</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ներկայացվելու</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դեպքում</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դրա</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գումարը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հաշվարկվում</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rPr>
        <w:t>է</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ներկայացված</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չափաբաժինների</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lang w:val="hy-AM"/>
        </w:rPr>
        <w:t>գնման գների</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իսկ</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գնային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առաջարկները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գնման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գները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գերազանցելու</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դեպքում</w:t>
      </w:r>
      <w:proofErr w:type="spellEnd"/>
      <w:r w:rsidR="00273411" w:rsidRPr="00CA58F2">
        <w:rPr>
          <w:rFonts w:ascii="GHEA Grapalat" w:hAnsi="GHEA Grapalat"/>
          <w:sz w:val="20"/>
          <w:szCs w:val="20"/>
        </w:rPr>
        <w:t>՝</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գնային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առաջարկների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հանրագումարի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նկատմամբ</w:t>
      </w:r>
      <w:proofErr w:type="spellEnd"/>
      <w:r w:rsidR="00273411" w:rsidRPr="00CA58F2">
        <w:rPr>
          <w:rFonts w:ascii="GHEA Grapalat" w:hAnsi="GHEA Grapalat"/>
          <w:sz w:val="20"/>
          <w:szCs w:val="20"/>
        </w:rPr>
        <w:t>՝</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հաշվի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առնելով</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Կարգի</w:t>
      </w:r>
      <w:proofErr w:type="spellEnd"/>
      <w:r w:rsidR="00273411" w:rsidRPr="00CA58F2">
        <w:rPr>
          <w:rFonts w:ascii="GHEA Grapalat" w:hAnsi="GHEA Grapalat"/>
          <w:sz w:val="20"/>
          <w:szCs w:val="20"/>
          <w:lang w:val="af-ZA"/>
        </w:rPr>
        <w:t xml:space="preserve"> 32-</w:t>
      </w:r>
      <w:proofErr w:type="spellStart"/>
      <w:r w:rsidR="00273411" w:rsidRPr="00CA58F2">
        <w:rPr>
          <w:rFonts w:ascii="GHEA Grapalat" w:hAnsi="GHEA Grapalat"/>
          <w:sz w:val="20"/>
          <w:szCs w:val="20"/>
        </w:rPr>
        <w:t>րդ</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կետի</w:t>
      </w:r>
      <w:proofErr w:type="spellEnd"/>
      <w:r w:rsidR="00273411" w:rsidRPr="00CA58F2">
        <w:rPr>
          <w:rFonts w:ascii="GHEA Grapalat" w:hAnsi="GHEA Grapalat"/>
          <w:sz w:val="20"/>
          <w:szCs w:val="20"/>
          <w:lang w:val="af-ZA"/>
        </w:rPr>
        <w:t xml:space="preserve"> 1-</w:t>
      </w:r>
      <w:proofErr w:type="spellStart"/>
      <w:r w:rsidR="00273411" w:rsidRPr="00CA58F2">
        <w:rPr>
          <w:rFonts w:ascii="GHEA Grapalat" w:hAnsi="GHEA Grapalat"/>
          <w:sz w:val="20"/>
          <w:szCs w:val="20"/>
        </w:rPr>
        <w:t>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ենթակետի</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lang w:val="hy-AM"/>
        </w:rPr>
        <w:t>ե</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պարբերության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պահանջները</w:t>
      </w:r>
      <w:proofErr w:type="spellEnd"/>
      <w:r w:rsidR="00273411" w:rsidRPr="00CA58F2">
        <w:rPr>
          <w:rFonts w:ascii="GHEA Grapalat" w:hAnsi="GHEA Grapalat"/>
          <w:sz w:val="20"/>
          <w:szCs w:val="20"/>
          <w:lang w:val="hy-AM"/>
        </w:rPr>
        <w:t>:</w:t>
      </w:r>
    </w:p>
    <w:p w14:paraId="5130F67B" w14:textId="6092DA2E" w:rsidR="000A7528" w:rsidRPr="00CA58F2" w:rsidRDefault="000A7528" w:rsidP="00EF3662">
      <w:pPr>
        <w:ind w:firstLine="375"/>
        <w:jc w:val="both"/>
        <w:rPr>
          <w:rFonts w:ascii="GHEA Grapalat" w:hAnsi="GHEA Grapalat"/>
          <w:sz w:val="20"/>
          <w:szCs w:val="20"/>
          <w:lang w:val="af-ZA"/>
        </w:rPr>
      </w:pPr>
      <w:r w:rsidRPr="00CA58F2">
        <w:rPr>
          <w:rFonts w:ascii="GHEA Grapalat" w:hAnsi="GHEA Grapalat"/>
          <w:sz w:val="20"/>
          <w:szCs w:val="20"/>
        </w:rPr>
        <w:t>բ</w:t>
      </w:r>
      <w:r w:rsidRPr="00CA58F2">
        <w:rPr>
          <w:rFonts w:ascii="GHEA Grapalat" w:hAnsi="GHEA Grapalat"/>
          <w:sz w:val="20"/>
          <w:szCs w:val="20"/>
          <w:lang w:val="hy-AM"/>
        </w:rPr>
        <w:t>.</w:t>
      </w:r>
      <w:r w:rsidR="00273411" w:rsidRPr="00CA58F2">
        <w:rPr>
          <w:rFonts w:ascii="GHEA Grapalat" w:hAnsi="GHEA Grapalat" w:cs="Sylfaen"/>
          <w:sz w:val="20"/>
          <w:lang w:val="hy-AM"/>
        </w:rPr>
        <w:t>Մ</w:t>
      </w:r>
      <w:r w:rsidR="00273411" w:rsidRPr="00CA58F2">
        <w:rPr>
          <w:rFonts w:ascii="GHEA Grapalat" w:hAnsi="GHEA Grapalat" w:cs="Sylfaen"/>
          <w:sz w:val="20"/>
          <w:lang w:val="ru-RU"/>
        </w:rPr>
        <w:t>ասնակիցը</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զրկվում</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պայմանագիր</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կնքելու</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իրավունքից</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որևէ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չափաբաժնի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մասով</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հայտի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ապահովումը</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վճարվում</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միայն</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այդ</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չափաբաժնի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նկատմամբ</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հաշվարկված</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ապահովման</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չափով</w:t>
      </w:r>
      <w:r w:rsidR="00273411" w:rsidRPr="00CA58F2" w:rsidDel="00273411">
        <w:rPr>
          <w:rFonts w:ascii="GHEA Grapalat" w:hAnsi="GHEA Grapalat"/>
          <w:sz w:val="20"/>
          <w:szCs w:val="20"/>
          <w:lang w:val="af-ZA"/>
        </w:rPr>
        <w:t xml:space="preserve"> </w:t>
      </w:r>
      <w:r w:rsidRPr="00CA58F2">
        <w:rPr>
          <w:rFonts w:ascii="GHEA Grapalat" w:hAnsi="GHEA Grapalat"/>
          <w:sz w:val="20"/>
          <w:szCs w:val="20"/>
          <w:lang w:val="af-ZA"/>
        </w:rPr>
        <w:t>:</w:t>
      </w:r>
      <w:r w:rsidR="00F213D0" w:rsidRPr="00CA58F2">
        <w:rPr>
          <w:rFonts w:ascii="GHEA Grapalat" w:hAnsi="GHEA Grapalat"/>
          <w:sz w:val="20"/>
          <w:szCs w:val="20"/>
          <w:vertAlign w:val="superscript"/>
          <w:lang w:val="af-ZA"/>
        </w:rPr>
        <w:t>10</w:t>
      </w:r>
      <w:r w:rsidR="00A222D7" w:rsidRPr="00CA58F2">
        <w:rPr>
          <w:rStyle w:val="FootnoteReference"/>
          <w:rFonts w:ascii="GHEA Grapalat" w:hAnsi="GHEA Grapalat"/>
          <w:sz w:val="20"/>
          <w:szCs w:val="20"/>
        </w:rPr>
        <w:footnoteReference w:id="5"/>
      </w:r>
    </w:p>
    <w:p w14:paraId="5E6C9A62" w14:textId="77777777" w:rsidR="00F20DA5" w:rsidRPr="005E1F72" w:rsidRDefault="00283198" w:rsidP="00EF3662">
      <w:pPr>
        <w:ind w:firstLine="567"/>
        <w:jc w:val="both"/>
        <w:rPr>
          <w:rFonts w:ascii="GHEA Grapalat" w:hAnsi="GHEA Grapalat" w:cs="Sylfaen"/>
          <w:sz w:val="20"/>
          <w:lang w:val="af-ZA"/>
        </w:rPr>
      </w:pPr>
      <w:r w:rsidRPr="005E1F72">
        <w:rPr>
          <w:rFonts w:ascii="GHEA Grapalat" w:hAnsi="GHEA Grapalat" w:cs="Sylfaen"/>
          <w:sz w:val="20"/>
          <w:lang w:val="af-ZA"/>
        </w:rPr>
        <w:t>7</w:t>
      </w:r>
      <w:r w:rsidR="00096865" w:rsidRPr="005E1F72">
        <w:rPr>
          <w:rFonts w:ascii="GHEA Grapalat" w:hAnsi="GHEA Grapalat" w:cs="Sylfaen"/>
          <w:sz w:val="20"/>
          <w:lang w:val="af-ZA"/>
        </w:rPr>
        <w:t>.</w:t>
      </w:r>
      <w:r w:rsidR="009771B9" w:rsidRPr="005E1F72">
        <w:rPr>
          <w:rFonts w:ascii="GHEA Grapalat" w:hAnsi="GHEA Grapalat" w:cs="Sylfaen"/>
          <w:sz w:val="20"/>
          <w:lang w:val="af-ZA"/>
        </w:rPr>
        <w:t>3</w:t>
      </w:r>
      <w:r w:rsidR="00096865" w:rsidRPr="005E1F72">
        <w:rPr>
          <w:rFonts w:ascii="GHEA Grapalat" w:hAnsi="GHEA Grapalat" w:cs="Sylfaen"/>
          <w:sz w:val="20"/>
          <w:lang w:val="af-ZA"/>
        </w:rPr>
        <w:t xml:space="preserve"> </w:t>
      </w:r>
      <w:r w:rsidR="009771B9" w:rsidRPr="005E1F72">
        <w:rPr>
          <w:rFonts w:ascii="GHEA Grapalat" w:hAnsi="GHEA Grapalat" w:cs="Sylfaen"/>
          <w:sz w:val="20"/>
          <w:lang w:val="ru-RU"/>
        </w:rPr>
        <w:t>Մասնակիցը</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վճարում</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է</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հայտի</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ապահովումը</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եթե</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նա</w:t>
      </w:r>
      <w:r w:rsidR="009771B9" w:rsidRPr="005E1F72">
        <w:rPr>
          <w:rFonts w:ascii="GHEA Grapalat" w:hAnsi="GHEA Grapalat" w:cs="Sylfaen"/>
          <w:sz w:val="20"/>
          <w:lang w:val="af-ZA"/>
        </w:rPr>
        <w:t>`</w:t>
      </w:r>
    </w:p>
    <w:p w14:paraId="076B894E" w14:textId="77777777" w:rsidR="00096865" w:rsidRPr="00640568"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640568">
        <w:rPr>
          <w:rFonts w:ascii="GHEA Grapalat" w:hAnsi="GHEA Grapalat" w:cs="Sylfaen"/>
          <w:sz w:val="20"/>
          <w:lang w:val="ru-RU"/>
        </w:rPr>
        <w:t>հայտարարվել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ընտրված</w:t>
      </w:r>
      <w:r w:rsidRPr="00640568">
        <w:rPr>
          <w:rFonts w:ascii="GHEA Grapalat" w:hAnsi="GHEA Grapalat" w:cs="Sylfaen"/>
          <w:sz w:val="20"/>
          <w:lang w:val="af-ZA"/>
        </w:rPr>
        <w:t xml:space="preserve"> </w:t>
      </w:r>
      <w:r w:rsidRPr="00640568">
        <w:rPr>
          <w:rFonts w:ascii="GHEA Grapalat" w:hAnsi="GHEA Grapalat" w:cs="Sylfaen"/>
          <w:sz w:val="20"/>
          <w:lang w:val="ru-RU"/>
        </w:rPr>
        <w:t>մասնակից</w:t>
      </w:r>
      <w:r w:rsidRPr="00640568">
        <w:rPr>
          <w:rFonts w:ascii="GHEA Grapalat" w:hAnsi="GHEA Grapalat" w:cs="Sylfaen"/>
          <w:sz w:val="20"/>
          <w:lang w:val="af-ZA"/>
        </w:rPr>
        <w:t xml:space="preserve">, </w:t>
      </w:r>
      <w:r w:rsidRPr="00640568">
        <w:rPr>
          <w:rFonts w:ascii="GHEA Grapalat" w:hAnsi="GHEA Grapalat" w:cs="Sylfaen"/>
          <w:sz w:val="20"/>
          <w:lang w:val="ru-RU"/>
        </w:rPr>
        <w:t>սակայն</w:t>
      </w:r>
      <w:r w:rsidRPr="00640568">
        <w:rPr>
          <w:rFonts w:ascii="GHEA Grapalat" w:hAnsi="GHEA Grapalat" w:cs="Sylfaen"/>
          <w:sz w:val="20"/>
          <w:lang w:val="af-ZA"/>
        </w:rPr>
        <w:t xml:space="preserve"> </w:t>
      </w:r>
      <w:r w:rsidRPr="00640568">
        <w:rPr>
          <w:rFonts w:ascii="GHEA Grapalat" w:hAnsi="GHEA Grapalat" w:cs="Sylfaen"/>
          <w:sz w:val="20"/>
          <w:lang w:val="ru-RU"/>
        </w:rPr>
        <w:t>հրաժարվում</w:t>
      </w:r>
      <w:r w:rsidRPr="00640568">
        <w:rPr>
          <w:rFonts w:ascii="GHEA Grapalat" w:hAnsi="GHEA Grapalat" w:cs="Sylfaen"/>
          <w:sz w:val="20"/>
          <w:lang w:val="af-ZA"/>
        </w:rPr>
        <w:t xml:space="preserve"> </w:t>
      </w:r>
      <w:r w:rsidRPr="00640568">
        <w:rPr>
          <w:rFonts w:ascii="GHEA Grapalat" w:hAnsi="GHEA Grapalat" w:cs="Sylfaen"/>
          <w:sz w:val="20"/>
          <w:lang w:val="ru-RU"/>
        </w:rPr>
        <w:t>կամ</w:t>
      </w:r>
      <w:r w:rsidRPr="00640568">
        <w:rPr>
          <w:rFonts w:ascii="GHEA Grapalat" w:hAnsi="GHEA Grapalat" w:cs="Sylfaen"/>
          <w:sz w:val="20"/>
          <w:lang w:val="af-ZA"/>
        </w:rPr>
        <w:t xml:space="preserve"> </w:t>
      </w:r>
      <w:r w:rsidRPr="00640568">
        <w:rPr>
          <w:rFonts w:ascii="GHEA Grapalat" w:hAnsi="GHEA Grapalat" w:cs="Sylfaen"/>
          <w:sz w:val="20"/>
          <w:lang w:val="ru-RU"/>
        </w:rPr>
        <w:t>զրկվում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ru-RU"/>
        </w:rPr>
        <w:t>կնքելու</w:t>
      </w:r>
      <w:r w:rsidRPr="00640568">
        <w:rPr>
          <w:rFonts w:ascii="GHEA Grapalat" w:hAnsi="GHEA Grapalat" w:cs="Sylfaen"/>
          <w:sz w:val="20"/>
          <w:lang w:val="af-ZA"/>
        </w:rPr>
        <w:t xml:space="preserve"> </w:t>
      </w:r>
      <w:r w:rsidRPr="00640568">
        <w:rPr>
          <w:rFonts w:ascii="GHEA Grapalat" w:hAnsi="GHEA Grapalat" w:cs="Sylfaen"/>
          <w:sz w:val="20"/>
          <w:lang w:val="ru-RU"/>
        </w:rPr>
        <w:t>իրավունքից</w:t>
      </w:r>
      <w:r w:rsidRPr="00640568">
        <w:rPr>
          <w:rFonts w:ascii="GHEA Grapalat" w:hAnsi="GHEA Grapalat" w:cs="Sylfaen"/>
          <w:sz w:val="20"/>
          <w:lang w:val="af-ZA"/>
        </w:rPr>
        <w:t>.</w:t>
      </w:r>
    </w:p>
    <w:p w14:paraId="437F37CC" w14:textId="77777777" w:rsidR="00096865" w:rsidRPr="00640568" w:rsidRDefault="00096865" w:rsidP="00EF3662">
      <w:pPr>
        <w:ind w:firstLine="567"/>
        <w:jc w:val="both"/>
        <w:rPr>
          <w:rFonts w:ascii="GHEA Grapalat" w:hAnsi="GHEA Grapalat" w:cs="Sylfaen"/>
          <w:sz w:val="20"/>
          <w:lang w:val="af-ZA"/>
        </w:rPr>
      </w:pPr>
      <w:r w:rsidRPr="00640568">
        <w:rPr>
          <w:rFonts w:ascii="GHEA Grapalat" w:hAnsi="GHEA Grapalat" w:cs="Sylfaen"/>
          <w:sz w:val="20"/>
          <w:lang w:val="af-ZA"/>
        </w:rPr>
        <w:t xml:space="preserve">2) </w:t>
      </w:r>
      <w:r w:rsidRPr="00640568">
        <w:rPr>
          <w:rFonts w:ascii="GHEA Grapalat" w:hAnsi="GHEA Grapalat" w:cs="Sylfaen"/>
          <w:sz w:val="20"/>
          <w:lang w:val="ru-RU"/>
        </w:rPr>
        <w:t>խախտել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գնման</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w:t>
      </w:r>
      <w:r w:rsidRPr="00640568">
        <w:rPr>
          <w:rFonts w:ascii="GHEA Grapalat" w:hAnsi="GHEA Grapalat" w:cs="Sylfaen"/>
          <w:sz w:val="20"/>
          <w:lang w:val="af-ZA"/>
        </w:rPr>
        <w:t xml:space="preserve"> </w:t>
      </w:r>
      <w:r w:rsidRPr="00640568">
        <w:rPr>
          <w:rFonts w:ascii="GHEA Grapalat" w:hAnsi="GHEA Grapalat" w:cs="Sylfaen"/>
          <w:sz w:val="20"/>
          <w:lang w:val="ru-RU"/>
        </w:rPr>
        <w:t>շրջանակում</w:t>
      </w:r>
      <w:r w:rsidRPr="00640568">
        <w:rPr>
          <w:rFonts w:ascii="GHEA Grapalat" w:hAnsi="GHEA Grapalat" w:cs="Sylfaen"/>
          <w:sz w:val="20"/>
          <w:lang w:val="af-ZA"/>
        </w:rPr>
        <w:t xml:space="preserve"> </w:t>
      </w:r>
      <w:r w:rsidRPr="00640568">
        <w:rPr>
          <w:rFonts w:ascii="GHEA Grapalat" w:hAnsi="GHEA Grapalat" w:cs="Sylfaen"/>
          <w:sz w:val="20"/>
          <w:lang w:val="ru-RU"/>
        </w:rPr>
        <w:t>ստանձնած</w:t>
      </w:r>
      <w:r w:rsidRPr="00640568">
        <w:rPr>
          <w:rFonts w:ascii="GHEA Grapalat" w:hAnsi="GHEA Grapalat" w:cs="Sylfaen"/>
          <w:sz w:val="20"/>
          <w:lang w:val="af-ZA"/>
        </w:rPr>
        <w:t xml:space="preserve"> </w:t>
      </w:r>
      <w:r w:rsidRPr="00640568">
        <w:rPr>
          <w:rFonts w:ascii="GHEA Grapalat" w:hAnsi="GHEA Grapalat" w:cs="Sylfaen"/>
          <w:sz w:val="20"/>
          <w:lang w:val="ru-RU"/>
        </w:rPr>
        <w:t>պարտավորություն</w:t>
      </w:r>
      <w:r w:rsidRPr="00640568">
        <w:rPr>
          <w:rFonts w:ascii="GHEA Grapalat" w:hAnsi="GHEA Grapalat" w:cs="Sylfaen"/>
          <w:sz w:val="20"/>
          <w:lang w:val="af-ZA"/>
        </w:rPr>
        <w:t xml:space="preserve">, </w:t>
      </w:r>
      <w:r w:rsidRPr="00640568">
        <w:rPr>
          <w:rFonts w:ascii="GHEA Grapalat" w:hAnsi="GHEA Grapalat" w:cs="Sylfaen"/>
          <w:sz w:val="20"/>
          <w:lang w:val="ru-RU"/>
        </w:rPr>
        <w:t>որը</w:t>
      </w:r>
      <w:r w:rsidRPr="00640568">
        <w:rPr>
          <w:rFonts w:ascii="GHEA Grapalat" w:hAnsi="GHEA Grapalat" w:cs="Sylfaen"/>
          <w:sz w:val="20"/>
          <w:lang w:val="af-ZA"/>
        </w:rPr>
        <w:t xml:space="preserve"> </w:t>
      </w:r>
      <w:r w:rsidRPr="00640568">
        <w:rPr>
          <w:rFonts w:ascii="GHEA Grapalat" w:hAnsi="GHEA Grapalat" w:cs="Sylfaen"/>
          <w:sz w:val="20"/>
          <w:lang w:val="ru-RU"/>
        </w:rPr>
        <w:t>հանգեցրել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գործընթացին</w:t>
      </w:r>
      <w:r w:rsidRPr="00640568">
        <w:rPr>
          <w:rFonts w:ascii="GHEA Grapalat" w:hAnsi="GHEA Grapalat" w:cs="Sylfaen"/>
          <w:sz w:val="20"/>
          <w:lang w:val="af-ZA"/>
        </w:rPr>
        <w:t xml:space="preserve"> </w:t>
      </w:r>
      <w:r w:rsidRPr="00640568">
        <w:rPr>
          <w:rFonts w:ascii="GHEA Grapalat" w:hAnsi="GHEA Grapalat" w:cs="Sylfaen"/>
          <w:sz w:val="20"/>
          <w:lang w:val="ru-RU"/>
        </w:rPr>
        <w:t>տվյալ</w:t>
      </w:r>
      <w:r w:rsidRPr="00640568">
        <w:rPr>
          <w:rFonts w:ascii="GHEA Grapalat" w:hAnsi="GHEA Grapalat" w:cs="Sylfaen"/>
          <w:sz w:val="20"/>
          <w:lang w:val="af-ZA"/>
        </w:rPr>
        <w:t xml:space="preserve"> </w:t>
      </w:r>
      <w:r w:rsidR="00EB602D" w:rsidRPr="00640568">
        <w:rPr>
          <w:rFonts w:ascii="GHEA Grapalat" w:hAnsi="GHEA Grapalat" w:cs="Sylfaen"/>
          <w:sz w:val="20"/>
        </w:rPr>
        <w:t>Մ</w:t>
      </w:r>
      <w:r w:rsidRPr="00640568">
        <w:rPr>
          <w:rFonts w:ascii="GHEA Grapalat" w:hAnsi="GHEA Grapalat" w:cs="Sylfaen"/>
          <w:sz w:val="20"/>
          <w:lang w:val="ru-RU"/>
        </w:rPr>
        <w:t>ասնակցի</w:t>
      </w:r>
      <w:r w:rsidRPr="00640568">
        <w:rPr>
          <w:rFonts w:ascii="GHEA Grapalat" w:hAnsi="GHEA Grapalat" w:cs="Sylfaen"/>
          <w:sz w:val="20"/>
          <w:lang w:val="af-ZA"/>
        </w:rPr>
        <w:t xml:space="preserve"> </w:t>
      </w:r>
      <w:r w:rsidRPr="00640568">
        <w:rPr>
          <w:rFonts w:ascii="GHEA Grapalat" w:hAnsi="GHEA Grapalat" w:cs="Sylfaen"/>
          <w:sz w:val="20"/>
          <w:lang w:val="ru-RU"/>
        </w:rPr>
        <w:t>հետագա</w:t>
      </w:r>
      <w:r w:rsidRPr="00640568">
        <w:rPr>
          <w:rFonts w:ascii="GHEA Grapalat" w:hAnsi="GHEA Grapalat" w:cs="Sylfaen"/>
          <w:sz w:val="20"/>
          <w:lang w:val="af-ZA"/>
        </w:rPr>
        <w:t xml:space="preserve"> </w:t>
      </w:r>
      <w:r w:rsidRPr="00640568">
        <w:rPr>
          <w:rFonts w:ascii="GHEA Grapalat" w:hAnsi="GHEA Grapalat" w:cs="Sylfaen"/>
          <w:sz w:val="20"/>
          <w:lang w:val="ru-RU"/>
        </w:rPr>
        <w:t>մասնակցության</w:t>
      </w:r>
      <w:r w:rsidRPr="00640568">
        <w:rPr>
          <w:rFonts w:ascii="GHEA Grapalat" w:hAnsi="GHEA Grapalat" w:cs="Sylfaen"/>
          <w:sz w:val="20"/>
          <w:lang w:val="af-ZA"/>
        </w:rPr>
        <w:t xml:space="preserve"> </w:t>
      </w:r>
      <w:r w:rsidRPr="00640568">
        <w:rPr>
          <w:rFonts w:ascii="GHEA Grapalat" w:hAnsi="GHEA Grapalat" w:cs="Sylfaen"/>
          <w:sz w:val="20"/>
          <w:lang w:val="ru-RU"/>
        </w:rPr>
        <w:t>դադարեցմանը</w:t>
      </w:r>
      <w:r w:rsidRPr="00640568">
        <w:rPr>
          <w:rFonts w:ascii="GHEA Grapalat" w:hAnsi="GHEA Grapalat" w:cs="Sylfaen"/>
          <w:sz w:val="20"/>
          <w:lang w:val="af-ZA"/>
        </w:rPr>
        <w:t>.</w:t>
      </w:r>
    </w:p>
    <w:p w14:paraId="4890C4AA" w14:textId="1E6C1E28" w:rsidR="002A0AD3" w:rsidRDefault="00283198" w:rsidP="008011E4">
      <w:pPr>
        <w:ind w:firstLine="567"/>
        <w:jc w:val="both"/>
        <w:rPr>
          <w:rFonts w:ascii="GHEA Grapalat" w:hAnsi="GHEA Grapalat" w:cs="Sylfaen"/>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w:t>
      </w:r>
      <w:r w:rsidR="009771B9" w:rsidRPr="005E1F72">
        <w:rPr>
          <w:rFonts w:ascii="GHEA Grapalat" w:hAnsi="GHEA Grapalat"/>
          <w:sz w:val="20"/>
          <w:lang w:val="af-ZA"/>
        </w:rPr>
        <w:t>4</w:t>
      </w:r>
      <w:r w:rsidR="00096865" w:rsidRPr="005E1F72">
        <w:rPr>
          <w:rFonts w:ascii="GHEA Grapalat" w:hAnsi="GHEA Grapalat"/>
          <w:sz w:val="20"/>
          <w:lang w:val="af-ZA"/>
        </w:rPr>
        <w:tab/>
      </w:r>
      <w:r w:rsidR="00096865" w:rsidRPr="005E1F72">
        <w:rPr>
          <w:rFonts w:ascii="GHEA Grapalat" w:hAnsi="GHEA Grapalat" w:cs="Sylfaen"/>
          <w:sz w:val="20"/>
          <w:lang w:val="ru-RU"/>
        </w:rPr>
        <w:t>Հայտի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ապահով</w:t>
      </w:r>
      <w:proofErr w:type="spellStart"/>
      <w:r w:rsidR="0093460D" w:rsidRPr="005E1F72">
        <w:rPr>
          <w:rFonts w:ascii="GHEA Grapalat" w:hAnsi="GHEA Grapalat" w:cs="Sylfaen"/>
          <w:sz w:val="20"/>
        </w:rPr>
        <w:t>ումը</w:t>
      </w:r>
      <w:proofErr w:type="spellEnd"/>
      <w:r w:rsidR="0093460D" w:rsidRPr="005E1F72">
        <w:rPr>
          <w:rFonts w:ascii="GHEA Grapalat" w:hAnsi="GHEA Grapalat" w:cs="Sylfaen"/>
          <w:sz w:val="20"/>
          <w:lang w:val="af-ZA"/>
        </w:rPr>
        <w:t xml:space="preserve"> </w:t>
      </w:r>
      <w:proofErr w:type="spellStart"/>
      <w:r w:rsidR="00E43CEB" w:rsidRPr="005E1F72">
        <w:rPr>
          <w:rFonts w:ascii="GHEA Grapalat" w:hAnsi="GHEA Grapalat" w:cs="Sylfaen"/>
          <w:sz w:val="20"/>
        </w:rPr>
        <w:t>պետք</w:t>
      </w:r>
      <w:proofErr w:type="spellEnd"/>
      <w:r w:rsidR="00E43CEB" w:rsidRPr="005E1F72">
        <w:rPr>
          <w:rFonts w:ascii="GHEA Grapalat" w:hAnsi="GHEA Grapalat" w:cs="Sylfaen"/>
          <w:sz w:val="20"/>
          <w:lang w:val="af-ZA"/>
        </w:rPr>
        <w:t xml:space="preserve"> </w:t>
      </w:r>
      <w:r w:rsidR="00E43CEB" w:rsidRPr="005E1F72">
        <w:rPr>
          <w:rFonts w:ascii="GHEA Grapalat" w:hAnsi="GHEA Grapalat" w:cs="Sylfaen"/>
          <w:sz w:val="20"/>
        </w:rPr>
        <w:t>է</w:t>
      </w:r>
      <w:r w:rsidR="00E43CEB" w:rsidRPr="005E1F72">
        <w:rPr>
          <w:rFonts w:ascii="GHEA Grapalat" w:hAnsi="GHEA Grapalat" w:cs="Sylfaen"/>
          <w:sz w:val="20"/>
          <w:lang w:val="af-ZA"/>
        </w:rPr>
        <w:t xml:space="preserve"> </w:t>
      </w:r>
      <w:proofErr w:type="spellStart"/>
      <w:r w:rsidR="00C23B1B" w:rsidRPr="005E1F72">
        <w:rPr>
          <w:rFonts w:ascii="GHEA Grapalat" w:hAnsi="GHEA Grapalat" w:cs="Sylfaen"/>
          <w:sz w:val="20"/>
        </w:rPr>
        <w:t>վավեր</w:t>
      </w:r>
      <w:proofErr w:type="spellEnd"/>
      <w:r w:rsidR="00C23B1B" w:rsidRPr="005E1F72">
        <w:rPr>
          <w:rFonts w:ascii="GHEA Grapalat" w:hAnsi="GHEA Grapalat" w:cs="Sylfaen"/>
          <w:sz w:val="20"/>
          <w:lang w:val="af-ZA"/>
        </w:rPr>
        <w:t xml:space="preserve"> </w:t>
      </w:r>
      <w:proofErr w:type="spellStart"/>
      <w:r w:rsidR="00E43CEB" w:rsidRPr="005E1F72">
        <w:rPr>
          <w:rFonts w:ascii="GHEA Grapalat" w:hAnsi="GHEA Grapalat" w:cs="Sylfaen"/>
          <w:sz w:val="20"/>
        </w:rPr>
        <w:t>լինի</w:t>
      </w:r>
      <w:proofErr w:type="spellEnd"/>
      <w:r w:rsidR="00E43CEB"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հայտը</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ներկայացվելու</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օրվանից</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հաշված</w:t>
      </w:r>
      <w:proofErr w:type="spellEnd"/>
      <w:r w:rsidR="00C813A9" w:rsidRPr="005E1F72">
        <w:rPr>
          <w:rFonts w:ascii="GHEA Grapalat" w:hAnsi="GHEA Grapalat" w:cs="Sylfaen"/>
          <w:sz w:val="20"/>
          <w:lang w:val="af-ZA"/>
        </w:rPr>
        <w:t xml:space="preserve"> </w:t>
      </w:r>
      <w:r w:rsidR="000B0099" w:rsidRPr="006D1B54">
        <w:rPr>
          <w:rFonts w:ascii="GHEA Grapalat" w:hAnsi="GHEA Grapalat" w:cs="Sylfaen"/>
          <w:b/>
          <w:bCs/>
          <w:sz w:val="20"/>
          <w:lang w:val="af-ZA"/>
        </w:rPr>
        <w:t>120</w:t>
      </w:r>
      <w:r w:rsidR="00822942" w:rsidRPr="00056A59">
        <w:rPr>
          <w:rFonts w:ascii="GHEA Grapalat" w:hAnsi="GHEA Grapalat" w:cs="Sylfaen"/>
          <w:b/>
          <w:bCs/>
          <w:sz w:val="20"/>
          <w:lang w:val="hy-AM"/>
        </w:rPr>
        <w:t xml:space="preserve"> </w:t>
      </w:r>
      <w:r w:rsidR="00822942" w:rsidRPr="0018472B">
        <w:rPr>
          <w:rFonts w:ascii="GHEA Grapalat" w:hAnsi="GHEA Grapalat" w:cs="Sylfaen"/>
          <w:b/>
          <w:bCs/>
          <w:sz w:val="20"/>
          <w:lang w:val="hy-AM"/>
        </w:rPr>
        <w:t>(</w:t>
      </w:r>
      <w:r w:rsidR="000B0099">
        <w:rPr>
          <w:rFonts w:ascii="GHEA Grapalat" w:hAnsi="GHEA Grapalat" w:cs="Sylfaen"/>
          <w:b/>
          <w:bCs/>
          <w:sz w:val="20"/>
          <w:lang w:val="hy-AM"/>
        </w:rPr>
        <w:t>մեկ հարյուր քսան</w:t>
      </w:r>
      <w:r w:rsidR="00822942" w:rsidRPr="0018472B">
        <w:rPr>
          <w:rFonts w:ascii="GHEA Grapalat" w:hAnsi="GHEA Grapalat" w:cs="Sylfaen"/>
          <w:b/>
          <w:bCs/>
          <w:sz w:val="20"/>
          <w:lang w:val="hy-AM"/>
        </w:rPr>
        <w:t>)</w:t>
      </w:r>
      <w:r w:rsidR="00C813A9" w:rsidRPr="0018472B">
        <w:rPr>
          <w:rFonts w:ascii="GHEA Grapalat" w:hAnsi="GHEA Grapalat" w:cs="Sylfaen"/>
          <w:b/>
          <w:bCs/>
          <w:sz w:val="20"/>
          <w:lang w:val="hy-AM"/>
        </w:rPr>
        <w:t xml:space="preserve"> </w:t>
      </w:r>
      <w:proofErr w:type="spellStart"/>
      <w:r w:rsidR="001A4EF7" w:rsidRPr="005E1F72">
        <w:rPr>
          <w:rFonts w:ascii="GHEA Grapalat" w:hAnsi="GHEA Grapalat" w:cs="Sylfaen"/>
          <w:sz w:val="20"/>
        </w:rPr>
        <w:t>աշխատանքային</w:t>
      </w:r>
      <w:proofErr w:type="spellEnd"/>
      <w:r w:rsidR="001A4EF7" w:rsidRPr="005E1F72">
        <w:rPr>
          <w:rFonts w:ascii="GHEA Grapalat" w:hAnsi="GHEA Grapalat" w:cs="Sylfaen"/>
          <w:sz w:val="20"/>
          <w:lang w:val="af-ZA"/>
        </w:rPr>
        <w:t xml:space="preserve"> </w:t>
      </w:r>
      <w:proofErr w:type="spellStart"/>
      <w:r w:rsidR="001A4EF7" w:rsidRPr="005E1F72">
        <w:rPr>
          <w:rFonts w:ascii="GHEA Grapalat" w:hAnsi="GHEA Grapalat" w:cs="Sylfaen"/>
          <w:sz w:val="20"/>
        </w:rPr>
        <w:t>օր</w:t>
      </w:r>
      <w:proofErr w:type="spellEnd"/>
      <w:r w:rsidR="0093460D" w:rsidRPr="005E1F72">
        <w:rPr>
          <w:rFonts w:ascii="GHEA Grapalat" w:hAnsi="GHEA Grapalat"/>
          <w:sz w:val="20"/>
          <w:szCs w:val="20"/>
          <w:lang w:val="af-ZA"/>
        </w:rPr>
        <w:t>:</w:t>
      </w:r>
      <w:r w:rsidR="001A4EF7" w:rsidRPr="005E1F72">
        <w:rPr>
          <w:rFonts w:ascii="GHEA Grapalat" w:hAnsi="GHEA Grapalat"/>
          <w:sz w:val="20"/>
          <w:szCs w:val="20"/>
          <w:lang w:val="af-ZA"/>
        </w:rPr>
        <w:t xml:space="preserve"> </w:t>
      </w:r>
      <w:r w:rsidR="00A3601A" w:rsidRPr="006244AB">
        <w:rPr>
          <w:rFonts w:ascii="GHEA Grapalat" w:hAnsi="GHEA Grapalat"/>
          <w:sz w:val="20"/>
          <w:szCs w:val="20"/>
          <w:vertAlign w:val="superscript"/>
          <w:lang w:val="af-ZA"/>
        </w:rPr>
        <w:t>10.1</w:t>
      </w:r>
    </w:p>
    <w:p w14:paraId="554EF7C8" w14:textId="77777777" w:rsidR="006077A5" w:rsidRPr="006077A5" w:rsidRDefault="006077A5" w:rsidP="006077A5">
      <w:pPr>
        <w:pStyle w:val="NormalWeb"/>
        <w:shd w:val="clear" w:color="auto" w:fill="FFFFFF"/>
        <w:spacing w:before="0" w:beforeAutospacing="0" w:after="0" w:afterAutospacing="0"/>
        <w:ind w:firstLine="375"/>
        <w:jc w:val="both"/>
        <w:rPr>
          <w:rFonts w:ascii="GHEA Grapalat" w:hAnsi="GHEA Grapalat" w:cs="Sylfaen"/>
          <w:sz w:val="20"/>
          <w:lang w:val="af-ZA"/>
        </w:rPr>
      </w:pPr>
      <w:r w:rsidRPr="006077A5">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6077A5">
        <w:rPr>
          <w:rFonts w:ascii="GHEA Grapalat" w:hAnsi="GHEA Grapalat" w:cs="Sylfaen"/>
          <w:sz w:val="20"/>
          <w:lang w:val="hy-AM"/>
        </w:rPr>
        <w:t xml:space="preserve"> ՀՀ ֆինանսների նախարարություն</w:t>
      </w:r>
      <w:r w:rsidRPr="006077A5">
        <w:rPr>
          <w:rFonts w:ascii="GHEA Grapalat" w:hAnsi="GHEA Grapalat" w:cs="Sylfaen"/>
          <w:sz w:val="20"/>
          <w:lang w:val="af-ZA"/>
        </w:rPr>
        <w:t xml:space="preserve">, ներկայացնում է </w:t>
      </w:r>
      <w:r w:rsidRPr="006077A5">
        <w:rPr>
          <w:rFonts w:ascii="GHEA Grapalat" w:hAnsi="GHEA Grapalat" w:cs="Sylfaen"/>
          <w:sz w:val="20"/>
          <w:lang w:val="hy-AM"/>
        </w:rPr>
        <w:t xml:space="preserve">գրավոր՝ </w:t>
      </w:r>
      <w:r w:rsidRPr="006077A5">
        <w:rPr>
          <w:rFonts w:ascii="GHEA Grapalat" w:hAnsi="GHEA Grapalat" w:cs="Sylfaen"/>
          <w:sz w:val="20"/>
          <w:lang w:val="af-ZA"/>
        </w:rPr>
        <w:t xml:space="preserve">հայտի ապահովման վճարման հիմքը առաջանալու օրվան հաջորդող </w:t>
      </w:r>
      <w:r w:rsidRPr="006077A5">
        <w:rPr>
          <w:rFonts w:ascii="GHEA Grapalat" w:hAnsi="GHEA Grapalat" w:cs="Sylfaen"/>
          <w:sz w:val="20"/>
          <w:lang w:val="hy-AM"/>
        </w:rPr>
        <w:t>հինգ</w:t>
      </w:r>
      <w:r w:rsidRPr="006077A5">
        <w:rPr>
          <w:rFonts w:ascii="GHEA Grapalat" w:hAnsi="GHEA Grapalat" w:cs="Sylfaen"/>
          <w:sz w:val="20"/>
          <w:lang w:val="af-ZA"/>
        </w:rPr>
        <w:t xml:space="preserve"> աշխատանքային օրվա ընթացքում: Եթե ապահովման վճարման պահանջը բանկի</w:t>
      </w:r>
      <w:r w:rsidRPr="006077A5">
        <w:rPr>
          <w:rFonts w:ascii="GHEA Grapalat" w:hAnsi="GHEA Grapalat" w:cs="Sylfaen"/>
          <w:sz w:val="20"/>
          <w:lang w:val="hy-AM"/>
        </w:rPr>
        <w:t xml:space="preserve"> կամ ՀՀ ֆինանսների նախարարության</w:t>
      </w:r>
      <w:r w:rsidRPr="006077A5">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6077A5">
        <w:rPr>
          <w:rFonts w:ascii="GHEA Grapalat" w:hAnsi="GHEA Grapalat" w:cs="Sylfaen"/>
          <w:sz w:val="20"/>
          <w:lang w:val="hy-AM"/>
        </w:rPr>
        <w:t>գրավոր</w:t>
      </w:r>
      <w:r w:rsidRPr="006077A5">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056A59" w:rsidRDefault="008011E4" w:rsidP="008011E4">
      <w:pPr>
        <w:ind w:firstLine="567"/>
        <w:jc w:val="both"/>
        <w:rPr>
          <w:rFonts w:ascii="GHEA Grapalat" w:hAnsi="GHEA Grapalat" w:cs="Sylfaen"/>
          <w:b/>
          <w:bCs/>
          <w:sz w:val="20"/>
          <w:lang w:val="af-ZA"/>
        </w:rPr>
      </w:pPr>
      <w:r w:rsidRPr="00056A59">
        <w:rPr>
          <w:rFonts w:ascii="GHEA Grapalat" w:hAnsi="GHEA Grapalat" w:cs="Sylfaen"/>
          <w:b/>
          <w:bCs/>
          <w:sz w:val="20"/>
          <w:lang w:val="af-ZA"/>
        </w:rPr>
        <w:t>7</w:t>
      </w:r>
      <w:r w:rsidRPr="00056A59">
        <w:rPr>
          <w:rFonts w:ascii="Cambria Math" w:hAnsi="Cambria Math" w:cs="Cambria Math"/>
          <w:b/>
          <w:bCs/>
          <w:sz w:val="20"/>
          <w:lang w:val="af-ZA"/>
        </w:rPr>
        <w:t>․</w:t>
      </w:r>
      <w:r w:rsidR="002A0AD3" w:rsidRPr="00056A59">
        <w:rPr>
          <w:rFonts w:ascii="GHEA Grapalat" w:hAnsi="GHEA Grapalat" w:cs="Sylfaen"/>
          <w:b/>
          <w:bCs/>
          <w:sz w:val="20"/>
          <w:lang w:val="hy-AM"/>
        </w:rPr>
        <w:t>6</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Մասնակցի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հայտը</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ենթակա</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մերժման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եթե</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դրանում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բացակայում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հայտի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ապահովումը</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կամ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եթե</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այն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ներկայացված</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հրավերի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պահանջներին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անհամապատասխան</w:t>
      </w:r>
      <w:r w:rsidRPr="00056A59">
        <w:rPr>
          <w:rFonts w:ascii="GHEA Grapalat" w:hAnsi="GHEA Grapalat" w:cs="Sylfaen"/>
          <w:b/>
          <w:bCs/>
          <w:sz w:val="20"/>
          <w:lang w:val="af-ZA"/>
        </w:rPr>
        <w:t>:</w:t>
      </w:r>
    </w:p>
    <w:p w14:paraId="769A3037" w14:textId="77777777" w:rsidR="00096865" w:rsidRPr="00640568" w:rsidRDefault="00096865" w:rsidP="00EF3662">
      <w:pPr>
        <w:ind w:firstLine="567"/>
        <w:jc w:val="both"/>
        <w:rPr>
          <w:rFonts w:ascii="GHEA Grapalat" w:hAnsi="GHEA Grapalat" w:cs="Sylfaen"/>
          <w:sz w:val="20"/>
          <w:szCs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18DAD0DD"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205A29">
        <w:rPr>
          <w:rFonts w:ascii="GHEA Grapalat" w:hAnsi="GHEA Grapalat"/>
          <w:b/>
        </w:rPr>
        <w:t xml:space="preserve">մինչև </w:t>
      </w:r>
      <w:r w:rsidR="00205A29" w:rsidRPr="000E1982">
        <w:rPr>
          <w:rFonts w:ascii="GHEA Grapalat" w:hAnsi="GHEA Grapalat"/>
          <w:b/>
        </w:rPr>
        <w:t xml:space="preserve">2025 թվականի </w:t>
      </w:r>
      <w:r w:rsidR="00D33639">
        <w:rPr>
          <w:rFonts w:ascii="GHEA Grapalat" w:hAnsi="GHEA Grapalat"/>
          <w:b/>
        </w:rPr>
        <w:t>դե</w:t>
      </w:r>
      <w:r w:rsidR="0007594F" w:rsidRPr="0007594F">
        <w:rPr>
          <w:rFonts w:ascii="GHEA Grapalat" w:hAnsi="GHEA Grapalat"/>
          <w:b/>
          <w:iCs/>
        </w:rPr>
        <w:t>կտեմբերի</w:t>
      </w:r>
      <w:r w:rsidR="000E1982" w:rsidRPr="004B6D8E">
        <w:rPr>
          <w:rFonts w:ascii="GHEA Grapalat" w:hAnsi="GHEA Grapalat"/>
          <w:b/>
          <w:iCs/>
        </w:rPr>
        <w:t xml:space="preserve"> </w:t>
      </w:r>
      <w:r w:rsidR="00336E64">
        <w:rPr>
          <w:rFonts w:ascii="GHEA Grapalat" w:hAnsi="GHEA Grapalat"/>
          <w:b/>
          <w:iCs/>
        </w:rPr>
        <w:t>18</w:t>
      </w:r>
      <w:r w:rsidR="0007287D" w:rsidRPr="000E1982">
        <w:rPr>
          <w:rFonts w:ascii="GHEA Grapalat" w:hAnsi="GHEA Grapalat"/>
          <w:b/>
          <w:lang w:val="hy-AM"/>
        </w:rPr>
        <w:t>-</w:t>
      </w:r>
      <w:r w:rsidR="000E1982">
        <w:rPr>
          <w:rFonts w:ascii="GHEA Grapalat" w:hAnsi="GHEA Grapalat"/>
          <w:b/>
          <w:lang w:val="hy-AM"/>
        </w:rPr>
        <w:t>ին</w:t>
      </w:r>
      <w:r w:rsidR="0007287D" w:rsidRPr="000E1982">
        <w:rPr>
          <w:rFonts w:ascii="GHEA Grapalat" w:hAnsi="GHEA Grapalat"/>
          <w:b/>
          <w:lang w:val="hy-AM"/>
        </w:rPr>
        <w:t>,</w:t>
      </w:r>
      <w:r w:rsidR="0007287D" w:rsidRPr="0018744E">
        <w:rPr>
          <w:rFonts w:ascii="GHEA Grapalat" w:hAnsi="GHEA Grapalat"/>
          <w:b/>
          <w:lang w:val="hy-AM"/>
        </w:rPr>
        <w:t xml:space="preserve"> ժամը </w:t>
      </w:r>
      <w:r w:rsidR="000848FC">
        <w:rPr>
          <w:rFonts w:ascii="GHEA Grapalat" w:hAnsi="GHEA Grapalat"/>
          <w:b/>
          <w:lang w:val="hy-AM"/>
        </w:rPr>
        <w:t>11:00</w:t>
      </w:r>
      <w:r w:rsidR="004C3803" w:rsidRPr="005E1F72">
        <w:rPr>
          <w:rFonts w:ascii="GHEA Grapalat" w:hAnsi="GHEA Grapalat" w:cs="Sylfaen"/>
          <w:szCs w:val="24"/>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proofErr w:type="spellStart"/>
      <w:r w:rsidR="00A222D7" w:rsidRPr="005E1F72">
        <w:rPr>
          <w:rFonts w:ascii="GHEA Grapalat" w:hAnsi="GHEA Grapalat" w:cs="Sylfaen"/>
          <w:sz w:val="20"/>
        </w:rPr>
        <w:t>սույն</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ընթացակարգի</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շրջանակում</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lastRenderedPageBreak/>
        <w:t>գնվելիք</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ա</w:t>
      </w:r>
      <w:r w:rsidR="00822119">
        <w:rPr>
          <w:rFonts w:ascii="GHEA Grapalat" w:hAnsi="GHEA Grapalat" w:cs="Sylfaen"/>
          <w:sz w:val="20"/>
        </w:rPr>
        <w:t>շխատանքների</w:t>
      </w:r>
      <w:proofErr w:type="spellEnd"/>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ինչպես</w:t>
      </w:r>
      <w:proofErr w:type="spellEnd"/>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նաև</w:t>
      </w:r>
      <w:proofErr w:type="spellEnd"/>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056A327D"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8011E4">
        <w:rPr>
          <w:rFonts w:ascii="GHEA Grapalat" w:hAnsi="GHEA Grapalat" w:cs="Sylfaen"/>
          <w:sz w:val="20"/>
          <w:lang w:val="hy-AM"/>
        </w:rPr>
        <w:t>նհինգ</w:t>
      </w:r>
      <w:r w:rsidRPr="00047327">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ապահովումը </w:t>
      </w:r>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կամ</w:t>
      </w:r>
      <w:proofErr w:type="spell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48E418D2" w14:textId="206DCCF1"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5A75A3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D47DC5">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5E1F72" w:rsidRDefault="009B6D58" w:rsidP="00146D17">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proofErr w:type="spellEnd"/>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ասնակցի</w:t>
      </w:r>
      <w:r w:rsidR="000E5F1F">
        <w:rPr>
          <w:rFonts w:ascii="GHEA Grapalat" w:hAnsi="GHEA Grapalat" w:cs="Sylfaen"/>
          <w:sz w:val="20"/>
          <w:szCs w:val="24"/>
          <w:lang w:val="hy-AM" w:eastAsia="en-US"/>
        </w:rPr>
        <w:t xml:space="preserve"> </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65F7B27F" w14:textId="1D677B80" w:rsidR="00A86963" w:rsidRPr="00146D17" w:rsidRDefault="00A86963"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af-ZA" w:eastAsia="en-US"/>
        </w:rPr>
        <w:t xml:space="preserve">8.7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նկատմամբ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ապա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հանձնաժողովը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կարող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ցածր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առաջարկ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ընտրված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վերջինիս</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հետ</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իրավունքներն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պարտականություններն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ուժի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մեջ</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մտնում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չափով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Ընդ</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lastRenderedPageBreak/>
        <w:t>նախատեսվելուն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տասնհինգ</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կատարման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ժամկետները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երկարաձգելով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օրվանից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մինչև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ընկած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ժամանակահատվածով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լուծվում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վաթսուն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օրացուցային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պարբերության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կիրառվում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2E9C48D9" w14:textId="77777777" w:rsidR="00C04BF9" w:rsidRPr="0093002B" w:rsidRDefault="00C04BF9" w:rsidP="00C04BF9">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Pr="0093002B">
        <w:rPr>
          <w:rFonts w:ascii="GHEA Grapalat" w:hAnsi="GHEA Grapalat"/>
          <w:sz w:val="20"/>
          <w:lang w:val="hy-AM" w:eastAsia="x-none"/>
        </w:rPr>
        <w:t>9</w:t>
      </w:r>
      <w:r w:rsidRPr="0093002B">
        <w:rPr>
          <w:rFonts w:ascii="GHEA Grapalat" w:hAnsi="GHEA Grapalat"/>
          <w:sz w:val="20"/>
          <w:lang w:val="af-ZA" w:eastAsia="x-none"/>
        </w:rPr>
        <w:t xml:space="preserve"> Եթե հայտերի բացման</w:t>
      </w:r>
      <w:r w:rsidRPr="0093002B">
        <w:rPr>
          <w:rFonts w:ascii="GHEA Grapalat" w:hAnsi="GHEA Grapalat"/>
          <w:sz w:val="20"/>
          <w:lang w:val="hy-AM" w:eastAsia="x-none"/>
        </w:rPr>
        <w:t xml:space="preserve"> և գնահատման</w:t>
      </w:r>
      <w:r w:rsidRPr="0093002B">
        <w:rPr>
          <w:rFonts w:ascii="GHEA Grapalat" w:hAnsi="GHEA Grapalat"/>
          <w:sz w:val="20"/>
          <w:lang w:val="af-ZA" w:eastAsia="x-none"/>
        </w:rPr>
        <w:t xml:space="preserve"> նիստի 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իրականացված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գնահատման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արդյուն</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hy-AM" w:eastAsia="en-US"/>
        </w:rPr>
        <w:t>քում</w:t>
      </w:r>
      <w:r w:rsidRPr="0093002B">
        <w:rPr>
          <w:rFonts w:ascii="GHEA Grapalat" w:hAnsi="GHEA Grapalat" w:cs="Sylfaen"/>
          <w:sz w:val="20"/>
          <w:szCs w:val="24"/>
          <w:lang w:val="af-ZA" w:eastAsia="en-US"/>
        </w:rPr>
        <w:t xml:space="preserve"> մասնակցի </w:t>
      </w:r>
      <w:r w:rsidRPr="0093002B">
        <w:rPr>
          <w:rFonts w:ascii="GHEA Grapalat" w:hAnsi="GHEA Grapalat" w:cs="Sylfaen"/>
          <w:sz w:val="20"/>
          <w:szCs w:val="24"/>
          <w:lang w:val="hy-AM" w:eastAsia="en-US"/>
        </w:rPr>
        <w:t>հայտում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արձանագրվում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EB66B5">
        <w:rPr>
          <w:rFonts w:ascii="GHEA Grapalat" w:hAnsi="GHEA Grapalat"/>
          <w:sz w:val="20"/>
          <w:lang w:val="hy-AM" w:eastAsia="x-none"/>
        </w:rPr>
        <w:t>անհամապատասխանություններ՝ հրավերի պահանջների նկատմամբ,</w:t>
      </w:r>
      <w:bookmarkStart w:id="9" w:name="_Hlk9262487"/>
      <w:r w:rsidRPr="00EB66B5">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0" w:name="_Hlk201929087"/>
      <w:r w:rsidRPr="00EB66B5">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0"/>
      <w:r w:rsidRPr="00EB66B5">
        <w:rPr>
          <w:rFonts w:ascii="GHEA Grapalat" w:hAnsi="GHEA Grapalat"/>
          <w:sz w:val="20"/>
          <w:lang w:val="hy-AM" w:eastAsia="x-none"/>
        </w:rPr>
        <w:t>ենթակապալառու,</w:t>
      </w:r>
      <w:bookmarkEnd w:id="9"/>
      <w:r w:rsidRPr="00EB66B5">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93002B">
        <w:rPr>
          <w:rFonts w:ascii="GHEA Grapalat" w:hAnsi="GHEA Grapalat" w:cs="Sylfaen"/>
          <w:sz w:val="20"/>
          <w:szCs w:val="24"/>
          <w:lang w:val="af-ZA" w:eastAsia="en-US"/>
        </w:rPr>
        <w:t>:</w:t>
      </w:r>
    </w:p>
    <w:p w14:paraId="4CD6313E" w14:textId="77777777" w:rsidR="006A6A31"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p>
    <w:p w14:paraId="502BF5EF" w14:textId="77777777" w:rsidR="006A6A31" w:rsidRDefault="006A6A31" w:rsidP="006A6A31">
      <w:pPr>
        <w:ind w:firstLine="375"/>
        <w:contextualSpacing/>
        <w:jc w:val="both"/>
        <w:rPr>
          <w:rFonts w:ascii="GHEA Grapalat" w:hAnsi="GHEA Grapalat"/>
          <w:sz w:val="20"/>
          <w:szCs w:val="20"/>
          <w:lang w:val="es-ES"/>
        </w:rPr>
      </w:pPr>
      <w:r>
        <w:rPr>
          <w:rFonts w:ascii="GHEA Grapalat" w:hAnsi="GHEA Grapalat"/>
          <w:sz w:val="20"/>
          <w:szCs w:val="20"/>
          <w:lang w:val="es-ES"/>
        </w:rPr>
        <w:t xml:space="preserve">      </w:t>
      </w:r>
      <w:bookmarkStart w:id="11"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p>
    <w:bookmarkEnd w:id="11"/>
    <w:p w14:paraId="099F0935" w14:textId="623FFFBB" w:rsidR="006077A5" w:rsidRPr="006077A5" w:rsidRDefault="006A6A31" w:rsidP="006077A5">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af-ZA" w:eastAsia="en-US"/>
        </w:rPr>
        <w:t>8.</w:t>
      </w:r>
      <w:r w:rsidR="006077A5" w:rsidRPr="006077A5">
        <w:rPr>
          <w:rFonts w:ascii="GHEA Grapalat" w:hAnsi="GHEA Grapalat" w:cs="Sylfaen"/>
          <w:sz w:val="20"/>
          <w:szCs w:val="24"/>
          <w:lang w:val="hy-AM" w:eastAsia="en-US"/>
        </w:rPr>
        <w:t>10</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Եթե</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սույն</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հրավերի</w:t>
      </w:r>
      <w:r w:rsidR="006077A5" w:rsidRPr="006077A5">
        <w:rPr>
          <w:rFonts w:ascii="GHEA Grapalat" w:hAnsi="GHEA Grapalat" w:cs="Sylfaen"/>
          <w:sz w:val="20"/>
          <w:szCs w:val="24"/>
          <w:lang w:val="af-ZA" w:eastAsia="en-US"/>
        </w:rPr>
        <w:t xml:space="preserve"> 8.</w:t>
      </w:r>
      <w:r w:rsidR="006077A5" w:rsidRPr="006077A5">
        <w:rPr>
          <w:rFonts w:ascii="GHEA Grapalat" w:hAnsi="GHEA Grapalat" w:cs="Sylfaen"/>
          <w:sz w:val="20"/>
          <w:szCs w:val="24"/>
          <w:lang w:val="hy-AM" w:eastAsia="en-US"/>
        </w:rPr>
        <w:t>9</w:t>
      </w:r>
      <w:r w:rsidR="006077A5" w:rsidRPr="006077A5">
        <w:rPr>
          <w:rFonts w:ascii="GHEA Grapalat" w:hAnsi="GHEA Grapalat" w:cs="Sylfaen"/>
          <w:sz w:val="20"/>
          <w:szCs w:val="24"/>
          <w:lang w:val="af-ZA" w:eastAsia="en-US"/>
        </w:rPr>
        <w:t>-</w:t>
      </w:r>
      <w:r w:rsidR="006077A5" w:rsidRPr="006077A5">
        <w:rPr>
          <w:rFonts w:ascii="GHEA Grapalat" w:hAnsi="GHEA Grapalat" w:cs="Sylfaen"/>
          <w:sz w:val="20"/>
          <w:szCs w:val="24"/>
          <w:lang w:val="hy-AM" w:eastAsia="en-US"/>
        </w:rPr>
        <w:t>րդ</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կետով</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սահմանված</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ժամկետում</w:t>
      </w:r>
      <w:r w:rsidR="006077A5" w:rsidRPr="006077A5">
        <w:rPr>
          <w:rFonts w:ascii="GHEA Grapalat" w:hAnsi="GHEA Grapalat" w:cs="Sylfaen"/>
          <w:sz w:val="20"/>
          <w:szCs w:val="24"/>
          <w:lang w:val="af-ZA" w:eastAsia="en-US"/>
        </w:rPr>
        <w:t xml:space="preserve"> մ</w:t>
      </w:r>
      <w:r w:rsidR="006077A5" w:rsidRPr="006077A5">
        <w:rPr>
          <w:rFonts w:ascii="GHEA Grapalat" w:hAnsi="GHEA Grapalat" w:cs="Sylfaen"/>
          <w:sz w:val="20"/>
          <w:szCs w:val="24"/>
          <w:lang w:val="hy-AM" w:eastAsia="en-US"/>
        </w:rPr>
        <w:t>ասնակիցը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շտկում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արձանագրված</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անհամապատասխանությունը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ապա</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վերջինիս</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հայտը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գնահատվում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բավարար</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Հակառակ</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դեպքում տվյալ մասնակցի</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հայտը</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գնահատվում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անբավարար</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և</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մերժվում</w:t>
      </w:r>
      <w:r w:rsidR="006077A5" w:rsidRPr="006077A5">
        <w:rPr>
          <w:rFonts w:ascii="GHEA Grapalat" w:hAnsi="GHEA Grapalat" w:cs="Sylfaen"/>
          <w:sz w:val="20"/>
          <w:szCs w:val="24"/>
          <w:lang w:val="af-ZA" w:eastAsia="en-US"/>
        </w:rPr>
        <w:t xml:space="preserve"> </w:t>
      </w:r>
      <w:r w:rsidR="006077A5" w:rsidRPr="006077A5">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lastRenderedPageBreak/>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Օրենքի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հոդվածի</w:t>
      </w:r>
      <w:proofErr w:type="spellEnd"/>
      <w:r w:rsidR="00491A74" w:rsidRPr="00640568">
        <w:rPr>
          <w:rFonts w:ascii="GHEA Grapalat" w:hAnsi="GHEA Grapalat" w:cs="Sylfaen"/>
          <w:sz w:val="20"/>
          <w:lang w:val="af-ZA"/>
        </w:rPr>
        <w:t xml:space="preserve"> 1-</w:t>
      </w:r>
      <w:proofErr w:type="spellStart"/>
      <w:r w:rsidR="00491A74" w:rsidRPr="00640568">
        <w:rPr>
          <w:rFonts w:ascii="GHEA Grapalat" w:hAnsi="GHEA Grapalat" w:cs="Sylfaen"/>
          <w:sz w:val="20"/>
        </w:rPr>
        <w:t>ին</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մասի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կետով</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նախատեսված</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հիմքերն</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հայտ</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գալու</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իրավունք</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չունեցող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ցուցակում։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proofErr w:type="spellStart"/>
      <w:r w:rsidR="00491A74">
        <w:rPr>
          <w:rFonts w:ascii="GHEA Grapalat" w:hAnsi="GHEA Grapalat" w:cs="Sylfaen"/>
          <w:sz w:val="20"/>
        </w:rPr>
        <w:t>երորդ</w:t>
      </w:r>
      <w:proofErr w:type="spellEnd"/>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proofErr w:type="spellStart"/>
      <w:r w:rsidR="00491A74" w:rsidRPr="00640568">
        <w:rPr>
          <w:rFonts w:ascii="GHEA Grapalat" w:hAnsi="GHEA Grapalat" w:cs="Sylfaen"/>
          <w:sz w:val="20"/>
        </w:rPr>
        <w:t>երորդ</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rsidP="002A0AD3">
      <w:pPr>
        <w:pStyle w:val="ListParagraph"/>
        <w:numPr>
          <w:ilvl w:val="0"/>
          <w:numId w:val="18"/>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օրվա</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դրությամբ</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մասնակիցը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վճարել</w:t>
      </w:r>
      <w:proofErr w:type="spellEnd"/>
      <w:r w:rsidRPr="00640568">
        <w:rPr>
          <w:rFonts w:ascii="GHEA Grapalat" w:hAnsi="GHEA Grapalat" w:cs="Sylfaen"/>
          <w:sz w:val="20"/>
        </w:rPr>
        <w:t xml:space="preserve">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r w:rsidRPr="00640568">
        <w:rPr>
          <w:rFonts w:ascii="GHEA Grapalat" w:hAnsi="GHEA Grapalat" w:cs="Sylfaen"/>
          <w:sz w:val="20"/>
          <w:lang w:val="en-US"/>
        </w:rPr>
        <w:t>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հետո</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բայց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ոչ</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ուշ</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քան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մասնակցին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պայմանագիր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անձին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վերջնաժամկետը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լրանալու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օրը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պատվիրատուն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դրա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գրավոր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տեղեկացնում</w:t>
      </w:r>
      <w:proofErr w:type="spellEnd"/>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լիազորված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մարմին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որի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հիման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մասնակիցը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ներառվում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w:t>
      </w:r>
    </w:p>
    <w:p w14:paraId="026D1480" w14:textId="77777777" w:rsidR="003E0365" w:rsidRPr="003E0365" w:rsidRDefault="003E0365" w:rsidP="003E0365">
      <w:pPr>
        <w:pStyle w:val="ListParagraph"/>
        <w:numPr>
          <w:ilvl w:val="0"/>
          <w:numId w:val="18"/>
        </w:numPr>
        <w:jc w:val="both"/>
        <w:rPr>
          <w:rFonts w:ascii="GHEA Grapalat" w:hAnsi="GHEA Grapalat" w:cs="Sylfaen"/>
          <w:sz w:val="20"/>
          <w:lang w:val="af-ZA"/>
        </w:rPr>
      </w:pPr>
      <w:r w:rsidRPr="003E0365">
        <w:rPr>
          <w:rFonts w:ascii="GHEA Grapalat" w:hAnsi="GHEA Grapalat" w:cs="Sylfaen"/>
          <w:sz w:val="20"/>
          <w:lang w:val="hy-AM"/>
        </w:rPr>
        <w:t>Ընդ որում</w:t>
      </w:r>
      <w:r w:rsidRPr="003E0365">
        <w:rPr>
          <w:rFonts w:ascii="GHEA Grapalat" w:hAnsi="GHEA Grapalat" w:cs="Sylfaen"/>
          <w:sz w:val="20"/>
          <w:lang w:val="af-ZA"/>
        </w:rPr>
        <w:t>.</w:t>
      </w:r>
    </w:p>
    <w:p w14:paraId="2DB817AA" w14:textId="77777777" w:rsidR="003E0365" w:rsidRPr="003E0365" w:rsidRDefault="003E0365" w:rsidP="003E0365">
      <w:pPr>
        <w:pStyle w:val="ListParagraph"/>
        <w:numPr>
          <w:ilvl w:val="0"/>
          <w:numId w:val="18"/>
        </w:numPr>
        <w:jc w:val="both"/>
        <w:rPr>
          <w:rFonts w:ascii="GHEA Grapalat" w:hAnsi="GHEA Grapalat" w:cs="Sylfaen"/>
          <w:sz w:val="20"/>
          <w:lang w:val="af-ZA"/>
        </w:rPr>
      </w:pPr>
      <w:r w:rsidRPr="003E0365">
        <w:rPr>
          <w:rFonts w:ascii="GHEA Grapalat" w:hAnsi="GHEA Grapalat" w:cs="Sylfaen"/>
          <w:sz w:val="20"/>
          <w:lang w:val="af-ZA"/>
        </w:rPr>
        <w:t>-</w:t>
      </w:r>
      <w:r w:rsidRPr="003E0365">
        <w:rPr>
          <w:rFonts w:ascii="GHEA Grapalat" w:hAnsi="GHEA Grapalat" w:cs="Sylfaen"/>
          <w:sz w:val="20"/>
          <w:lang w:val="hy-AM"/>
        </w:rPr>
        <w:t xml:space="preserve"> եթե</w:t>
      </w:r>
      <w:r w:rsidRPr="003E0365">
        <w:rPr>
          <w:rFonts w:ascii="GHEA Grapalat" w:hAnsi="GHEA Grapalat" w:cs="Sylfaen"/>
          <w:sz w:val="20"/>
          <w:lang w:val="af-ZA"/>
        </w:rPr>
        <w:t xml:space="preserve"> </w:t>
      </w:r>
      <w:r w:rsidRPr="003E0365">
        <w:rPr>
          <w:rFonts w:ascii="GHEA Grapalat" w:hAnsi="GHEA Grapalat" w:cs="Sylfaen"/>
          <w:sz w:val="20"/>
          <w:lang w:val="hy-AM"/>
        </w:rPr>
        <w:t>մասնակցի</w:t>
      </w:r>
      <w:r w:rsidRPr="003E0365">
        <w:rPr>
          <w:rFonts w:ascii="GHEA Grapalat" w:hAnsi="GHEA Grapalat" w:cs="Sylfaen"/>
          <w:sz w:val="20"/>
          <w:lang w:val="af-ZA"/>
        </w:rPr>
        <w:t xml:space="preserve"> </w:t>
      </w:r>
      <w:r w:rsidRPr="003E0365">
        <w:rPr>
          <w:rFonts w:ascii="GHEA Grapalat" w:hAnsi="GHEA Grapalat" w:cs="Sylfaen"/>
          <w:sz w:val="20"/>
          <w:lang w:val="hy-AM"/>
        </w:rPr>
        <w:t>գնումներին</w:t>
      </w:r>
      <w:r w:rsidRPr="003E0365">
        <w:rPr>
          <w:rFonts w:ascii="GHEA Grapalat" w:hAnsi="GHEA Grapalat" w:cs="Sylfaen"/>
          <w:sz w:val="20"/>
          <w:lang w:val="af-ZA"/>
        </w:rPr>
        <w:t xml:space="preserve"> </w:t>
      </w:r>
      <w:r w:rsidRPr="003E0365">
        <w:rPr>
          <w:rFonts w:ascii="GHEA Grapalat" w:hAnsi="GHEA Grapalat" w:cs="Sylfaen"/>
          <w:sz w:val="20"/>
          <w:lang w:val="hy-AM"/>
        </w:rPr>
        <w:t>մասնակցելու</w:t>
      </w:r>
      <w:r w:rsidRPr="003E0365">
        <w:rPr>
          <w:rFonts w:ascii="GHEA Grapalat" w:hAnsi="GHEA Grapalat" w:cs="Sylfaen"/>
          <w:sz w:val="20"/>
          <w:lang w:val="af-ZA"/>
        </w:rPr>
        <w:t xml:space="preserve"> </w:t>
      </w:r>
      <w:r w:rsidRPr="003E0365">
        <w:rPr>
          <w:rFonts w:ascii="GHEA Grapalat" w:hAnsi="GHEA Grapalat" w:cs="Sylfaen"/>
          <w:sz w:val="20"/>
          <w:lang w:val="hy-AM"/>
        </w:rPr>
        <w:t>իրավունք</w:t>
      </w:r>
      <w:r w:rsidRPr="003E0365">
        <w:rPr>
          <w:rFonts w:ascii="GHEA Grapalat" w:hAnsi="GHEA Grapalat" w:cs="Sylfaen"/>
          <w:sz w:val="20"/>
          <w:lang w:val="af-ZA"/>
        </w:rPr>
        <w:t xml:space="preserve"> </w:t>
      </w:r>
      <w:r w:rsidRPr="003E0365">
        <w:rPr>
          <w:rFonts w:ascii="GHEA Grapalat" w:hAnsi="GHEA Grapalat" w:cs="Sylfaen"/>
          <w:sz w:val="20"/>
          <w:lang w:val="hy-AM"/>
        </w:rPr>
        <w:t>ունենալու մասին դիմում-հայտարարությունը որակվում</w:t>
      </w:r>
      <w:r w:rsidRPr="003E0365">
        <w:rPr>
          <w:rFonts w:ascii="GHEA Grapalat" w:hAnsi="GHEA Grapalat" w:cs="Sylfaen"/>
          <w:sz w:val="20"/>
          <w:lang w:val="af-ZA"/>
        </w:rPr>
        <w:t xml:space="preserve"> </w:t>
      </w:r>
      <w:r w:rsidRPr="003E0365">
        <w:rPr>
          <w:rFonts w:ascii="GHEA Grapalat" w:hAnsi="GHEA Grapalat" w:cs="Sylfaen"/>
          <w:sz w:val="20"/>
          <w:lang w:val="hy-AM"/>
        </w:rPr>
        <w:t>է</w:t>
      </w:r>
      <w:r w:rsidRPr="003E0365">
        <w:rPr>
          <w:rFonts w:ascii="GHEA Grapalat" w:hAnsi="GHEA Grapalat" w:cs="Sylfaen"/>
          <w:sz w:val="20"/>
          <w:lang w:val="af-ZA"/>
        </w:rPr>
        <w:t xml:space="preserve"> </w:t>
      </w:r>
      <w:r w:rsidRPr="003E0365">
        <w:rPr>
          <w:rFonts w:ascii="GHEA Grapalat" w:hAnsi="GHEA Grapalat" w:cs="Sylfaen"/>
          <w:sz w:val="20"/>
          <w:lang w:val="hy-AM"/>
        </w:rPr>
        <w:t>որպես</w:t>
      </w:r>
      <w:r w:rsidRPr="003E0365">
        <w:rPr>
          <w:rFonts w:ascii="GHEA Grapalat" w:hAnsi="GHEA Grapalat" w:cs="Sylfaen"/>
          <w:sz w:val="20"/>
          <w:lang w:val="af-ZA"/>
        </w:rPr>
        <w:t xml:space="preserve"> </w:t>
      </w:r>
      <w:r w:rsidRPr="003E0365">
        <w:rPr>
          <w:rFonts w:ascii="GHEA Grapalat" w:hAnsi="GHEA Grapalat" w:cs="Sylfaen"/>
          <w:sz w:val="20"/>
          <w:lang w:val="hy-AM"/>
        </w:rPr>
        <w:t>իրականությանը</w:t>
      </w:r>
      <w:r w:rsidRPr="003E0365">
        <w:rPr>
          <w:rFonts w:ascii="GHEA Grapalat" w:hAnsi="GHEA Grapalat" w:cs="Sylfaen"/>
          <w:sz w:val="20"/>
          <w:lang w:val="af-ZA"/>
        </w:rPr>
        <w:t xml:space="preserve"> </w:t>
      </w:r>
      <w:r w:rsidRPr="003E0365">
        <w:rPr>
          <w:rFonts w:ascii="GHEA Grapalat" w:hAnsi="GHEA Grapalat" w:cs="Sylfaen"/>
          <w:sz w:val="20"/>
          <w:lang w:val="hy-AM"/>
        </w:rPr>
        <w:t>չհամապատասխանող</w:t>
      </w:r>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w:t>
      </w:r>
      <w:r w:rsidRPr="003E0365">
        <w:rPr>
          <w:rFonts w:ascii="GHEA Grapalat" w:hAnsi="GHEA Grapalat" w:cs="Sylfaen"/>
          <w:sz w:val="20"/>
          <w:lang w:val="hy-AM"/>
        </w:rPr>
        <w:t>մասնակիցը</w:t>
      </w:r>
      <w:r w:rsidRPr="003E0365">
        <w:rPr>
          <w:rFonts w:ascii="GHEA Grapalat" w:hAnsi="GHEA Grapalat" w:cs="Sylfaen"/>
          <w:sz w:val="20"/>
          <w:lang w:val="af-ZA"/>
        </w:rPr>
        <w:t xml:space="preserve"> սույն </w:t>
      </w:r>
      <w:r w:rsidRPr="003E0365">
        <w:rPr>
          <w:rFonts w:ascii="GHEA Grapalat" w:hAnsi="GHEA Grapalat" w:cs="Sylfaen"/>
          <w:sz w:val="20"/>
          <w:lang w:val="hy-AM"/>
        </w:rPr>
        <w:t>հրավերով</w:t>
      </w:r>
      <w:r w:rsidRPr="003E0365">
        <w:rPr>
          <w:rFonts w:ascii="GHEA Grapalat" w:hAnsi="GHEA Grapalat" w:cs="Sylfaen"/>
          <w:sz w:val="20"/>
          <w:lang w:val="af-ZA"/>
        </w:rPr>
        <w:t xml:space="preserve"> </w:t>
      </w:r>
      <w:r w:rsidRPr="003E0365">
        <w:rPr>
          <w:rFonts w:ascii="GHEA Grapalat" w:hAnsi="GHEA Grapalat" w:cs="Sylfaen"/>
          <w:sz w:val="20"/>
          <w:lang w:val="hy-AM"/>
        </w:rPr>
        <w:t>սահմանված</w:t>
      </w:r>
      <w:r w:rsidRPr="003E0365">
        <w:rPr>
          <w:rFonts w:ascii="GHEA Grapalat" w:hAnsi="GHEA Grapalat" w:cs="Sylfaen"/>
          <w:sz w:val="20"/>
          <w:lang w:val="af-ZA"/>
        </w:rPr>
        <w:t xml:space="preserve"> </w:t>
      </w:r>
      <w:r w:rsidRPr="003E0365">
        <w:rPr>
          <w:rFonts w:ascii="GHEA Grapalat" w:hAnsi="GHEA Grapalat" w:cs="Sylfaen"/>
          <w:sz w:val="20"/>
          <w:lang w:val="hy-AM"/>
        </w:rPr>
        <w:t>կարգով</w:t>
      </w:r>
      <w:r w:rsidRPr="003E0365">
        <w:rPr>
          <w:rFonts w:ascii="GHEA Grapalat" w:hAnsi="GHEA Grapalat" w:cs="Sylfaen"/>
          <w:sz w:val="20"/>
          <w:lang w:val="af-ZA"/>
        </w:rPr>
        <w:t xml:space="preserve"> </w:t>
      </w:r>
      <w:r w:rsidRPr="003E0365">
        <w:rPr>
          <w:rFonts w:ascii="GHEA Grapalat" w:hAnsi="GHEA Grapalat" w:cs="Sylfaen"/>
          <w:sz w:val="20"/>
          <w:lang w:val="hy-AM"/>
        </w:rPr>
        <w:t>և</w:t>
      </w:r>
      <w:r w:rsidRPr="003E0365">
        <w:rPr>
          <w:rFonts w:ascii="GHEA Grapalat" w:hAnsi="GHEA Grapalat" w:cs="Sylfaen"/>
          <w:sz w:val="20"/>
          <w:lang w:val="af-ZA"/>
        </w:rPr>
        <w:t xml:space="preserve"> </w:t>
      </w:r>
      <w:r w:rsidRPr="003E0365">
        <w:rPr>
          <w:rFonts w:ascii="GHEA Grapalat" w:hAnsi="GHEA Grapalat" w:cs="Sylfaen"/>
          <w:sz w:val="20"/>
          <w:lang w:val="hy-AM"/>
        </w:rPr>
        <w:t>ժամկետներում</w:t>
      </w:r>
      <w:r w:rsidRPr="003E0365">
        <w:rPr>
          <w:rFonts w:ascii="GHEA Grapalat" w:hAnsi="GHEA Grapalat" w:cs="Sylfaen"/>
          <w:sz w:val="20"/>
          <w:lang w:val="af-ZA"/>
        </w:rPr>
        <w:t xml:space="preserve"> </w:t>
      </w:r>
      <w:r w:rsidRPr="003E0365">
        <w:rPr>
          <w:rFonts w:ascii="GHEA Grapalat" w:hAnsi="GHEA Grapalat" w:cs="Sylfaen"/>
          <w:sz w:val="20"/>
          <w:lang w:val="hy-AM"/>
        </w:rPr>
        <w:t>չի</w:t>
      </w:r>
      <w:r w:rsidRPr="003E0365">
        <w:rPr>
          <w:rFonts w:ascii="GHEA Grapalat" w:hAnsi="GHEA Grapalat" w:cs="Sylfaen"/>
          <w:sz w:val="20"/>
          <w:lang w:val="af-ZA"/>
        </w:rPr>
        <w:t xml:space="preserve"> </w:t>
      </w:r>
      <w:r w:rsidRPr="003E0365">
        <w:rPr>
          <w:rFonts w:ascii="GHEA Grapalat" w:hAnsi="GHEA Grapalat" w:cs="Sylfaen"/>
          <w:sz w:val="20"/>
          <w:lang w:val="hy-AM"/>
        </w:rPr>
        <w:t>ներկայացնում</w:t>
      </w:r>
      <w:r w:rsidRPr="003E0365">
        <w:rPr>
          <w:rFonts w:ascii="GHEA Grapalat" w:hAnsi="GHEA Grapalat" w:cs="Sylfaen"/>
          <w:sz w:val="20"/>
          <w:lang w:val="af-ZA"/>
        </w:rPr>
        <w:t xml:space="preserve"> </w:t>
      </w:r>
      <w:r w:rsidRPr="003E0365">
        <w:rPr>
          <w:rFonts w:ascii="GHEA Grapalat" w:hAnsi="GHEA Grapalat" w:cs="Sylfaen"/>
          <w:sz w:val="20"/>
          <w:lang w:val="hy-AM"/>
        </w:rPr>
        <w:t>հրավերով</w:t>
      </w:r>
      <w:r w:rsidRPr="003E0365">
        <w:rPr>
          <w:rFonts w:ascii="GHEA Grapalat" w:hAnsi="GHEA Grapalat" w:cs="Sylfaen"/>
          <w:sz w:val="20"/>
          <w:lang w:val="af-ZA"/>
        </w:rPr>
        <w:t xml:space="preserve"> </w:t>
      </w:r>
      <w:r w:rsidRPr="003E0365">
        <w:rPr>
          <w:rFonts w:ascii="GHEA Grapalat" w:hAnsi="GHEA Grapalat" w:cs="Sylfaen"/>
          <w:sz w:val="20"/>
          <w:lang w:val="hy-AM"/>
        </w:rPr>
        <w:t>նախատեսված</w:t>
      </w:r>
      <w:r w:rsidRPr="003E0365">
        <w:rPr>
          <w:rFonts w:ascii="GHEA Grapalat" w:hAnsi="GHEA Grapalat" w:cs="Sylfaen"/>
          <w:sz w:val="20"/>
          <w:lang w:val="af-ZA"/>
        </w:rPr>
        <w:t xml:space="preserve"> </w:t>
      </w:r>
      <w:r w:rsidRPr="003E0365">
        <w:rPr>
          <w:rFonts w:ascii="GHEA Grapalat" w:hAnsi="GHEA Grapalat" w:cs="Sylfaen"/>
          <w:sz w:val="20"/>
          <w:lang w:val="hy-AM"/>
        </w:rPr>
        <w:t xml:space="preserve">փաստաթղթերը, </w:t>
      </w:r>
      <w:bookmarkStart w:id="12" w:name="_Hlk193180492"/>
      <w:r w:rsidRPr="003E0365">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3E0365">
        <w:rPr>
          <w:rFonts w:ascii="GHEA Grapalat" w:hAnsi="GHEA Grapalat" w:cs="Sylfaen"/>
          <w:sz w:val="20"/>
          <w:lang w:val="af-ZA"/>
        </w:rPr>
        <w:t xml:space="preserve">` </w:t>
      </w:r>
      <w:bookmarkStart w:id="13" w:name="_Hlk201942453"/>
      <w:proofErr w:type="spellStart"/>
      <w:r w:rsidRPr="003E0365">
        <w:rPr>
          <w:rFonts w:ascii="GHEA Grapalat" w:hAnsi="GHEA Grapalat" w:cs="Sylfaen"/>
          <w:sz w:val="20"/>
        </w:rPr>
        <w:t>այդ</w:t>
      </w:r>
      <w:proofErr w:type="spellEnd"/>
      <w:r w:rsidRPr="003E0365">
        <w:rPr>
          <w:rFonts w:ascii="GHEA Grapalat" w:hAnsi="GHEA Grapalat" w:cs="Sylfaen"/>
          <w:sz w:val="20"/>
          <w:lang w:val="af-ZA"/>
        </w:rPr>
        <w:t xml:space="preserve"> թվում՝ երբ </w:t>
      </w:r>
      <w:r w:rsidRPr="003E0365">
        <w:rPr>
          <w:rFonts w:ascii="GHEA Grapalat" w:hAnsi="GHEA Grapalat"/>
          <w:sz w:val="20"/>
          <w:szCs w:val="20"/>
          <w:lang w:val="es-ES"/>
        </w:rPr>
        <w:t xml:space="preserve">ՀՀ </w:t>
      </w:r>
      <w:proofErr w:type="spellStart"/>
      <w:r w:rsidRPr="003E0365">
        <w:rPr>
          <w:rFonts w:ascii="GHEA Grapalat" w:hAnsi="GHEA Grapalat"/>
          <w:sz w:val="20"/>
          <w:szCs w:val="20"/>
          <w:lang w:val="es-ES"/>
        </w:rPr>
        <w:t>կառավարության</w:t>
      </w:r>
      <w:proofErr w:type="spellEnd"/>
      <w:r w:rsidRPr="003E0365">
        <w:rPr>
          <w:rFonts w:ascii="GHEA Grapalat" w:hAnsi="GHEA Grapalat"/>
          <w:sz w:val="20"/>
          <w:szCs w:val="20"/>
          <w:lang w:val="es-ES"/>
        </w:rPr>
        <w:t xml:space="preserve"> 20.06.2025թ. N 817-Ա </w:t>
      </w:r>
      <w:proofErr w:type="spellStart"/>
      <w:r w:rsidRPr="003E0365">
        <w:rPr>
          <w:rFonts w:ascii="GHEA Grapalat" w:hAnsi="GHEA Grapalat"/>
          <w:sz w:val="20"/>
          <w:szCs w:val="20"/>
          <w:lang w:val="es-ES"/>
        </w:rPr>
        <w:t>որոշման</w:t>
      </w:r>
      <w:proofErr w:type="spellEnd"/>
      <w:r w:rsidRPr="003E0365">
        <w:rPr>
          <w:rFonts w:ascii="GHEA Grapalat" w:hAnsi="GHEA Grapalat"/>
          <w:sz w:val="20"/>
          <w:szCs w:val="20"/>
          <w:lang w:val="es-ES"/>
        </w:rPr>
        <w:t xml:space="preserve"> 2-րդ </w:t>
      </w:r>
      <w:proofErr w:type="spellStart"/>
      <w:r w:rsidRPr="003E0365">
        <w:rPr>
          <w:rFonts w:ascii="GHEA Grapalat" w:hAnsi="GHEA Grapalat"/>
          <w:sz w:val="20"/>
          <w:szCs w:val="20"/>
          <w:lang w:val="es-ES"/>
        </w:rPr>
        <w:t>կետի</w:t>
      </w:r>
      <w:proofErr w:type="spellEnd"/>
      <w:r w:rsidRPr="003E0365">
        <w:rPr>
          <w:rFonts w:ascii="GHEA Grapalat" w:hAnsi="GHEA Grapalat"/>
          <w:sz w:val="20"/>
          <w:szCs w:val="20"/>
          <w:lang w:val="es-ES"/>
        </w:rPr>
        <w:t xml:space="preserve"> 2-րդ </w:t>
      </w:r>
      <w:proofErr w:type="spellStart"/>
      <w:r w:rsidRPr="003E0365">
        <w:rPr>
          <w:rFonts w:ascii="GHEA Grapalat" w:hAnsi="GHEA Grapalat"/>
          <w:sz w:val="20"/>
          <w:szCs w:val="20"/>
          <w:lang w:val="es-ES"/>
        </w:rPr>
        <w:t>ենթակետով</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նախատեսված</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ցուցակում</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ներառված</w:t>
      </w:r>
      <w:proofErr w:type="spellEnd"/>
      <w:r w:rsidRPr="003E0365">
        <w:rPr>
          <w:rFonts w:ascii="GHEA Grapalat" w:hAnsi="GHEA Grapalat" w:cs="Sylfaen"/>
          <w:sz w:val="20"/>
          <w:lang w:val="af-ZA"/>
        </w:rPr>
        <w:t xml:space="preserve"> անձը </w:t>
      </w:r>
      <w:r w:rsidRPr="003E0365">
        <w:rPr>
          <w:rFonts w:ascii="GHEA Grapalat" w:hAnsi="GHEA Grapalat" w:cs="Sylfaen"/>
          <w:sz w:val="20"/>
          <w:lang w:val="hy-AM"/>
        </w:rPr>
        <w:t xml:space="preserve">մասնակցի կողմից առաջարկվում է որպես </w:t>
      </w:r>
      <w:proofErr w:type="spellStart"/>
      <w:r w:rsidRPr="003E0365">
        <w:rPr>
          <w:rFonts w:ascii="GHEA Grapalat" w:hAnsi="GHEA Grapalat" w:cs="Sylfaen"/>
          <w:sz w:val="20"/>
        </w:rPr>
        <w:t>ենթակապալառու</w:t>
      </w:r>
      <w:proofErr w:type="spellEnd"/>
      <w:r w:rsidRPr="003E0365">
        <w:rPr>
          <w:rFonts w:ascii="GHEA Grapalat" w:hAnsi="GHEA Grapalat" w:cs="Sylfaen"/>
          <w:sz w:val="20"/>
          <w:lang w:val="hy-AM"/>
        </w:rPr>
        <w:t>,</w:t>
      </w:r>
      <w:r w:rsidRPr="003E0365">
        <w:rPr>
          <w:rFonts w:ascii="GHEA Grapalat" w:hAnsi="GHEA Grapalat" w:cs="Sylfaen"/>
          <w:lang w:val="af-ZA"/>
        </w:rPr>
        <w:t xml:space="preserve"> </w:t>
      </w:r>
      <w:bookmarkEnd w:id="13"/>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w:t>
      </w:r>
      <w:r w:rsidRPr="003E0365">
        <w:rPr>
          <w:rFonts w:ascii="GHEA Grapalat" w:hAnsi="GHEA Grapalat" w:cs="Sylfaen"/>
          <w:sz w:val="20"/>
          <w:lang w:val="hy-AM"/>
        </w:rPr>
        <w:t>ընտրված</w:t>
      </w:r>
      <w:r w:rsidRPr="003E0365">
        <w:rPr>
          <w:rFonts w:ascii="GHEA Grapalat" w:hAnsi="GHEA Grapalat" w:cs="Sylfaen"/>
          <w:sz w:val="20"/>
          <w:lang w:val="af-ZA"/>
        </w:rPr>
        <w:t xml:space="preserve"> </w:t>
      </w:r>
      <w:r w:rsidRPr="003E0365">
        <w:rPr>
          <w:rFonts w:ascii="GHEA Grapalat" w:hAnsi="GHEA Grapalat" w:cs="Sylfaen"/>
          <w:sz w:val="20"/>
          <w:lang w:val="hy-AM"/>
        </w:rPr>
        <w:t>մասնակիցը</w:t>
      </w:r>
      <w:r w:rsidRPr="003E0365">
        <w:rPr>
          <w:rFonts w:ascii="GHEA Grapalat" w:hAnsi="GHEA Grapalat" w:cs="Sylfaen"/>
          <w:sz w:val="20"/>
          <w:lang w:val="af-ZA"/>
        </w:rPr>
        <w:t xml:space="preserve"> </w:t>
      </w:r>
      <w:r w:rsidRPr="003E0365">
        <w:rPr>
          <w:rFonts w:ascii="GHEA Grapalat" w:hAnsi="GHEA Grapalat" w:cs="Sylfaen"/>
          <w:sz w:val="20"/>
          <w:lang w:val="hy-AM"/>
        </w:rPr>
        <w:t>չի</w:t>
      </w:r>
      <w:r w:rsidRPr="003E0365">
        <w:rPr>
          <w:rFonts w:ascii="GHEA Grapalat" w:hAnsi="GHEA Grapalat" w:cs="Sylfaen"/>
          <w:sz w:val="20"/>
          <w:lang w:val="af-ZA"/>
        </w:rPr>
        <w:t xml:space="preserve"> </w:t>
      </w:r>
      <w:r w:rsidRPr="003E0365">
        <w:rPr>
          <w:rFonts w:ascii="GHEA Grapalat" w:hAnsi="GHEA Grapalat" w:cs="Sylfaen"/>
          <w:sz w:val="20"/>
          <w:lang w:val="hy-AM"/>
        </w:rPr>
        <w:t>ներկայացնում</w:t>
      </w:r>
      <w:r w:rsidRPr="003E0365">
        <w:rPr>
          <w:rFonts w:ascii="GHEA Grapalat" w:hAnsi="GHEA Grapalat" w:cs="Sylfaen"/>
          <w:sz w:val="20"/>
          <w:lang w:val="af-ZA"/>
        </w:rPr>
        <w:t xml:space="preserve"> </w:t>
      </w:r>
      <w:r w:rsidRPr="003E0365">
        <w:rPr>
          <w:rFonts w:ascii="GHEA Grapalat" w:hAnsi="GHEA Grapalat" w:cs="Sylfaen"/>
          <w:sz w:val="20"/>
          <w:lang w:val="hy-AM"/>
        </w:rPr>
        <w:t>որակավորման</w:t>
      </w:r>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w:t>
      </w:r>
      <w:r w:rsidRPr="003E0365">
        <w:rPr>
          <w:rFonts w:ascii="GHEA Grapalat" w:hAnsi="GHEA Grapalat" w:cs="Sylfaen"/>
          <w:sz w:val="20"/>
          <w:lang w:val="hy-AM"/>
        </w:rPr>
        <w:t>պայմանագրի</w:t>
      </w:r>
      <w:r w:rsidRPr="003E0365">
        <w:rPr>
          <w:rFonts w:ascii="GHEA Grapalat" w:hAnsi="GHEA Grapalat" w:cs="Sylfaen"/>
          <w:sz w:val="20"/>
          <w:lang w:val="af-ZA"/>
        </w:rPr>
        <w:t xml:space="preserve"> </w:t>
      </w:r>
      <w:r w:rsidRPr="003E0365">
        <w:rPr>
          <w:rFonts w:ascii="GHEA Grapalat" w:hAnsi="GHEA Grapalat" w:cs="Sylfaen"/>
          <w:sz w:val="20"/>
          <w:lang w:val="hy-AM"/>
        </w:rPr>
        <w:t>ապահովում</w:t>
      </w:r>
      <w:r w:rsidRPr="003E0365">
        <w:rPr>
          <w:rFonts w:ascii="GHEA Grapalat" w:hAnsi="GHEA Grapalat" w:cs="Sylfaen"/>
          <w:sz w:val="20"/>
          <w:lang w:val="af-ZA"/>
        </w:rPr>
        <w:t xml:space="preserve"> </w:t>
      </w:r>
      <w:r w:rsidRPr="003E0365">
        <w:rPr>
          <w:rFonts w:ascii="GHEA Grapalat" w:hAnsi="GHEA Grapalat" w:cs="Sylfaen"/>
          <w:sz w:val="20"/>
          <w:lang w:val="hy-AM"/>
        </w:rPr>
        <w:t>կամ</w:t>
      </w:r>
      <w:r w:rsidRPr="003E0365">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3E0365">
        <w:rPr>
          <w:rFonts w:ascii="GHEA Grapalat" w:hAnsi="GHEA Grapalat" w:cs="Sylfaen"/>
          <w:sz w:val="20"/>
        </w:rPr>
        <w:t>արդյունքում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համաձայնագիր</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կնքելու</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նպատակով</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պայմանագիրը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կնքած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անձը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սահմանված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ժամկետում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միակողմանի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հաստատված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հայտարարության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տուժանքի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այսուհետ</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նաև</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տուժանք</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ձևով</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ներկայացված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պայմանագրի</w:t>
      </w:r>
      <w:proofErr w:type="spellEnd"/>
      <w:r w:rsidRPr="003E0365">
        <w:rPr>
          <w:rFonts w:ascii="GHEA Grapalat" w:hAnsi="GHEA Grapalat" w:cs="Sylfaen"/>
          <w:sz w:val="20"/>
          <w:lang w:val="af-ZA"/>
        </w:rPr>
        <w:t xml:space="preserve"> </w:t>
      </w:r>
      <w:r w:rsidRPr="003E0365">
        <w:rPr>
          <w:rFonts w:ascii="GHEA Grapalat" w:hAnsi="GHEA Grapalat" w:cs="Sylfaen"/>
          <w:sz w:val="20"/>
        </w:rPr>
        <w:t>և</w:t>
      </w:r>
      <w:r w:rsidRPr="003E0365">
        <w:rPr>
          <w:rFonts w:ascii="GHEA Grapalat" w:hAnsi="GHEA Grapalat" w:cs="Sylfaen"/>
          <w:sz w:val="20"/>
          <w:lang w:val="af-ZA"/>
        </w:rPr>
        <w:t xml:space="preserve"> (</w:t>
      </w:r>
      <w:proofErr w:type="spellStart"/>
      <w:r w:rsidRPr="003E0365">
        <w:rPr>
          <w:rFonts w:ascii="GHEA Grapalat" w:hAnsi="GHEA Grapalat" w:cs="Sylfaen"/>
          <w:sz w:val="20"/>
        </w:rPr>
        <w:t>կամ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որակավորման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ապահովումը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չի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փոխարինում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բանկային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երաշխիք</w:t>
      </w:r>
      <w:r w:rsidRPr="003E0365">
        <w:rPr>
          <w:rFonts w:ascii="GHEA Grapalat" w:hAnsi="GHEA Grapalat" w:cs="Sylfaen"/>
          <w:sz w:val="20"/>
          <w:lang w:val="hy-AM"/>
        </w:rPr>
        <w:t>ո</w:t>
      </w:r>
      <w:proofErr w:type="spellEnd"/>
      <w:r w:rsidRPr="003E0365">
        <w:rPr>
          <w:rFonts w:ascii="GHEA Grapalat" w:hAnsi="GHEA Grapalat" w:cs="Sylfaen"/>
          <w:sz w:val="20"/>
        </w:rPr>
        <w:t>վ</w:t>
      </w:r>
      <w:r w:rsidRPr="003E0365">
        <w:rPr>
          <w:rFonts w:ascii="GHEA Grapalat" w:hAnsi="GHEA Grapalat" w:cs="Sylfaen"/>
          <w:sz w:val="20"/>
          <w:lang w:val="af-ZA"/>
        </w:rPr>
        <w:t xml:space="preserve"> </w:t>
      </w:r>
      <w:proofErr w:type="spellStart"/>
      <w:r w:rsidRPr="003E0365">
        <w:rPr>
          <w:rFonts w:ascii="GHEA Grapalat" w:hAnsi="GHEA Grapalat" w:cs="Sylfaen"/>
          <w:sz w:val="20"/>
        </w:rPr>
        <w:t>կամ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կանխիկ</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փողով</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ապա</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այդ</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հանգամանքը</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համարվում</w:t>
      </w:r>
      <w:proofErr w:type="spellEnd"/>
      <w:r w:rsidRPr="003E0365">
        <w:rPr>
          <w:rFonts w:ascii="GHEA Grapalat" w:hAnsi="GHEA Grapalat" w:cs="Sylfaen"/>
          <w:sz w:val="20"/>
          <w:lang w:val="af-ZA"/>
        </w:rPr>
        <w:t xml:space="preserve"> </w:t>
      </w:r>
      <w:r w:rsidRPr="003E0365">
        <w:rPr>
          <w:rFonts w:ascii="GHEA Grapalat" w:hAnsi="GHEA Grapalat" w:cs="Sylfaen"/>
          <w:sz w:val="20"/>
        </w:rPr>
        <w:t>է</w:t>
      </w:r>
      <w:r w:rsidRPr="003E0365">
        <w:rPr>
          <w:rFonts w:ascii="GHEA Grapalat" w:hAnsi="GHEA Grapalat" w:cs="Sylfaen"/>
          <w:sz w:val="20"/>
          <w:lang w:val="af-ZA"/>
        </w:rPr>
        <w:t xml:space="preserve"> </w:t>
      </w:r>
      <w:proofErr w:type="spellStart"/>
      <w:r w:rsidRPr="003E0365">
        <w:rPr>
          <w:rFonts w:ascii="GHEA Grapalat" w:hAnsi="GHEA Grapalat" w:cs="Sylfaen"/>
          <w:sz w:val="20"/>
        </w:rPr>
        <w:t>որպես</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գնման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գործընթացի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շրջանակում</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մասնակցի</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ստանձնված</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պարտավորության</w:t>
      </w:r>
      <w:proofErr w:type="spellEnd"/>
      <w:r w:rsidRPr="003E0365">
        <w:rPr>
          <w:rFonts w:ascii="GHEA Grapalat" w:hAnsi="GHEA Grapalat" w:cs="Sylfaen"/>
          <w:sz w:val="20"/>
          <w:lang w:val="af-ZA"/>
        </w:rPr>
        <w:t xml:space="preserve"> </w:t>
      </w:r>
      <w:proofErr w:type="spellStart"/>
      <w:r w:rsidRPr="003E0365">
        <w:rPr>
          <w:rFonts w:ascii="GHEA Grapalat" w:hAnsi="GHEA Grapalat" w:cs="Sylfaen"/>
          <w:sz w:val="20"/>
        </w:rPr>
        <w:t>խախտում</w:t>
      </w:r>
      <w:proofErr w:type="spellEnd"/>
      <w:r w:rsidRPr="003E0365">
        <w:rPr>
          <w:rFonts w:ascii="GHEA Grapalat" w:hAnsi="GHEA Grapalat" w:cs="Sylfaen"/>
          <w:sz w:val="20"/>
          <w:lang w:val="af-ZA"/>
        </w:rPr>
        <w:t>.</w:t>
      </w:r>
    </w:p>
    <w:p w14:paraId="0A70B233" w14:textId="77777777" w:rsidR="003E0365" w:rsidRPr="003E0365" w:rsidRDefault="003E0365" w:rsidP="003E0365">
      <w:pPr>
        <w:pStyle w:val="ListParagraph"/>
        <w:numPr>
          <w:ilvl w:val="0"/>
          <w:numId w:val="18"/>
        </w:numPr>
        <w:jc w:val="both"/>
        <w:rPr>
          <w:rFonts w:ascii="GHEA Grapalat" w:hAnsi="GHEA Grapalat" w:cs="Sylfaen"/>
          <w:sz w:val="20"/>
          <w:lang w:val="hy-AM"/>
        </w:rPr>
      </w:pPr>
      <w:r w:rsidRPr="003E0365">
        <w:rPr>
          <w:rFonts w:ascii="GHEA Grapalat" w:hAnsi="GHEA Grapalat" w:cs="Sylfaen"/>
          <w:sz w:val="20"/>
          <w:lang w:val="af-ZA"/>
        </w:rPr>
        <w:t>-</w:t>
      </w:r>
      <w:bookmarkStart w:id="14" w:name="_Hlk201942475"/>
      <w:bookmarkStart w:id="15" w:name="_Hlk201929218"/>
      <w:r w:rsidRPr="003E0365">
        <w:rPr>
          <w:rFonts w:ascii="GHEA Grapalat" w:hAnsi="GHEA Grapalat" w:cs="Sylfaen"/>
          <w:sz w:val="20"/>
          <w:lang w:val="af-ZA"/>
        </w:rPr>
        <w:t>ս</w:t>
      </w:r>
      <w:proofErr w:type="spellStart"/>
      <w:r w:rsidRPr="003E0365">
        <w:rPr>
          <w:rFonts w:ascii="GHEA Grapalat" w:hAnsi="GHEA Grapalat"/>
          <w:sz w:val="20"/>
          <w:szCs w:val="20"/>
          <w:lang w:val="es-ES"/>
        </w:rPr>
        <w:t>ույն</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հրավերի</w:t>
      </w:r>
      <w:proofErr w:type="spellEnd"/>
      <w:r w:rsidRPr="003E0365">
        <w:rPr>
          <w:rFonts w:ascii="GHEA Grapalat" w:hAnsi="GHEA Grapalat"/>
          <w:sz w:val="20"/>
          <w:szCs w:val="20"/>
          <w:lang w:val="es-ES"/>
        </w:rPr>
        <w:t xml:space="preserve">  1-ին </w:t>
      </w:r>
      <w:proofErr w:type="spellStart"/>
      <w:r w:rsidRPr="003E0365">
        <w:rPr>
          <w:rFonts w:ascii="GHEA Grapalat" w:hAnsi="GHEA Grapalat"/>
          <w:sz w:val="20"/>
          <w:szCs w:val="20"/>
          <w:lang w:val="es-ES"/>
        </w:rPr>
        <w:t>մասի</w:t>
      </w:r>
      <w:proofErr w:type="spellEnd"/>
      <w:r w:rsidRPr="003E0365">
        <w:rPr>
          <w:rFonts w:ascii="GHEA Grapalat" w:hAnsi="GHEA Grapalat"/>
          <w:sz w:val="20"/>
          <w:szCs w:val="20"/>
          <w:lang w:val="es-ES"/>
        </w:rPr>
        <w:t xml:space="preserve"> 8.9.1  </w:t>
      </w:r>
      <w:proofErr w:type="spellStart"/>
      <w:r w:rsidRPr="003E0365">
        <w:rPr>
          <w:rFonts w:ascii="GHEA Grapalat" w:hAnsi="GHEA Grapalat"/>
          <w:sz w:val="20"/>
          <w:szCs w:val="20"/>
          <w:lang w:val="es-ES"/>
        </w:rPr>
        <w:t>կետով</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նախատեսված</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հանգամանքը</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չի</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համարվում</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գնման</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գործընթացի</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շրջանակում</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ստանձնված</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պարտավորության</w:t>
      </w:r>
      <w:proofErr w:type="spellEnd"/>
      <w:r w:rsidRPr="003E0365">
        <w:rPr>
          <w:rFonts w:ascii="GHEA Grapalat" w:hAnsi="GHEA Grapalat"/>
          <w:sz w:val="20"/>
          <w:szCs w:val="20"/>
          <w:lang w:val="es-ES"/>
        </w:rPr>
        <w:t xml:space="preserve"> </w:t>
      </w:r>
      <w:proofErr w:type="spellStart"/>
      <w:r w:rsidRPr="003E0365">
        <w:rPr>
          <w:rFonts w:ascii="GHEA Grapalat" w:hAnsi="GHEA Grapalat"/>
          <w:sz w:val="20"/>
          <w:szCs w:val="20"/>
          <w:lang w:val="es-ES"/>
        </w:rPr>
        <w:t>խախտում</w:t>
      </w:r>
      <w:proofErr w:type="spellEnd"/>
      <w:r w:rsidRPr="003E0365">
        <w:rPr>
          <w:rFonts w:ascii="GHEA Grapalat" w:hAnsi="GHEA Grapalat"/>
          <w:sz w:val="20"/>
          <w:szCs w:val="20"/>
          <w:lang w:val="es-ES"/>
        </w:rPr>
        <w:t>:</w:t>
      </w:r>
    </w:p>
    <w:bookmarkEnd w:id="14"/>
    <w:bookmarkEnd w:id="15"/>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proofErr w:type="spellStart"/>
      <w:r w:rsidR="00D371A7" w:rsidRPr="00EF2159">
        <w:rPr>
          <w:rFonts w:ascii="GHEA Grapalat" w:hAnsi="GHEA Grapalat" w:cs="Sylfaen"/>
          <w:sz w:val="20"/>
          <w:szCs w:val="24"/>
          <w:lang w:eastAsia="en-US"/>
        </w:rPr>
        <w:t>սահմանված</w:t>
      </w:r>
      <w:proofErr w:type="spellEnd"/>
      <w:r w:rsidR="00D371A7" w:rsidRPr="00EF2159">
        <w:rPr>
          <w:rFonts w:ascii="GHEA Grapalat" w:hAnsi="GHEA Grapalat" w:cs="Sylfaen"/>
          <w:sz w:val="20"/>
          <w:szCs w:val="24"/>
          <w:lang w:val="af-ZA" w:eastAsia="en-US"/>
        </w:rPr>
        <w:t xml:space="preserve"> </w:t>
      </w:r>
      <w:proofErr w:type="spellStart"/>
      <w:r w:rsidR="00D371A7" w:rsidRPr="00EF2159">
        <w:rPr>
          <w:rFonts w:ascii="GHEA Grapalat" w:hAnsi="GHEA Grapalat" w:cs="Sylfaen"/>
          <w:sz w:val="20"/>
          <w:szCs w:val="24"/>
          <w:lang w:eastAsia="en-US"/>
        </w:rPr>
        <w:t>ժամկետում</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w:t>
      </w:r>
      <w:r w:rsidRPr="005E1F72">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հաստատվող</w:t>
      </w:r>
      <w:proofErr w:type="spellEnd"/>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F4E0399" w:rsidR="003E7941"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C96A1C">
        <w:rPr>
          <w:rFonts w:ascii="GHEA Grapalat" w:hAnsi="GHEA Grapalat" w:cs="Sylfaen"/>
          <w:b/>
          <w:bCs/>
          <w:lang w:val="es-ES"/>
        </w:rPr>
        <w:t>«</w:t>
      </w:r>
      <w:r w:rsidR="00056A59" w:rsidRPr="00C96A1C">
        <w:rPr>
          <w:rFonts w:ascii="GHEA Grapalat" w:hAnsi="GHEA Grapalat" w:cs="Sylfaen"/>
          <w:b/>
          <w:bCs/>
          <w:lang w:val="hy-AM"/>
        </w:rPr>
        <w:t>10</w:t>
      </w:r>
      <w:r w:rsidRPr="00C96A1C">
        <w:rPr>
          <w:rFonts w:ascii="GHEA Grapalat" w:hAnsi="GHEA Grapalat" w:cs="Sylfaen"/>
          <w:b/>
          <w:bCs/>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273E27">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վրա</w:t>
      </w:r>
      <w:r w:rsidR="00096865" w:rsidRPr="005E1F72">
        <w:rPr>
          <w:rFonts w:ascii="GHEA Grapalat" w:hAnsi="GHEA Grapalat" w:cs="Sylfaen"/>
          <w:sz w:val="20"/>
          <w:lang w:val="af-ZA"/>
        </w:rPr>
        <w:t xml:space="preserve">` </w:t>
      </w:r>
      <w:r w:rsidRPr="00273E27">
        <w:rPr>
          <w:rFonts w:ascii="GHEA Grapalat" w:hAnsi="GHEA Grapalat" w:cs="Sylfaen"/>
          <w:sz w:val="20"/>
          <w:lang w:val="hy-AM"/>
        </w:rPr>
        <w:t>պ</w:t>
      </w:r>
      <w:r w:rsidR="00096865" w:rsidRPr="00273E27">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273E27">
        <w:rPr>
          <w:rFonts w:ascii="GHEA Grapalat" w:hAnsi="GHEA Grapalat" w:cs="Sylfaen"/>
          <w:sz w:val="20"/>
          <w:lang w:val="hy-AM"/>
        </w:rPr>
        <w:t>կողմից</w:t>
      </w:r>
      <w:r w:rsidR="004D5671" w:rsidRPr="00273E27">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w:t>
      </w:r>
      <w:r w:rsidR="0005035B" w:rsidRPr="00F6799D">
        <w:rPr>
          <w:rFonts w:ascii="GHEA Grapalat" w:hAnsi="GHEA Grapalat" w:cs="Sylfaen"/>
          <w:sz w:val="20"/>
          <w:lang w:val="af-ZA"/>
        </w:rPr>
        <w:lastRenderedPageBreak/>
        <w:t xml:space="preserve">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proofErr w:type="spellStart"/>
      <w:r w:rsidR="0005035B" w:rsidRPr="00F6799D">
        <w:rPr>
          <w:rFonts w:ascii="GHEA Grapalat" w:hAnsi="GHEA Grapalat" w:cs="Sylfaen"/>
          <w:sz w:val="20"/>
        </w:rPr>
        <w:t>են</w:t>
      </w:r>
      <w:proofErr w:type="spellEnd"/>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proofErr w:type="spellStart"/>
      <w:r w:rsidR="00491A74" w:rsidRPr="007E2C83">
        <w:rPr>
          <w:rFonts w:ascii="GHEA Grapalat" w:hAnsi="GHEA Grapalat" w:cs="Sylfaen"/>
          <w:sz w:val="20"/>
        </w:rPr>
        <w:t>ապահովում</w:t>
      </w:r>
      <w:proofErr w:type="spellEnd"/>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2B5BAF0F"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հաստատմանը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հաջորդող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աշխատանքային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օրը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ուղեկցող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գրությամբ</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տրամադրվում</w:t>
      </w:r>
      <w:proofErr w:type="spellEnd"/>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ընտրված</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մասնակցին</w:t>
      </w:r>
      <w:proofErr w:type="spellEnd"/>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4E3DB9E5"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proofErr w:type="spellStart"/>
      <w:r w:rsidR="0074145B">
        <w:rPr>
          <w:rFonts w:ascii="GHEA Grapalat" w:hAnsi="GHEA Grapalat" w:cs="Sylfaen"/>
          <w:sz w:val="20"/>
        </w:rPr>
        <w:t>Որակավորման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ապահովման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չափը</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հավասար</w:t>
      </w:r>
      <w:proofErr w:type="spellEnd"/>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sidRPr="0022771F">
        <w:rPr>
          <w:rFonts w:ascii="GHEA Grapalat" w:hAnsi="GHEA Grapalat" w:cs="Sylfaen"/>
          <w:sz w:val="20"/>
          <w:lang w:val="hy-AM"/>
        </w:rPr>
        <w:t>սույն ընթացակարգի շրջանակում գնվելիք աշխատանքների</w:t>
      </w:r>
      <w:r w:rsidR="00491A74" w:rsidRPr="005435B8">
        <w:rPr>
          <w:rFonts w:ascii="GHEA Grapalat" w:hAnsi="GHEA Grapalat" w:cs="Sylfaen"/>
          <w:b/>
          <w:bCs/>
          <w:sz w:val="20"/>
          <w:lang w:val="hy-AM"/>
        </w:rPr>
        <w:t xml:space="preserve"> գնման գնի</w:t>
      </w:r>
      <w:r w:rsidR="0074145B" w:rsidRPr="005435B8">
        <w:rPr>
          <w:rFonts w:ascii="GHEA Grapalat" w:hAnsi="GHEA Grapalat" w:cs="Sylfaen"/>
          <w:b/>
          <w:bCs/>
          <w:sz w:val="20"/>
          <w:lang w:val="af-ZA"/>
        </w:rPr>
        <w:t xml:space="preserve"> </w:t>
      </w:r>
      <w:r w:rsidR="008B62FE">
        <w:rPr>
          <w:rFonts w:ascii="GHEA Grapalat" w:hAnsi="GHEA Grapalat" w:cs="Sylfaen"/>
          <w:b/>
          <w:bCs/>
          <w:sz w:val="20"/>
          <w:lang w:val="hy-AM"/>
        </w:rPr>
        <w:t>15</w:t>
      </w:r>
      <w:r w:rsidR="00EC4497" w:rsidRPr="005435B8">
        <w:rPr>
          <w:rFonts w:ascii="GHEA Grapalat" w:hAnsi="GHEA Grapalat" w:cs="Sylfaen"/>
          <w:b/>
          <w:bCs/>
          <w:sz w:val="20"/>
          <w:lang w:val="hy-AM"/>
        </w:rPr>
        <w:t xml:space="preserve"> տոկոսին</w:t>
      </w:r>
      <w:r w:rsidR="0074145B" w:rsidRPr="005435B8">
        <w:rPr>
          <w:rFonts w:ascii="GHEA Grapalat" w:hAnsi="GHEA Grapalat" w:cs="Sylfaen"/>
          <w:b/>
          <w:bCs/>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proofErr w:type="spellStart"/>
      <w:r w:rsidR="00EF104D" w:rsidRPr="00F566BF">
        <w:rPr>
          <w:rFonts w:ascii="GHEA Grapalat" w:hAnsi="GHEA Grapalat" w:cs="Sylfaen"/>
          <w:sz w:val="20"/>
        </w:rPr>
        <w:t>Որակավորման</w:t>
      </w:r>
      <w:proofErr w:type="spellEnd"/>
      <w:r w:rsidR="00EF104D" w:rsidRPr="00F566BF">
        <w:rPr>
          <w:rFonts w:ascii="GHEA Grapalat" w:hAnsi="GHEA Grapalat" w:cs="Sylfaen"/>
          <w:sz w:val="20"/>
          <w:lang w:val="af-ZA"/>
        </w:rPr>
        <w:t xml:space="preserve"> </w:t>
      </w:r>
      <w:proofErr w:type="spellStart"/>
      <w:r w:rsidR="00EF104D" w:rsidRPr="00F566BF">
        <w:rPr>
          <w:rFonts w:ascii="GHEA Grapalat" w:hAnsi="GHEA Grapalat" w:cs="Sylfaen"/>
          <w:sz w:val="20"/>
        </w:rPr>
        <w:t>ապահովումը</w:t>
      </w:r>
      <w:proofErr w:type="spellEnd"/>
      <w:r w:rsidR="00EF104D" w:rsidRPr="00F566BF">
        <w:rPr>
          <w:rFonts w:ascii="GHEA Grapalat" w:hAnsi="GHEA Grapalat" w:cs="Sylfaen"/>
          <w:sz w:val="20"/>
          <w:lang w:val="af-ZA"/>
        </w:rPr>
        <w:t xml:space="preserve"> </w:t>
      </w:r>
      <w:proofErr w:type="spellStart"/>
      <w:r w:rsidR="00EF104D" w:rsidRPr="00F566BF">
        <w:rPr>
          <w:rFonts w:ascii="GHEA Grapalat" w:hAnsi="GHEA Grapalat" w:cs="Sylfaen"/>
          <w:sz w:val="20"/>
        </w:rPr>
        <w:t>ներկայացվում</w:t>
      </w:r>
      <w:proofErr w:type="spellEnd"/>
      <w:r w:rsidR="00EF104D">
        <w:rPr>
          <w:rFonts w:ascii="GHEA Grapalat" w:hAnsi="GHEA Grapalat" w:cs="Sylfaen"/>
          <w:sz w:val="20"/>
          <w:lang w:val="hy-AM"/>
        </w:rPr>
        <w:t xml:space="preserve"> է</w:t>
      </w:r>
      <w:r w:rsidR="00EF104D" w:rsidRPr="00F566BF">
        <w:rPr>
          <w:rFonts w:ascii="GHEA Grapalat" w:hAnsi="GHEA Grapalat" w:cs="Sylfaen"/>
          <w:sz w:val="20"/>
          <w:lang w:val="af-ZA"/>
        </w:rPr>
        <w:t xml:space="preserve"> </w:t>
      </w:r>
      <w:proofErr w:type="spellStart"/>
      <w:r w:rsidR="00EF104D" w:rsidRPr="00D533CD">
        <w:rPr>
          <w:rFonts w:ascii="GHEA Grapalat" w:hAnsi="GHEA Grapalat" w:cs="Sylfaen"/>
          <w:sz w:val="20"/>
        </w:rPr>
        <w:t>տուժանքի</w:t>
      </w:r>
      <w:proofErr w:type="spellEnd"/>
      <w:r w:rsidR="00EF104D" w:rsidRPr="00915006">
        <w:rPr>
          <w:rFonts w:ascii="GHEA Grapalat" w:hAnsi="GHEA Grapalat" w:cs="Sylfaen"/>
          <w:sz w:val="20"/>
          <w:lang w:val="af-ZA"/>
        </w:rPr>
        <w:t xml:space="preserve"> (</w:t>
      </w:r>
      <w:proofErr w:type="spellStart"/>
      <w:r w:rsidR="00EF104D" w:rsidRPr="00B01C80">
        <w:rPr>
          <w:rFonts w:ascii="GHEA Grapalat" w:hAnsi="GHEA Grapalat" w:cs="Sylfaen"/>
          <w:sz w:val="20"/>
        </w:rPr>
        <w:t>հավելված</w:t>
      </w:r>
      <w:proofErr w:type="spellEnd"/>
      <w:r w:rsidR="00EF104D" w:rsidRPr="00915006">
        <w:rPr>
          <w:rFonts w:ascii="GHEA Grapalat" w:hAnsi="GHEA Grapalat" w:cs="Sylfaen"/>
          <w:sz w:val="20"/>
          <w:lang w:val="af-ZA"/>
        </w:rPr>
        <w:t xml:space="preserve"> 4</w:t>
      </w:r>
      <w:r w:rsidR="00EF104D" w:rsidRPr="00915006">
        <w:rPr>
          <w:rFonts w:ascii="Cambria Math" w:hAnsi="Cambria Math" w:cs="Cambria Math"/>
          <w:sz w:val="20"/>
          <w:lang w:val="af-ZA"/>
        </w:rPr>
        <w:t>․</w:t>
      </w:r>
      <w:r w:rsidR="00EF104D" w:rsidRPr="00915006">
        <w:rPr>
          <w:rFonts w:ascii="GHEA Grapalat" w:hAnsi="GHEA Grapalat" w:cs="Sylfaen"/>
          <w:sz w:val="20"/>
          <w:lang w:val="af-ZA"/>
        </w:rPr>
        <w:t xml:space="preserve">2)  </w:t>
      </w:r>
      <w:proofErr w:type="spellStart"/>
      <w:r w:rsidR="00EF104D" w:rsidRPr="00D533CD">
        <w:rPr>
          <w:rFonts w:ascii="GHEA Grapalat" w:hAnsi="GHEA Grapalat" w:cs="Sylfaen"/>
          <w:sz w:val="20"/>
        </w:rPr>
        <w:t>կամ</w:t>
      </w:r>
      <w:proofErr w:type="spellEnd"/>
      <w:r w:rsidR="00EF104D" w:rsidRPr="00915006">
        <w:rPr>
          <w:rFonts w:ascii="GHEA Grapalat" w:hAnsi="GHEA Grapalat" w:cs="Sylfaen"/>
          <w:sz w:val="20"/>
          <w:lang w:val="af-ZA"/>
        </w:rPr>
        <w:t xml:space="preserve"> </w:t>
      </w:r>
      <w:proofErr w:type="spellStart"/>
      <w:r w:rsidR="00EF104D" w:rsidRPr="00D533CD">
        <w:rPr>
          <w:rFonts w:ascii="GHEA Grapalat" w:hAnsi="GHEA Grapalat" w:cs="Sylfaen"/>
          <w:sz w:val="20"/>
        </w:rPr>
        <w:t>կանխիկ</w:t>
      </w:r>
      <w:proofErr w:type="spellEnd"/>
      <w:r w:rsidR="00EF104D" w:rsidRPr="00915006">
        <w:rPr>
          <w:rFonts w:ascii="GHEA Grapalat" w:hAnsi="GHEA Grapalat" w:cs="Sylfaen"/>
          <w:sz w:val="20"/>
          <w:lang w:val="af-ZA"/>
        </w:rPr>
        <w:t xml:space="preserve"> </w:t>
      </w:r>
      <w:proofErr w:type="spellStart"/>
      <w:r w:rsidR="00EF104D" w:rsidRPr="00D533CD">
        <w:rPr>
          <w:rFonts w:ascii="GHEA Grapalat" w:hAnsi="GHEA Grapalat" w:cs="Sylfaen"/>
          <w:sz w:val="20"/>
        </w:rPr>
        <w:t>փողի</w:t>
      </w:r>
      <w:proofErr w:type="spellEnd"/>
      <w:r w:rsidR="00EF104D" w:rsidRPr="00915006">
        <w:rPr>
          <w:rFonts w:ascii="GHEA Grapalat" w:hAnsi="GHEA Grapalat" w:cs="Sylfaen"/>
          <w:sz w:val="20"/>
          <w:lang w:val="af-ZA"/>
        </w:rPr>
        <w:t xml:space="preserve">, </w:t>
      </w:r>
      <w:proofErr w:type="spellStart"/>
      <w:r w:rsidR="00EF104D" w:rsidRPr="00D533CD">
        <w:rPr>
          <w:rFonts w:ascii="GHEA Grapalat" w:hAnsi="GHEA Grapalat" w:cs="Sylfaen"/>
          <w:sz w:val="20"/>
        </w:rPr>
        <w:t>կամ</w:t>
      </w:r>
      <w:proofErr w:type="spellEnd"/>
      <w:r w:rsidR="00EF104D" w:rsidRPr="00915006">
        <w:rPr>
          <w:rFonts w:ascii="GHEA Grapalat" w:hAnsi="GHEA Grapalat" w:cs="Sylfaen"/>
          <w:sz w:val="20"/>
          <w:lang w:val="af-ZA"/>
        </w:rPr>
        <w:t xml:space="preserve"> </w:t>
      </w:r>
      <w:proofErr w:type="spellStart"/>
      <w:r w:rsidR="00EF104D" w:rsidRPr="00D533CD">
        <w:rPr>
          <w:rFonts w:ascii="GHEA Grapalat" w:hAnsi="GHEA Grapalat" w:cs="Sylfaen"/>
          <w:sz w:val="20"/>
        </w:rPr>
        <w:t>բանկերի</w:t>
      </w:r>
      <w:proofErr w:type="spellEnd"/>
      <w:r w:rsidR="00EF104D" w:rsidRPr="00915006">
        <w:rPr>
          <w:rFonts w:ascii="GHEA Grapalat" w:hAnsi="GHEA Grapalat" w:cs="Sylfaen"/>
          <w:sz w:val="20"/>
          <w:lang w:val="af-ZA"/>
        </w:rPr>
        <w:t xml:space="preserve"> </w:t>
      </w:r>
      <w:proofErr w:type="spellStart"/>
      <w:r w:rsidR="00EF104D" w:rsidRPr="00D533CD">
        <w:rPr>
          <w:rFonts w:ascii="GHEA Grapalat" w:hAnsi="GHEA Grapalat" w:cs="Sylfaen"/>
          <w:sz w:val="20"/>
        </w:rPr>
        <w:t>կողմից</w:t>
      </w:r>
      <w:proofErr w:type="spellEnd"/>
      <w:r w:rsidR="00EF104D" w:rsidRPr="00915006">
        <w:rPr>
          <w:rFonts w:ascii="GHEA Grapalat" w:hAnsi="GHEA Grapalat" w:cs="Sylfaen"/>
          <w:sz w:val="20"/>
          <w:lang w:val="af-ZA"/>
        </w:rPr>
        <w:t xml:space="preserve"> </w:t>
      </w:r>
      <w:proofErr w:type="spellStart"/>
      <w:r w:rsidR="00EF104D" w:rsidRPr="00D533CD">
        <w:rPr>
          <w:rFonts w:ascii="GHEA Grapalat" w:hAnsi="GHEA Grapalat" w:cs="Sylfaen"/>
          <w:sz w:val="20"/>
        </w:rPr>
        <w:t>տրամադրված</w:t>
      </w:r>
      <w:proofErr w:type="spellEnd"/>
      <w:r w:rsidR="00EF104D" w:rsidRPr="00915006">
        <w:rPr>
          <w:rFonts w:ascii="GHEA Grapalat" w:hAnsi="GHEA Grapalat" w:cs="Sylfaen"/>
          <w:sz w:val="20"/>
          <w:lang w:val="af-ZA"/>
        </w:rPr>
        <w:t xml:space="preserve"> </w:t>
      </w:r>
      <w:proofErr w:type="spellStart"/>
      <w:r w:rsidR="00EF104D" w:rsidRPr="00D533CD">
        <w:rPr>
          <w:rFonts w:ascii="GHEA Grapalat" w:hAnsi="GHEA Grapalat" w:cs="Sylfaen"/>
          <w:sz w:val="20"/>
        </w:rPr>
        <w:t>երաշխիքների</w:t>
      </w:r>
      <w:proofErr w:type="spellEnd"/>
      <w:r w:rsidR="00EF104D" w:rsidRPr="00915006">
        <w:rPr>
          <w:rFonts w:ascii="GHEA Grapalat" w:hAnsi="GHEA Grapalat" w:cs="Sylfaen"/>
          <w:sz w:val="20"/>
          <w:lang w:val="af-ZA"/>
        </w:rPr>
        <w:t xml:space="preserve"> </w:t>
      </w:r>
      <w:proofErr w:type="spellStart"/>
      <w:r w:rsidR="00EF104D" w:rsidRPr="00D533CD">
        <w:rPr>
          <w:rFonts w:ascii="GHEA Grapalat" w:hAnsi="GHEA Grapalat" w:cs="Sylfaen"/>
          <w:sz w:val="20"/>
        </w:rPr>
        <w:t>ձևով</w:t>
      </w:r>
      <w:proofErr w:type="spellEnd"/>
      <w:r w:rsidR="006F77D7" w:rsidRPr="00F5285F">
        <w:rPr>
          <w:rFonts w:ascii="GHEA Grapalat" w:hAnsi="GHEA Grapalat" w:cs="Sylfaen"/>
          <w:sz w:val="20"/>
        </w:rPr>
        <w:t>։</w:t>
      </w:r>
      <w:r w:rsidR="000212A8"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Ընդ</w:t>
      </w:r>
      <w:proofErr w:type="spellEnd"/>
      <w:r w:rsidR="00E76EDE"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որում</w:t>
      </w:r>
      <w:proofErr w:type="spellEnd"/>
      <w:r w:rsidR="00E76EDE"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ապահովումը</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պետք</w:t>
      </w:r>
      <w:proofErr w:type="spellEnd"/>
      <w:r w:rsidR="00DF68A6" w:rsidRPr="00672968">
        <w:rPr>
          <w:rFonts w:ascii="GHEA Grapalat" w:hAnsi="GHEA Grapalat" w:cs="Sylfaen"/>
          <w:sz w:val="20"/>
          <w:lang w:val="af-ZA"/>
        </w:rPr>
        <w:t xml:space="preserve"> </w:t>
      </w:r>
      <w:r w:rsidR="00DF68A6">
        <w:rPr>
          <w:rFonts w:ascii="GHEA Grapalat" w:hAnsi="GHEA Grapalat" w:cs="Sylfaen"/>
          <w:sz w:val="20"/>
        </w:rPr>
        <w:t>է</w:t>
      </w:r>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վավեր</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լինի</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առնվազն</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մինչև</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պայմանագրի</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կատարման</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արդյունքը</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պատվիրատուից</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կողմից</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ամբողջական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ընդունվելու</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օրվան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հաջորդող</w:t>
      </w:r>
      <w:proofErr w:type="spellEnd"/>
      <w:r w:rsidR="00DF68A6" w:rsidRPr="001C336A">
        <w:rPr>
          <w:rFonts w:ascii="GHEA Grapalat" w:hAnsi="GHEA Grapalat" w:cs="Sylfaen"/>
          <w:sz w:val="20"/>
          <w:lang w:val="af-ZA"/>
        </w:rPr>
        <w:t xml:space="preserve"> </w:t>
      </w:r>
      <w:r w:rsidR="00056A59">
        <w:rPr>
          <w:rFonts w:ascii="GHEA Grapalat" w:hAnsi="GHEA Grapalat" w:cs="Sylfaen"/>
          <w:sz w:val="20"/>
          <w:lang w:val="hy-AM"/>
        </w:rPr>
        <w:t>9</w:t>
      </w:r>
      <w:r w:rsidR="00CF12EE" w:rsidRPr="001C336A">
        <w:rPr>
          <w:rFonts w:ascii="GHEA Grapalat" w:hAnsi="GHEA Grapalat" w:cs="Sylfaen"/>
          <w:sz w:val="20"/>
          <w:lang w:val="af-ZA"/>
        </w:rPr>
        <w:t>0</w:t>
      </w:r>
      <w:r w:rsidR="00DF68A6" w:rsidRPr="001C336A">
        <w:rPr>
          <w:rFonts w:ascii="GHEA Grapalat" w:hAnsi="GHEA Grapalat" w:cs="Sylfaen"/>
          <w:sz w:val="20"/>
          <w:lang w:val="af-ZA"/>
        </w:rPr>
        <w:t>-</w:t>
      </w:r>
      <w:proofErr w:type="spellStart"/>
      <w:r w:rsidR="00DF68A6">
        <w:rPr>
          <w:rFonts w:ascii="GHEA Grapalat" w:hAnsi="GHEA Grapalat" w:cs="Sylfaen"/>
          <w:sz w:val="20"/>
        </w:rPr>
        <w:t>րդ</w:t>
      </w:r>
      <w:proofErr w:type="spellEnd"/>
      <w:r w:rsidR="00DF68A6" w:rsidRPr="001C336A">
        <w:rPr>
          <w:rFonts w:ascii="GHEA Grapalat" w:hAnsi="GHEA Grapalat" w:cs="Sylfaen"/>
          <w:sz w:val="20"/>
          <w:lang w:val="af-ZA"/>
        </w:rPr>
        <w:t xml:space="preserve"> </w:t>
      </w:r>
      <w:proofErr w:type="spellStart"/>
      <w:r w:rsidR="00A558B9">
        <w:rPr>
          <w:rFonts w:ascii="GHEA Grapalat" w:hAnsi="GHEA Grapalat" w:cs="Sylfaen"/>
          <w:sz w:val="20"/>
        </w:rPr>
        <w:t>աշխատանքային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օրը</w:t>
      </w:r>
      <w:proofErr w:type="spellEnd"/>
      <w:r w:rsidR="00DF68A6" w:rsidRPr="001C336A">
        <w:rPr>
          <w:rFonts w:ascii="GHEA Grapalat" w:hAnsi="GHEA Grapalat" w:cs="Sylfaen"/>
          <w:sz w:val="20"/>
          <w:lang w:val="af-ZA"/>
        </w:rPr>
        <w:t xml:space="preserve"> </w:t>
      </w:r>
      <w:proofErr w:type="spellStart"/>
      <w:r w:rsidR="00F96621" w:rsidRPr="00AF27D0">
        <w:rPr>
          <w:rFonts w:ascii="GHEA Grapalat" w:hAnsi="GHEA Grapalat" w:cs="Arial"/>
          <w:sz w:val="20"/>
        </w:rPr>
        <w:t>ներառյալ</w:t>
      </w:r>
      <w:proofErr w:type="spellEnd"/>
      <w:r w:rsidR="000212A8">
        <w:rPr>
          <w:rStyle w:val="FootnoteReference"/>
          <w:rFonts w:ascii="GHEA Grapalat" w:hAnsi="GHEA Grapalat" w:cs="Arial"/>
          <w:sz w:val="20"/>
        </w:rPr>
        <w:footnoteReference w:id="6"/>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7A52B55F"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lastRenderedPageBreak/>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5009E5" w:rsidRPr="005009E5">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523BC13" w14:textId="77777777" w:rsidR="00775810" w:rsidRDefault="00775810" w:rsidP="00775810">
      <w:pPr>
        <w:ind w:firstLine="567"/>
        <w:contextualSpacing/>
        <w:jc w:val="both"/>
        <w:rPr>
          <w:rFonts w:ascii="GHEA Grapalat" w:hAnsi="GHEA Grapalat" w:cs="Arial"/>
          <w:sz w:val="20"/>
          <w:lang w:val="hy-AM"/>
        </w:rPr>
      </w:pPr>
      <w:r w:rsidRPr="00D85759">
        <w:rPr>
          <w:rFonts w:ascii="GHEA Grapalat" w:hAnsi="GHEA Grapalat" w:cs="Arial"/>
          <w:sz w:val="20"/>
          <w:lang w:val="hy-AM"/>
        </w:rPr>
        <w:t xml:space="preserve">Եթե </w:t>
      </w:r>
      <w:r>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Pr="00D85759">
        <w:rPr>
          <w:rFonts w:ascii="GHEA Grapalat" w:hAnsi="GHEA Grapalat" w:cs="Arial"/>
          <w:sz w:val="20"/>
          <w:lang w:val="hy-AM"/>
        </w:rPr>
        <w:t>, ապա</w:t>
      </w:r>
      <w:r>
        <w:rPr>
          <w:rFonts w:ascii="GHEA Grapalat" w:hAnsi="GHEA Grapalat" w:cs="Arial"/>
          <w:sz w:val="20"/>
          <w:lang w:val="hy-AM"/>
        </w:rPr>
        <w:t xml:space="preserve"> յուրաքանչյուր փուլի արդյունքը պատվիրատուի կողմից ընդունվելուց հետո </w:t>
      </w:r>
      <w:r w:rsidRPr="00D85759">
        <w:rPr>
          <w:rFonts w:ascii="GHEA Grapalat" w:hAnsi="GHEA Grapalat" w:cs="Arial"/>
          <w:sz w:val="20"/>
          <w:lang w:val="hy-AM"/>
        </w:rPr>
        <w:t xml:space="preserve">որակավորման </w:t>
      </w:r>
      <w:r>
        <w:rPr>
          <w:rFonts w:ascii="GHEA Grapalat" w:hAnsi="GHEA Grapalat" w:cs="Arial"/>
          <w:sz w:val="20"/>
          <w:lang w:val="hy-AM"/>
        </w:rPr>
        <w:t>ապահովման գումարը նվազեցվում է</w:t>
      </w:r>
      <w:r w:rsidR="0033399B">
        <w:rPr>
          <w:rFonts w:ascii="GHEA Grapalat" w:hAnsi="GHEA Grapalat" w:cs="Arial"/>
          <w:sz w:val="20"/>
          <w:lang w:val="hy-AM"/>
        </w:rPr>
        <w:t xml:space="preserve"> </w:t>
      </w:r>
      <w:r w:rsidR="0033399B" w:rsidRPr="00D533CD">
        <w:rPr>
          <w:rFonts w:ascii="GHEA Grapalat" w:hAnsi="GHEA Grapalat" w:cs="Arial"/>
          <w:sz w:val="20"/>
          <w:lang w:val="hy-AM"/>
        </w:rPr>
        <w:t>այդ փուլի գումարի նկատմամբ հաշվարկված համամասնությամբ</w:t>
      </w:r>
      <w:r w:rsidR="0033399B">
        <w:rPr>
          <w:rFonts w:ascii="GHEA Grapalat" w:hAnsi="GHEA Grapalat" w:cs="Arial"/>
          <w:sz w:val="20"/>
          <w:lang w:val="hy-AM"/>
        </w:rPr>
        <w:t>։</w:t>
      </w:r>
      <w:r>
        <w:rPr>
          <w:rFonts w:ascii="GHEA Grapalat" w:hAnsi="GHEA Grapalat" w:cs="Arial"/>
          <w:sz w:val="20"/>
          <w:lang w:val="hy-AM"/>
        </w:rPr>
        <w:t xml:space="preserve">  </w:t>
      </w:r>
    </w:p>
    <w:p w14:paraId="16F2E8A4" w14:textId="25659BF3" w:rsidR="00775810" w:rsidRPr="00C46CF1" w:rsidRDefault="00D4097A" w:rsidP="00775810">
      <w:pPr>
        <w:ind w:firstLine="567"/>
        <w:jc w:val="both"/>
        <w:rPr>
          <w:rFonts w:ascii="GHEA Grapalat" w:hAnsi="GHEA Grapalat" w:cs="Arial"/>
          <w:sz w:val="20"/>
          <w:lang w:val="hy-AM"/>
        </w:rPr>
      </w:pPr>
      <w:r w:rsidRPr="00C46CF1">
        <w:rPr>
          <w:rFonts w:ascii="GHEA Grapalat" w:hAnsi="GHEA Grapalat" w:cs="Arial"/>
          <w:sz w:val="20"/>
          <w:lang w:val="hy-AM"/>
        </w:rPr>
        <w:t>Բանկային ե</w:t>
      </w:r>
      <w:r w:rsidR="00775810" w:rsidRPr="00C46CF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1C336A" w:rsidRPr="00C46CF1">
        <w:rPr>
          <w:rFonts w:ascii="GHEA Grapalat" w:hAnsi="GHEA Grapalat" w:cs="Arial"/>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7"/>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7CFF0E2" w:rsidR="00281740" w:rsidRPr="001C336A"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w:t>
      </w:r>
      <w:r w:rsidR="006F77D7" w:rsidRPr="001C336A">
        <w:rPr>
          <w:rFonts w:ascii="GHEA Grapalat" w:hAnsi="GHEA Grapalat" w:cs="Sylfaen"/>
          <w:sz w:val="20"/>
          <w:lang w:val="hy-AM"/>
        </w:rPr>
        <w:t>Պայմանագրի ապահովումը ներկայացվում է</w:t>
      </w:r>
      <w:r w:rsidR="00A71923">
        <w:rPr>
          <w:rFonts w:ascii="GHEA Grapalat" w:hAnsi="GHEA Grapalat" w:cs="Sylfaen"/>
          <w:sz w:val="20"/>
          <w:lang w:val="hy-AM"/>
        </w:rPr>
        <w:t xml:space="preserve"> </w:t>
      </w:r>
      <w:r w:rsidR="006F77D7" w:rsidRPr="00B038E9">
        <w:rPr>
          <w:rFonts w:ascii="GHEA Grapalat" w:hAnsi="GHEA Grapalat" w:cs="Sylfaen"/>
          <w:i/>
          <w:sz w:val="16"/>
          <w:szCs w:val="16"/>
          <w:lang w:val="hy-AM"/>
        </w:rPr>
        <w:t xml:space="preserve"> </w:t>
      </w:r>
      <w:r w:rsidR="006F77D7" w:rsidRPr="00E41674">
        <w:rPr>
          <w:rFonts w:ascii="GHEA Grapalat" w:hAnsi="GHEA Grapalat" w:cs="Sylfaen"/>
          <w:sz w:val="20"/>
          <w:lang w:val="hy-AM"/>
        </w:rPr>
        <w:t>բանկային</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երաշխիքի</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կամ</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կանխիկ</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փողի</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ձևով</w:t>
      </w:r>
      <w:r w:rsidR="00501A05" w:rsidRPr="001C336A">
        <w:rPr>
          <w:rFonts w:ascii="GHEA Grapalat" w:hAnsi="GHEA Grapalat" w:cs="Sylfaen"/>
          <w:sz w:val="20"/>
          <w:lang w:val="hy-AM"/>
        </w:rPr>
        <w:t>:</w:t>
      </w:r>
      <w:r w:rsidR="001C336A" w:rsidRPr="004B2068">
        <w:rPr>
          <w:rFonts w:ascii="GHEA Grapalat" w:hAnsi="GHEA Grapalat" w:cs="Sylfaen"/>
          <w:sz w:val="20"/>
          <w:vertAlign w:val="superscript"/>
          <w:lang w:val="hy-AM"/>
        </w:rPr>
        <w:t>14</w:t>
      </w:r>
    </w:p>
    <w:p w14:paraId="0498C491" w14:textId="77777777" w:rsidR="00D4097A" w:rsidRPr="00124CC4" w:rsidRDefault="00F562EA" w:rsidP="008B03EE">
      <w:pPr>
        <w:shd w:val="clear" w:color="auto" w:fill="FFFFFF"/>
        <w:ind w:firstLine="375"/>
        <w:jc w:val="both"/>
        <w:rPr>
          <w:rFonts w:ascii="GHEA Grapalat" w:hAnsi="GHEA Grapalat"/>
          <w:color w:val="000000"/>
          <w:lang w:val="hy-AM"/>
        </w:rPr>
      </w:pPr>
      <w:r w:rsidRPr="0094087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Pr>
          <w:rFonts w:ascii="GHEA Grapalat" w:hAnsi="GHEA Grapalat" w:cs="Sylfaen"/>
          <w:sz w:val="20"/>
          <w:lang w:val="hy-AM"/>
        </w:rPr>
        <w:t>:</w:t>
      </w:r>
      <w:r w:rsidR="00D4097A" w:rsidRPr="00124CC4">
        <w:rPr>
          <w:rFonts w:ascii="GHEA Grapalat" w:hAnsi="GHEA Grapalat"/>
          <w:color w:val="000000"/>
          <w:lang w:val="hy-AM"/>
        </w:rPr>
        <w:t xml:space="preserve"> </w:t>
      </w:r>
    </w:p>
    <w:p w14:paraId="6141ED27" w14:textId="7A0A2425" w:rsidR="00281740" w:rsidRDefault="00281740" w:rsidP="00281740">
      <w:pPr>
        <w:ind w:firstLine="567"/>
        <w:jc w:val="both"/>
        <w:rPr>
          <w:rFonts w:ascii="GHEA Grapalat" w:hAnsi="GHEA Grapalat"/>
          <w:sz w:val="20"/>
          <w:szCs w:val="20"/>
          <w:lang w:val="hy-AM"/>
        </w:rPr>
      </w:pPr>
      <w:r w:rsidRPr="009D2415">
        <w:rPr>
          <w:rFonts w:ascii="GHEA Grapalat" w:hAnsi="GHEA Grapalat" w:cs="Sylfaen"/>
          <w:sz w:val="20"/>
          <w:lang w:val="hy-AM"/>
        </w:rPr>
        <w:t xml:space="preserve">Պայմանագրի ապահովումը պետք է վավեր լինի </w:t>
      </w:r>
      <w:r w:rsidRPr="004648BD">
        <w:rPr>
          <w:rFonts w:ascii="GHEA Grapalat" w:hAnsi="GHEA Grapalat" w:cs="Sylfaen"/>
          <w:sz w:val="20"/>
          <w:lang w:val="hy-AM"/>
        </w:rPr>
        <w:t xml:space="preserve">առնվազն մինչև կնքվելիք պայմանագրով սահմանվող պարտավորությունների </w:t>
      </w:r>
      <w:r w:rsidR="00410FAF" w:rsidRPr="004B2068">
        <w:rPr>
          <w:rFonts w:ascii="GHEA Grapalat" w:hAnsi="GHEA Grapalat" w:cs="Sylfaen"/>
          <w:sz w:val="20"/>
          <w:lang w:val="hy-AM"/>
        </w:rPr>
        <w:t xml:space="preserve">ամբողջական կատարման վերջին օրվան հաջորդող </w:t>
      </w:r>
      <w:r w:rsidR="00E41674">
        <w:rPr>
          <w:rFonts w:ascii="GHEA Grapalat" w:hAnsi="GHEA Grapalat" w:cs="Sylfaen"/>
          <w:sz w:val="20"/>
          <w:lang w:val="hy-AM"/>
        </w:rPr>
        <w:t>9</w:t>
      </w:r>
      <w:r w:rsidR="00E41674" w:rsidRPr="001C336A">
        <w:rPr>
          <w:rFonts w:ascii="GHEA Grapalat" w:hAnsi="GHEA Grapalat" w:cs="Sylfaen"/>
          <w:sz w:val="20"/>
          <w:lang w:val="af-ZA"/>
        </w:rPr>
        <w:t>0-</w:t>
      </w:r>
      <w:r w:rsidR="00E41674" w:rsidRPr="00E41674">
        <w:rPr>
          <w:rFonts w:ascii="GHEA Grapalat" w:hAnsi="GHEA Grapalat" w:cs="Sylfaen"/>
          <w:sz w:val="20"/>
          <w:lang w:val="hy-AM"/>
        </w:rPr>
        <w:t>րդ</w:t>
      </w:r>
      <w:r w:rsidR="00E41674" w:rsidRPr="001C336A">
        <w:rPr>
          <w:rFonts w:ascii="GHEA Grapalat" w:hAnsi="GHEA Grapalat" w:cs="Sylfaen"/>
          <w:sz w:val="20"/>
          <w:lang w:val="af-ZA"/>
        </w:rPr>
        <w:t xml:space="preserve"> </w:t>
      </w:r>
      <w:r w:rsidR="00E41674" w:rsidRPr="00E41674">
        <w:rPr>
          <w:rFonts w:ascii="GHEA Grapalat" w:hAnsi="GHEA Grapalat" w:cs="Sylfaen"/>
          <w:sz w:val="20"/>
          <w:lang w:val="hy-AM"/>
        </w:rPr>
        <w:t>աշխատանքային</w:t>
      </w:r>
      <w:r w:rsidR="00E41674" w:rsidRPr="001C336A">
        <w:rPr>
          <w:rFonts w:ascii="GHEA Grapalat" w:hAnsi="GHEA Grapalat" w:cs="Sylfaen"/>
          <w:sz w:val="20"/>
          <w:lang w:val="af-ZA"/>
        </w:rPr>
        <w:t xml:space="preserve"> </w:t>
      </w:r>
      <w:r w:rsidR="00E41674" w:rsidRPr="00E41674">
        <w:rPr>
          <w:rFonts w:ascii="GHEA Grapalat" w:hAnsi="GHEA Grapalat" w:cs="Sylfaen"/>
          <w:sz w:val="20"/>
          <w:lang w:val="hy-AM"/>
        </w:rPr>
        <w:t>օրը</w:t>
      </w:r>
      <w:r w:rsidR="00E41674" w:rsidRPr="001C336A">
        <w:rPr>
          <w:rFonts w:ascii="GHEA Grapalat" w:hAnsi="GHEA Grapalat" w:cs="Sylfaen"/>
          <w:sz w:val="20"/>
          <w:lang w:val="af-ZA"/>
        </w:rPr>
        <w:t xml:space="preserve"> </w:t>
      </w:r>
      <w:r w:rsidR="00E41674" w:rsidRPr="00E41674">
        <w:rPr>
          <w:rFonts w:ascii="GHEA Grapalat" w:hAnsi="GHEA Grapalat" w:cs="Arial"/>
          <w:sz w:val="20"/>
          <w:lang w:val="hy-AM"/>
        </w:rPr>
        <w:t>ներառյալ</w:t>
      </w:r>
      <w:r w:rsidRPr="00AD6D6A">
        <w:rPr>
          <w:rFonts w:ascii="GHEA Grapalat" w:hAnsi="GHEA Grapalat" w:cs="Sylfaen"/>
          <w:sz w:val="20"/>
          <w:lang w:val="hy-AM"/>
        </w:rPr>
        <w:t>:</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622C40" w:rsidRDefault="00281740" w:rsidP="00F96621">
      <w:pPr>
        <w:ind w:firstLine="567"/>
        <w:jc w:val="both"/>
        <w:rPr>
          <w:rFonts w:ascii="GHEA Grapalat" w:hAnsi="GHEA Grapalat" w:cs="Arial"/>
          <w:b/>
          <w:bCs/>
          <w:sz w:val="20"/>
          <w:lang w:val="hy-AM"/>
        </w:rPr>
      </w:pPr>
      <w:r w:rsidRPr="00622C40">
        <w:rPr>
          <w:rFonts w:ascii="GHEA Grapalat" w:hAnsi="GHEA Grapalat" w:cs="Sylfaen"/>
          <w:b/>
          <w:bCs/>
          <w:sz w:val="20"/>
          <w:lang w:val="hy-AM"/>
        </w:rPr>
        <w:t xml:space="preserve">10.4 </w:t>
      </w:r>
      <w:r w:rsidR="00441C20" w:rsidRPr="00622C40">
        <w:rPr>
          <w:rFonts w:ascii="GHEA Grapalat" w:hAnsi="GHEA Grapalat" w:cs="Arial"/>
          <w:b/>
          <w:bCs/>
          <w:sz w:val="20"/>
          <w:lang w:val="hy-AM"/>
        </w:rPr>
        <w:t>Ե</w:t>
      </w:r>
      <w:r w:rsidR="00F96621" w:rsidRPr="00622C40">
        <w:rPr>
          <w:rFonts w:ascii="GHEA Grapalat" w:hAnsi="GHEA Grapalat" w:cs="Arial"/>
          <w:b/>
          <w:bCs/>
          <w:sz w:val="20"/>
          <w:lang w:val="hy-AM"/>
        </w:rPr>
        <w:t>թե</w:t>
      </w:r>
      <w:r w:rsidRPr="00622C40">
        <w:rPr>
          <w:rFonts w:ascii="GHEA Grapalat" w:hAnsi="GHEA Grapalat" w:cs="Arial"/>
          <w:b/>
          <w:bCs/>
          <w:sz w:val="20"/>
          <w:lang w:val="hy-AM"/>
        </w:rPr>
        <w:t xml:space="preserve"> </w:t>
      </w:r>
      <w:r w:rsidR="00F96621" w:rsidRPr="00622C40">
        <w:rPr>
          <w:rFonts w:ascii="GHEA Grapalat" w:hAnsi="GHEA Grapalat" w:cs="Arial"/>
          <w:b/>
          <w:bCs/>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22C40">
        <w:rPr>
          <w:rFonts w:ascii="GHEA Grapalat" w:hAnsi="GHEA Grapalat" w:cs="Arial"/>
          <w:b/>
          <w:bCs/>
          <w:sz w:val="20"/>
          <w:lang w:val="hy-AM"/>
        </w:rPr>
        <w:t xml:space="preserve">որակավորման և պայմանագրի ապահովումները ներկայացվում են </w:t>
      </w:r>
      <w:r w:rsidR="00F96621" w:rsidRPr="00622C40">
        <w:rPr>
          <w:rFonts w:ascii="GHEA Grapalat" w:hAnsi="GHEA Grapalat" w:cs="Arial"/>
          <w:b/>
          <w:bCs/>
          <w:sz w:val="20"/>
          <w:lang w:val="hy-AM"/>
        </w:rPr>
        <w:t>միակողմանի հաստատված հայտարարության` տուժանքի կամ կանխիկ փողի ձևով: Եթե պայմանագիրը կնքելու իրավասության առաջացման պահին</w:t>
      </w:r>
      <w:r w:rsidRPr="00622C40">
        <w:rPr>
          <w:rFonts w:ascii="GHEA Grapalat" w:hAnsi="GHEA Grapalat" w:cs="Arial"/>
          <w:b/>
          <w:bCs/>
          <w:sz w:val="20"/>
          <w:lang w:val="hy-AM"/>
        </w:rPr>
        <w:t>՝</w:t>
      </w:r>
    </w:p>
    <w:p w14:paraId="7A3BD8BC" w14:textId="73B9A67F" w:rsidR="001C336A" w:rsidRPr="00622C40" w:rsidRDefault="00F96621" w:rsidP="00EF3662">
      <w:pPr>
        <w:ind w:firstLine="567"/>
        <w:jc w:val="both"/>
        <w:rPr>
          <w:rFonts w:ascii="GHEA Grapalat" w:hAnsi="GHEA Grapalat" w:cs="Arial"/>
          <w:b/>
          <w:bCs/>
          <w:sz w:val="20"/>
          <w:lang w:val="hy-AM"/>
        </w:rPr>
      </w:pPr>
      <w:r w:rsidRPr="00622C40">
        <w:rPr>
          <w:rFonts w:ascii="GHEA Grapalat" w:hAnsi="GHEA Grapalat" w:cs="Arial"/>
          <w:b/>
          <w:bCs/>
          <w:sz w:val="20"/>
          <w:lang w:val="hy-AM"/>
        </w:rPr>
        <w:t xml:space="preserve">- </w:t>
      </w:r>
      <w:r w:rsidR="00543250" w:rsidRPr="00622C40">
        <w:rPr>
          <w:rFonts w:ascii="GHEA Grapalat" w:hAnsi="GHEA Grapalat" w:cs="Arial"/>
          <w:b/>
          <w:bCs/>
          <w:sz w:val="20"/>
          <w:lang w:val="hy-AM"/>
        </w:rPr>
        <w:t xml:space="preserve">նախատեսված ֆինանսական միջոցները գերազանցում են </w:t>
      </w:r>
      <w:r w:rsidR="0033399B" w:rsidRPr="00622C40">
        <w:rPr>
          <w:rFonts w:ascii="GHEA Grapalat" w:hAnsi="GHEA Grapalat" w:cs="Arial"/>
          <w:b/>
          <w:bCs/>
          <w:sz w:val="20"/>
          <w:lang w:val="hy-AM"/>
        </w:rPr>
        <w:t>25</w:t>
      </w:r>
      <w:r w:rsidR="00543250" w:rsidRPr="00622C40">
        <w:rPr>
          <w:rFonts w:ascii="GHEA Grapalat" w:hAnsi="GHEA Grapalat" w:cs="Arial"/>
          <w:b/>
          <w:bCs/>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622C40">
        <w:rPr>
          <w:rFonts w:ascii="GHEA Grapalat" w:hAnsi="GHEA Grapalat" w:cs="Arial"/>
          <w:b/>
          <w:bCs/>
          <w:sz w:val="20"/>
          <w:lang w:val="hy-AM"/>
        </w:rPr>
        <w:t xml:space="preserve"> և որակավորման</w:t>
      </w:r>
      <w:r w:rsidR="00543250" w:rsidRPr="00622C40">
        <w:rPr>
          <w:rFonts w:ascii="GHEA Grapalat" w:hAnsi="GHEA Grapalat" w:cs="Arial"/>
          <w:b/>
          <w:bCs/>
          <w:sz w:val="20"/>
          <w:lang w:val="hy-AM"/>
        </w:rPr>
        <w:t xml:space="preserve"> ապահովում</w:t>
      </w:r>
      <w:r w:rsidR="0033399B" w:rsidRPr="00622C40">
        <w:rPr>
          <w:rFonts w:ascii="GHEA Grapalat" w:hAnsi="GHEA Grapalat" w:cs="Arial"/>
          <w:b/>
          <w:bCs/>
          <w:sz w:val="20"/>
          <w:lang w:val="hy-AM"/>
        </w:rPr>
        <w:t>ներ</w:t>
      </w:r>
      <w:r w:rsidR="00543250" w:rsidRPr="00622C40">
        <w:rPr>
          <w:rFonts w:ascii="GHEA Grapalat" w:hAnsi="GHEA Grapalat" w:cs="Arial"/>
          <w:b/>
          <w:bCs/>
          <w:sz w:val="20"/>
          <w:lang w:val="hy-AM"/>
        </w:rPr>
        <w:t xml:space="preserve">ը, հատկացված ֆինանսական միջոցների մասով, </w:t>
      </w:r>
      <w:r w:rsidR="00543250" w:rsidRPr="00622C40">
        <w:rPr>
          <w:rFonts w:ascii="GHEA Grapalat" w:hAnsi="GHEA Grapalat" w:cs="Arial"/>
          <w:b/>
          <w:bCs/>
          <w:sz w:val="20"/>
          <w:lang w:val="hy-AM"/>
        </w:rPr>
        <w:lastRenderedPageBreak/>
        <w:t xml:space="preserve">ներկայացվում </w:t>
      </w:r>
      <w:r w:rsidR="0033399B" w:rsidRPr="00622C40">
        <w:rPr>
          <w:rFonts w:ascii="GHEA Grapalat" w:hAnsi="GHEA Grapalat" w:cs="Arial"/>
          <w:b/>
          <w:bCs/>
          <w:sz w:val="20"/>
          <w:lang w:val="hy-AM"/>
        </w:rPr>
        <w:t xml:space="preserve">են </w:t>
      </w:r>
      <w:r w:rsidR="00543250" w:rsidRPr="00622C40">
        <w:rPr>
          <w:rFonts w:ascii="GHEA Grapalat" w:hAnsi="GHEA Grapalat" w:cs="Arial"/>
          <w:b/>
          <w:bCs/>
          <w:sz w:val="20"/>
          <w:lang w:val="hy-AM"/>
        </w:rPr>
        <w:t xml:space="preserve"> </w:t>
      </w:r>
      <w:r w:rsidR="00D4097A" w:rsidRPr="00622C40">
        <w:rPr>
          <w:rFonts w:ascii="GHEA Grapalat" w:hAnsi="GHEA Grapalat" w:cs="Arial"/>
          <w:b/>
          <w:bCs/>
          <w:sz w:val="20"/>
          <w:lang w:val="hy-AM"/>
        </w:rPr>
        <w:t xml:space="preserve">բանկային </w:t>
      </w:r>
      <w:r w:rsidR="00543250" w:rsidRPr="00622C40">
        <w:rPr>
          <w:rFonts w:ascii="GHEA Grapalat" w:hAnsi="GHEA Grapalat" w:cs="Arial"/>
          <w:b/>
          <w:bCs/>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7D1F8CA" w14:textId="78C15928" w:rsidR="006077A5" w:rsidRPr="006077A5" w:rsidRDefault="00A34378" w:rsidP="006077A5">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6077A5" w:rsidRPr="006077A5">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77A5" w:rsidRPr="006077A5">
        <w:rPr>
          <w:rFonts w:ascii="GHEA Grapalat" w:hAnsi="GHEA Grapalat" w:cs="Sylfaen"/>
          <w:sz w:val="20"/>
          <w:lang w:val="hy-AM"/>
        </w:rPr>
        <w:t>ՀՀ ֆինանսների նախարարություն</w:t>
      </w:r>
      <w:r w:rsidR="006077A5" w:rsidRPr="006077A5">
        <w:rPr>
          <w:rFonts w:ascii="GHEA Grapalat" w:hAnsi="GHEA Grapalat" w:cs="Sylfaen"/>
          <w:sz w:val="20"/>
          <w:lang w:val="af-ZA"/>
        </w:rPr>
        <w:t>, ներկայացնում է</w:t>
      </w:r>
      <w:r w:rsidR="006077A5" w:rsidRPr="006077A5">
        <w:rPr>
          <w:rFonts w:ascii="GHEA Grapalat" w:hAnsi="GHEA Grapalat" w:cs="Sylfaen"/>
          <w:sz w:val="20"/>
          <w:lang w:val="hy-AM"/>
        </w:rPr>
        <w:t xml:space="preserve"> գրավոր՝</w:t>
      </w:r>
      <w:r w:rsidR="006077A5" w:rsidRPr="006077A5">
        <w:rPr>
          <w:rFonts w:ascii="GHEA Grapalat" w:hAnsi="GHEA Grapalat" w:cs="Sylfaen"/>
          <w:sz w:val="20"/>
          <w:lang w:val="af-ZA"/>
        </w:rPr>
        <w:t xml:space="preserve"> ապահովման վճարման հիմքը առաջանալու օրվան հաջորդող </w:t>
      </w:r>
      <w:r w:rsidR="006077A5" w:rsidRPr="006077A5">
        <w:rPr>
          <w:rFonts w:ascii="GHEA Grapalat" w:hAnsi="GHEA Grapalat" w:cs="Sylfaen"/>
          <w:sz w:val="20"/>
          <w:lang w:val="hy-AM"/>
        </w:rPr>
        <w:t>հինգ</w:t>
      </w:r>
      <w:r w:rsidR="006077A5" w:rsidRPr="006077A5">
        <w:rPr>
          <w:rFonts w:ascii="GHEA Grapalat" w:hAnsi="GHEA Grapalat" w:cs="Sylfaen"/>
          <w:sz w:val="20"/>
          <w:lang w:val="af-ZA"/>
        </w:rPr>
        <w:t xml:space="preserve"> աշխատանքային օրվա ընթացքում: Եթե ապահովման վճարման պահանջը բանկի </w:t>
      </w:r>
      <w:r w:rsidR="006077A5" w:rsidRPr="006077A5">
        <w:rPr>
          <w:rFonts w:ascii="GHEA Grapalat" w:hAnsi="GHEA Grapalat" w:cs="Sylfaen"/>
          <w:sz w:val="20"/>
          <w:lang w:val="hy-AM"/>
        </w:rPr>
        <w:t xml:space="preserve">կամ ՀՀ ֆինանսների նախարարության </w:t>
      </w:r>
      <w:r w:rsidR="006077A5" w:rsidRPr="006077A5">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6077A5" w:rsidRPr="006077A5">
        <w:rPr>
          <w:rFonts w:ascii="GHEA Grapalat" w:hAnsi="GHEA Grapalat" w:cs="Sylfaen"/>
          <w:sz w:val="20"/>
          <w:lang w:val="hy-AM"/>
        </w:rPr>
        <w:t xml:space="preserve">գրավոր </w:t>
      </w:r>
      <w:r w:rsidR="006077A5" w:rsidRPr="006077A5">
        <w:rPr>
          <w:rFonts w:ascii="GHEA Grapalat" w:hAnsi="GHEA Grapalat" w:cs="Sylfaen"/>
          <w:sz w:val="20"/>
          <w:lang w:val="af-ZA"/>
        </w:rPr>
        <w:t>ներկայացնում է մերժումը ստանալուն հաջորդող երկու աշխատանքային օրվա ընթացքում:</w:t>
      </w:r>
    </w:p>
    <w:p w14:paraId="713BFB07" w14:textId="18F1A6AE" w:rsidR="006077A5" w:rsidRPr="006077A5" w:rsidRDefault="00A34378" w:rsidP="006077A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6077A5" w:rsidRPr="006077A5">
        <w:rPr>
          <w:rFonts w:ascii="GHEA Grapalat" w:hAnsi="GHEA Grapalat" w:cs="Sylfaen"/>
          <w:sz w:val="20"/>
          <w:lang w:val="hy-AM"/>
        </w:rPr>
        <w:t xml:space="preserve">10.8 </w:t>
      </w:r>
      <w:r w:rsidR="006077A5" w:rsidRPr="006077A5">
        <w:rPr>
          <w:rFonts w:ascii="GHEA Grapalat" w:hAnsi="GHEA Grapalat" w:cs="Sylfaen"/>
          <w:sz w:val="20"/>
          <w:lang w:val="af-ZA"/>
        </w:rPr>
        <w:t xml:space="preserve">Պատվիրատուի ղեկավարը </w:t>
      </w:r>
      <w:r w:rsidR="006077A5" w:rsidRPr="006077A5">
        <w:rPr>
          <w:rFonts w:ascii="GHEA Grapalat" w:hAnsi="GHEA Grapalat" w:cs="Sylfaen"/>
          <w:sz w:val="20"/>
          <w:lang w:val="hy-AM"/>
        </w:rPr>
        <w:t>պայմանագրի կամ որակավորման</w:t>
      </w:r>
      <w:r w:rsidR="006077A5" w:rsidRPr="006077A5">
        <w:rPr>
          <w:rFonts w:ascii="GHEA Grapalat" w:hAnsi="GHEA Grapalat" w:cs="Sylfaen"/>
          <w:sz w:val="20"/>
          <w:lang w:val="af-ZA"/>
        </w:rPr>
        <w:t xml:space="preserve"> ապահովման </w:t>
      </w:r>
      <w:r w:rsidR="006077A5" w:rsidRPr="006077A5">
        <w:rPr>
          <w:rFonts w:ascii="GHEA Grapalat" w:hAnsi="GHEA Grapalat" w:cs="Sylfaen"/>
          <w:sz w:val="20"/>
          <w:lang w:val="hy-AM"/>
        </w:rPr>
        <w:t>վերադարձման մասին գրավոր տեղեկացնում է՝</w:t>
      </w:r>
    </w:p>
    <w:p w14:paraId="251A39CD"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 կանխիկ փողի ձևով ներկայացված ապահովման դեպքում ՀՀ ֆինանսների նախարարությանը՝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 կցելով վճարումը հիմնավորող փաստաթղթի պատճենը.</w:t>
      </w:r>
    </w:p>
    <w:p w14:paraId="7A28237E"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w:t>
      </w:r>
    </w:p>
    <w:p w14:paraId="70E6978D" w14:textId="77777777" w:rsidR="006077A5" w:rsidRPr="006077A5" w:rsidRDefault="006077A5" w:rsidP="006077A5">
      <w:pPr>
        <w:shd w:val="clear" w:color="auto" w:fill="FFFFFF"/>
        <w:ind w:firstLine="375"/>
        <w:jc w:val="both"/>
        <w:rPr>
          <w:rFonts w:asciiTheme="minorHAnsi" w:hAnsiTheme="minorHAnsi"/>
          <w:sz w:val="20"/>
          <w:szCs w:val="20"/>
          <w:lang w:val="hy-AM"/>
        </w:rPr>
      </w:pPr>
      <w:r w:rsidRPr="006077A5">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w:t>
      </w:r>
    </w:p>
    <w:p w14:paraId="410B4467" w14:textId="77777777" w:rsidR="002A0AD3" w:rsidRPr="006077A5" w:rsidRDefault="002A0AD3" w:rsidP="00EF3662">
      <w:pPr>
        <w:ind w:firstLine="567"/>
        <w:jc w:val="both"/>
        <w:rPr>
          <w:rFonts w:ascii="GHEA Grapalat" w:hAnsi="GHEA Grapalat" w:cs="Sylfaen"/>
          <w:sz w:val="20"/>
          <w:lang w:val="hy-AM"/>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865D94">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865D94">
        <w:rPr>
          <w:rFonts w:ascii="GHEA Grapalat" w:hAnsi="GHEA Grapalat" w:cs="Sylfaen"/>
          <w:sz w:val="20"/>
          <w:lang w:val="hy-AM"/>
        </w:rPr>
        <w:t>րդ</w:t>
      </w:r>
      <w:r w:rsidRPr="005E1F72">
        <w:rPr>
          <w:rFonts w:ascii="GHEA Grapalat" w:hAnsi="GHEA Grapalat" w:cs="Sylfaen"/>
          <w:sz w:val="20"/>
          <w:lang w:val="af-ZA"/>
        </w:rPr>
        <w:t xml:space="preserve"> </w:t>
      </w:r>
      <w:r w:rsidRPr="00865D94">
        <w:rPr>
          <w:rFonts w:ascii="GHEA Grapalat" w:hAnsi="GHEA Grapalat" w:cs="Sylfaen"/>
          <w:sz w:val="20"/>
          <w:lang w:val="hy-AM"/>
        </w:rPr>
        <w:t>հոդվածի</w:t>
      </w:r>
      <w:r w:rsidRPr="005E1F72">
        <w:rPr>
          <w:rFonts w:ascii="GHEA Grapalat" w:hAnsi="GHEA Grapalat" w:cs="Sylfaen"/>
          <w:sz w:val="20"/>
          <w:lang w:val="af-ZA"/>
        </w:rPr>
        <w:t xml:space="preserve"> </w:t>
      </w:r>
      <w:r w:rsidRPr="00865D94">
        <w:rPr>
          <w:rFonts w:ascii="GHEA Grapalat" w:hAnsi="GHEA Grapalat" w:cs="Sylfaen"/>
          <w:sz w:val="20"/>
          <w:lang w:val="hy-AM"/>
        </w:rPr>
        <w:t>համաձայն</w:t>
      </w:r>
      <w:r w:rsidRPr="005E1F72">
        <w:rPr>
          <w:rFonts w:ascii="GHEA Grapalat" w:hAnsi="GHEA Grapalat" w:cs="Sylfaen"/>
          <w:sz w:val="20"/>
          <w:lang w:val="af-ZA"/>
        </w:rPr>
        <w:t xml:space="preserve">` </w:t>
      </w:r>
      <w:r w:rsidRPr="00865D94">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865D94">
        <w:rPr>
          <w:rFonts w:ascii="GHEA Grapalat" w:hAnsi="GHEA Grapalat" w:cs="Sylfaen"/>
          <w:sz w:val="20"/>
          <w:lang w:val="hy-AM"/>
        </w:rPr>
        <w:t>սույն</w:t>
      </w:r>
      <w:r w:rsidRPr="005E1F72">
        <w:rPr>
          <w:rFonts w:ascii="GHEA Grapalat" w:hAnsi="GHEA Grapalat" w:cs="Sylfaen"/>
          <w:sz w:val="20"/>
          <w:lang w:val="af-ZA"/>
        </w:rPr>
        <w:t xml:space="preserve"> </w:t>
      </w:r>
      <w:r w:rsidRPr="00865D94">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865D94">
        <w:rPr>
          <w:rFonts w:ascii="GHEA Grapalat" w:hAnsi="GHEA Grapalat" w:cs="Sylfaen"/>
          <w:sz w:val="20"/>
          <w:lang w:val="hy-AM"/>
        </w:rPr>
        <w:t>չկայացած</w:t>
      </w:r>
      <w:r w:rsidRPr="005E1F72">
        <w:rPr>
          <w:rFonts w:ascii="GHEA Grapalat" w:hAnsi="GHEA Grapalat" w:cs="Sylfaen"/>
          <w:sz w:val="20"/>
          <w:lang w:val="af-ZA"/>
        </w:rPr>
        <w:t xml:space="preserve"> </w:t>
      </w:r>
      <w:r w:rsidRPr="00865D94">
        <w:rPr>
          <w:rFonts w:ascii="GHEA Grapalat" w:hAnsi="GHEA Grapalat" w:cs="Sylfaen"/>
          <w:sz w:val="20"/>
          <w:lang w:val="hy-AM"/>
        </w:rPr>
        <w:t>է</w:t>
      </w:r>
      <w:r w:rsidRPr="005E1F72">
        <w:rPr>
          <w:rFonts w:ascii="GHEA Grapalat" w:hAnsi="GHEA Grapalat" w:cs="Sylfaen"/>
          <w:sz w:val="20"/>
          <w:lang w:val="af-ZA"/>
        </w:rPr>
        <w:t xml:space="preserve"> </w:t>
      </w:r>
      <w:r w:rsidRPr="00865D94">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865D94">
        <w:rPr>
          <w:rFonts w:ascii="GHEA Grapalat" w:hAnsi="GHEA Grapalat" w:cs="Sylfaen"/>
          <w:sz w:val="20"/>
          <w:lang w:val="hy-AM"/>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proofErr w:type="spellStart"/>
      <w:r w:rsidR="00CD495E" w:rsidRPr="005E1F72">
        <w:rPr>
          <w:rFonts w:ascii="GHEA Grapalat" w:hAnsi="GHEA Grapalat" w:cs="Sylfaen"/>
          <w:sz w:val="20"/>
        </w:rPr>
        <w:t>որոշման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հիման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վրա</w:t>
      </w:r>
      <w:proofErr w:type="spellEnd"/>
      <w:r w:rsidR="00A10D1E" w:rsidRPr="005C2865">
        <w:rPr>
          <w:rStyle w:val="FootnoteReference"/>
          <w:rFonts w:ascii="GHEA Grapalat" w:hAnsi="GHEA Grapalat" w:cs="Sylfaen"/>
          <w:color w:val="FFFFFF"/>
          <w:sz w:val="20"/>
        </w:rPr>
        <w:footnoteReference w:id="8"/>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4E6F7850"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640568">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640568">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lastRenderedPageBreak/>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5919B59" w14:textId="33850D50" w:rsidR="00E74BF6" w:rsidRPr="005E1F72" w:rsidRDefault="00E74BF6" w:rsidP="00D4097A">
      <w:pPr>
        <w:ind w:firstLine="567"/>
        <w:jc w:val="center"/>
        <w:rPr>
          <w:rFonts w:ascii="GHEA Grapalat" w:hAnsi="GHEA Grapalat" w:cs="Sylfaen"/>
          <w:b/>
          <w:szCs w:val="22"/>
          <w:lang w:val="es-ES"/>
        </w:rPr>
      </w:pPr>
    </w:p>
    <w:p w14:paraId="2E01797A" w14:textId="2376918D" w:rsidR="00096865" w:rsidRPr="005E1F72" w:rsidRDefault="00096865" w:rsidP="00EF3662">
      <w:pPr>
        <w:ind w:firstLine="567"/>
        <w:jc w:val="center"/>
        <w:rPr>
          <w:rFonts w:ascii="GHEA Grapalat" w:hAnsi="GHEA Grapalat"/>
          <w:b/>
          <w:szCs w:val="22"/>
          <w:lang w:val="af-ZA"/>
        </w:rPr>
      </w:pPr>
      <w:r w:rsidRPr="005E1F72">
        <w:rPr>
          <w:rFonts w:ascii="GHEA Grapalat" w:hAnsi="GHEA Grapalat" w:cs="Sylfaen"/>
          <w:b/>
          <w:szCs w:val="22"/>
          <w:lang w:val="es-ES"/>
        </w:rPr>
        <w:t>ՄԱՍ</w:t>
      </w:r>
      <w:r w:rsidRPr="005E1F72">
        <w:rPr>
          <w:rFonts w:ascii="GHEA Grapalat" w:hAnsi="GHEA Grapalat"/>
          <w:b/>
          <w:szCs w:val="22"/>
          <w:lang w:val="af-ZA"/>
        </w:rPr>
        <w:t xml:space="preserve">  II</w:t>
      </w:r>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02EB36F0"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69B72954" w14:textId="77777777" w:rsidR="00F83DB3" w:rsidRPr="003815BD" w:rsidRDefault="00F83DB3" w:rsidP="00F83DB3">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proofErr w:type="spellStart"/>
      <w:r w:rsidR="00EF4630" w:rsidRPr="001C336A">
        <w:rPr>
          <w:rFonts w:ascii="GHEA Grapalat" w:hAnsi="GHEA Grapalat" w:cs="Sylfaen"/>
          <w:sz w:val="20"/>
          <w:szCs w:val="24"/>
          <w:lang w:eastAsia="en-US"/>
        </w:rPr>
        <w:t>պայմանագրի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պատճենը</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դրա</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կողմ</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հանդիսացող</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անձի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տվյալները</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եթե</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պայմանագիրն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իրականացվելու</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գործակալության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միջոցով</w:t>
      </w:r>
      <w:proofErr w:type="spellEnd"/>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9"/>
      </w:r>
    </w:p>
    <w:p w14:paraId="71A22756" w14:textId="60CE427B" w:rsidR="0085527A" w:rsidRPr="0085527A" w:rsidRDefault="002C4DBF" w:rsidP="0085527A">
      <w:pPr>
        <w:ind w:firstLine="567"/>
        <w:jc w:val="both"/>
        <w:rPr>
          <w:rFonts w:ascii="GHEA Grapalat" w:hAnsi="GHEA Grapalat" w:cs="Sylfaen"/>
          <w:sz w:val="20"/>
          <w:lang w:val="af-ZA"/>
        </w:rPr>
      </w:pPr>
      <w:r w:rsidRPr="001C336A">
        <w:rPr>
          <w:rFonts w:ascii="GHEA Grapalat" w:hAnsi="GHEA Grapalat" w:cs="Sylfaen"/>
          <w:sz w:val="20"/>
          <w:lang w:val="af-ZA"/>
        </w:rPr>
        <w:t>2</w:t>
      </w:r>
      <w:r w:rsidR="00E968EF" w:rsidRPr="001C336A">
        <w:rPr>
          <w:rFonts w:ascii="GHEA Grapalat" w:hAnsi="GHEA Grapalat" w:cs="Sylfaen"/>
          <w:sz w:val="20"/>
          <w:lang w:val="af-ZA"/>
        </w:rPr>
        <w:t>.</w:t>
      </w:r>
      <w:r w:rsidR="002E11D1" w:rsidRPr="001C336A">
        <w:rPr>
          <w:rFonts w:ascii="GHEA Grapalat" w:hAnsi="GHEA Grapalat" w:cs="Sylfaen"/>
          <w:sz w:val="20"/>
          <w:lang w:val="af-ZA"/>
        </w:rPr>
        <w:t>4</w:t>
      </w:r>
      <w:r w:rsidR="002240AB" w:rsidRPr="001C336A">
        <w:rPr>
          <w:rFonts w:ascii="GHEA Grapalat" w:hAnsi="GHEA Grapalat" w:cs="Sylfaen"/>
          <w:sz w:val="20"/>
          <w:lang w:val="af-ZA"/>
        </w:rPr>
        <w:t xml:space="preserve"> </w:t>
      </w:r>
      <w:r w:rsidR="0085527A">
        <w:rPr>
          <w:rFonts w:ascii="GHEA Grapalat" w:hAnsi="GHEA Grapalat" w:cs="Sylfaen"/>
          <w:b/>
          <w:bCs/>
          <w:lang w:val="hy-AM"/>
        </w:rPr>
        <w:t xml:space="preserve"> </w:t>
      </w:r>
      <w:r w:rsidR="0085527A" w:rsidRPr="0085527A">
        <w:rPr>
          <w:rFonts w:ascii="GHEA Grapalat" w:hAnsi="GHEA Grapalat" w:cs="Sylfaen"/>
          <w:sz w:val="20"/>
          <w:lang w:val="hy-AM"/>
        </w:rPr>
        <w:t>հայտի</w:t>
      </w:r>
      <w:r w:rsidR="0085527A" w:rsidRPr="0085527A">
        <w:rPr>
          <w:rFonts w:ascii="GHEA Grapalat" w:hAnsi="GHEA Grapalat" w:cs="Sylfaen"/>
          <w:sz w:val="20"/>
          <w:lang w:val="af-ZA"/>
        </w:rPr>
        <w:t xml:space="preserve"> </w:t>
      </w:r>
      <w:r w:rsidR="0085527A" w:rsidRPr="0085527A">
        <w:rPr>
          <w:rFonts w:ascii="GHEA Grapalat" w:hAnsi="GHEA Grapalat" w:cs="Sylfaen"/>
          <w:sz w:val="20"/>
          <w:lang w:val="hy-AM"/>
        </w:rPr>
        <w:t>ապահովում, որը ներկայացվում է կանխիկ փողի կամ բանկային երաշխիքի ձևով</w:t>
      </w:r>
      <w:r w:rsidR="0085527A" w:rsidRPr="0085527A">
        <w:rPr>
          <w:rFonts w:ascii="GHEA Grapalat" w:hAnsi="GHEA Grapalat" w:cs="Sylfaen"/>
          <w:sz w:val="20"/>
          <w:lang w:val="af-ZA"/>
        </w:rPr>
        <w:t xml:space="preserve"> (</w:t>
      </w:r>
      <w:proofErr w:type="spellStart"/>
      <w:r w:rsidR="0085527A" w:rsidRPr="0085527A">
        <w:rPr>
          <w:rFonts w:ascii="GHEA Grapalat" w:hAnsi="GHEA Grapalat" w:cs="Sylfaen"/>
          <w:sz w:val="20"/>
        </w:rPr>
        <w:t>հավելված</w:t>
      </w:r>
      <w:proofErr w:type="spellEnd"/>
      <w:r w:rsidR="0085527A" w:rsidRPr="0085527A">
        <w:rPr>
          <w:rFonts w:ascii="GHEA Grapalat" w:hAnsi="GHEA Grapalat" w:cs="Sylfaen"/>
          <w:sz w:val="20"/>
          <w:lang w:val="af-ZA"/>
        </w:rPr>
        <w:t xml:space="preserve"> N 3)</w:t>
      </w:r>
      <w:r w:rsidR="0085527A" w:rsidRPr="0085527A">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0085527A" w:rsidRPr="0085527A">
        <w:rPr>
          <w:rFonts w:ascii="GHEA Grapalat" w:hAnsi="GHEA Grapalat" w:cs="Sylfaen"/>
          <w:sz w:val="20"/>
          <w:lang w:val="af-ZA"/>
        </w:rPr>
        <w:t>:</w:t>
      </w:r>
      <w:r w:rsidR="0085527A" w:rsidRPr="0085527A">
        <w:rPr>
          <w:rStyle w:val="FootnoteReference"/>
          <w:rFonts w:ascii="GHEA Grapalat" w:hAnsi="GHEA Grapalat" w:cs="Sylfaen"/>
          <w:sz w:val="20"/>
          <w:lang w:val="af-ZA"/>
        </w:rPr>
        <w:footnoteReference w:id="10"/>
      </w:r>
    </w:p>
    <w:p w14:paraId="5C674C2D" w14:textId="74CBF14B" w:rsidR="006505D2" w:rsidRPr="004B2068" w:rsidRDefault="006505D2" w:rsidP="006A26BE">
      <w:pPr>
        <w:ind w:firstLine="567"/>
        <w:jc w:val="both"/>
        <w:rPr>
          <w:rFonts w:ascii="GHEA Grapalat" w:hAnsi="GHEA Grapalat"/>
          <w:sz w:val="20"/>
          <w:vertAlign w:val="superscript"/>
          <w:lang w:val="af-ZA"/>
        </w:rPr>
      </w:pP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proofErr w:type="spellStart"/>
      <w:r w:rsidR="002C4DBF" w:rsidRPr="005E1F72">
        <w:rPr>
          <w:rFonts w:ascii="GHEA Grapalat" w:hAnsi="GHEA Grapalat"/>
          <w:b/>
          <w:sz w:val="20"/>
          <w:szCs w:val="20"/>
          <w:lang w:val="es-ES"/>
        </w:rPr>
        <w:t>Ֆինանսական</w:t>
      </w:r>
      <w:proofErr w:type="spellEnd"/>
      <w:r w:rsidR="00FF3F8F" w:rsidRPr="005E1F72">
        <w:rPr>
          <w:rFonts w:ascii="GHEA Grapalat" w:hAnsi="GHEA Grapalat"/>
          <w:b/>
          <w:sz w:val="20"/>
          <w:szCs w:val="20"/>
          <w:lang w:val="es-ES"/>
        </w:rPr>
        <w:t xml:space="preserve"> </w:t>
      </w:r>
      <w:proofErr w:type="spellStart"/>
      <w:r w:rsidR="00FF3F8F" w:rsidRPr="005E1F72">
        <w:rPr>
          <w:rFonts w:ascii="GHEA Grapalat" w:hAnsi="GHEA Grapalat"/>
          <w:b/>
          <w:sz w:val="20"/>
          <w:szCs w:val="20"/>
          <w:lang w:val="es-ES"/>
        </w:rPr>
        <w:t>չափորոշիչ</w:t>
      </w:r>
      <w:proofErr w:type="spellEnd"/>
      <w:r w:rsidR="00FF3F8F" w:rsidRPr="005E1F72">
        <w:rPr>
          <w:rFonts w:ascii="GHEA Grapalat" w:hAnsi="GHEA Grapalat"/>
          <w:b/>
          <w:sz w:val="20"/>
          <w:szCs w:val="20"/>
          <w:lang w:val="es-ES"/>
        </w:rPr>
        <w:t>»</w:t>
      </w:r>
      <w:r w:rsidR="00FF3F8F" w:rsidRPr="005E1F72">
        <w:rPr>
          <w:rFonts w:ascii="GHEA Grapalat" w:hAnsi="GHEA Grapalat" w:cs="Sylfaen"/>
          <w:sz w:val="20"/>
          <w:lang w:val="es-ES"/>
        </w:rPr>
        <w:t>.</w:t>
      </w:r>
    </w:p>
    <w:p w14:paraId="62E6CE55" w14:textId="77777777" w:rsidR="002E11D1"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8873DCE" w14:textId="3A5B72F7" w:rsidR="00A67EAC" w:rsidRPr="005E1F72" w:rsidRDefault="002B01B8" w:rsidP="00D84628">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D84628">
        <w:rPr>
          <w:rFonts w:ascii="GHEA Grapalat" w:hAnsi="GHEA Grapalat" w:cs="Sylfaen"/>
          <w:sz w:val="20"/>
          <w:lang w:val="hy-AM"/>
        </w:rPr>
        <w:t>հրավերով</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D84628">
        <w:rPr>
          <w:rFonts w:ascii="GHEA Grapalat" w:hAnsi="GHEA Grapalat" w:cs="Sylfaen"/>
          <w:sz w:val="20"/>
          <w:lang w:val="hy-AM"/>
        </w:rPr>
        <w:t>ասնակցի</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կազմված</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փաստաթղթերը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ստորագրում</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է</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դրանք</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ներկայացնող</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կամ</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վերջինիս</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լիազորված</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այսուհետ</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գործակալ</w:t>
      </w:r>
      <w:r w:rsidR="003946B4" w:rsidRPr="005E1F72">
        <w:rPr>
          <w:rFonts w:ascii="GHEA Grapalat" w:hAnsi="GHEA Grapalat" w:cs="Sylfaen"/>
          <w:sz w:val="20"/>
          <w:lang w:val="es-ES"/>
        </w:rPr>
        <w:t>)</w:t>
      </w:r>
      <w:r w:rsidR="003946B4" w:rsidRPr="00D84628">
        <w:rPr>
          <w:rFonts w:ascii="GHEA Grapalat" w:hAnsi="GHEA Grapalat" w:cs="Sylfaen"/>
          <w:sz w:val="20"/>
          <w:lang w:val="hy-AM"/>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4A55148" w14:textId="77777777" w:rsidR="008E79B4" w:rsidRDefault="008E79B4" w:rsidP="0081201B">
      <w:pPr>
        <w:pStyle w:val="norm"/>
        <w:spacing w:line="240" w:lineRule="auto"/>
        <w:ind w:firstLine="284"/>
        <w:jc w:val="right"/>
        <w:rPr>
          <w:rFonts w:ascii="GHEA Grapalat" w:hAnsi="GHEA Grapalat" w:cs="Sylfaen"/>
          <w:b/>
          <w:sz w:val="20"/>
          <w:lang w:val="es-ES"/>
        </w:rPr>
      </w:pPr>
    </w:p>
    <w:p w14:paraId="777EFE83" w14:textId="6EF69454" w:rsidR="0081201B" w:rsidRPr="005E1F72" w:rsidRDefault="0081201B" w:rsidP="0081201B">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t>Հավելված</w:t>
      </w:r>
      <w:proofErr w:type="spellEnd"/>
      <w:r w:rsidRPr="005E1F72">
        <w:rPr>
          <w:rFonts w:ascii="GHEA Grapalat" w:hAnsi="GHEA Grapalat" w:cs="Arial"/>
          <w:b/>
          <w:sz w:val="20"/>
          <w:lang w:val="es-ES"/>
        </w:rPr>
        <w:t xml:space="preserve">  N 1</w:t>
      </w:r>
    </w:p>
    <w:p w14:paraId="5DF6D941" w14:textId="7485A860" w:rsidR="0081201B" w:rsidRPr="005E1F72" w:rsidRDefault="0081201B" w:rsidP="0081201B">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02258D">
        <w:rPr>
          <w:rFonts w:ascii="GHEA Grapalat" w:hAnsi="GHEA Grapalat"/>
          <w:b/>
          <w:lang w:val="es-ES"/>
        </w:rPr>
        <w:t>ԳՀԱՇՁԲ-</w:t>
      </w:r>
      <w:r w:rsidR="00BB661E">
        <w:rPr>
          <w:rFonts w:ascii="GHEA Grapalat" w:hAnsi="GHEA Grapalat"/>
          <w:b/>
          <w:lang w:val="es-ES"/>
        </w:rPr>
        <w:t>26/8</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61F98195" w14:textId="36D38238" w:rsidR="0081201B" w:rsidRPr="005E1F72" w:rsidRDefault="0002258D" w:rsidP="0081201B">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r w:rsidR="002C0B47">
        <w:rPr>
          <w:rFonts w:ascii="GHEA Grapalat" w:hAnsi="GHEA Grapalat" w:cs="Sylfaen"/>
          <w:b/>
          <w:lang w:val="hy-AM"/>
        </w:rPr>
        <w:t>հարցման</w:t>
      </w:r>
      <w:r w:rsidR="0081201B" w:rsidRPr="005E1F72">
        <w:rPr>
          <w:rFonts w:ascii="GHEA Grapalat" w:hAnsi="GHEA Grapalat" w:cs="Arial"/>
          <w:b/>
          <w:lang w:val="es-ES"/>
        </w:rPr>
        <w:t xml:space="preserve"> </w:t>
      </w:r>
      <w:proofErr w:type="spellStart"/>
      <w:r w:rsidR="0081201B" w:rsidRPr="005E1F72">
        <w:rPr>
          <w:rFonts w:ascii="GHEA Grapalat" w:hAnsi="GHEA Grapalat" w:cs="Sylfaen"/>
          <w:b/>
          <w:lang w:val="es-ES"/>
        </w:rPr>
        <w:t>հրավերի</w:t>
      </w:r>
      <w:proofErr w:type="spellEnd"/>
    </w:p>
    <w:p w14:paraId="3BED0B58" w14:textId="77777777" w:rsidR="0081201B" w:rsidRPr="005E1F72" w:rsidRDefault="0081201B" w:rsidP="0081201B">
      <w:pPr>
        <w:jc w:val="center"/>
        <w:rPr>
          <w:rFonts w:ascii="GHEA Grapalat" w:hAnsi="GHEA Grapalat" w:cs="Sylfaen"/>
          <w:b/>
          <w:lang w:val="es-ES"/>
        </w:rPr>
      </w:pPr>
    </w:p>
    <w:p w14:paraId="0FD8FD1F" w14:textId="77777777" w:rsidR="0081201B" w:rsidRPr="0093002B" w:rsidRDefault="0081201B" w:rsidP="0081201B">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1273530D" w14:textId="038DEB2A" w:rsidR="0081201B" w:rsidRPr="0093002B" w:rsidRDefault="0002258D" w:rsidP="0081201B">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0081201B" w:rsidRPr="0093002B">
        <w:rPr>
          <w:rFonts w:ascii="GHEA Grapalat" w:hAnsi="GHEA Grapalat" w:cs="Sylfaen"/>
          <w:color w:val="auto"/>
          <w:sz w:val="24"/>
          <w:szCs w:val="24"/>
          <w:lang w:val="es-ES"/>
        </w:rPr>
        <w:t>ին</w:t>
      </w:r>
      <w:proofErr w:type="spellEnd"/>
      <w:r w:rsidR="0081201B" w:rsidRPr="0093002B">
        <w:rPr>
          <w:rFonts w:ascii="GHEA Grapalat" w:hAnsi="GHEA Grapalat" w:cs="Sylfaen"/>
          <w:color w:val="auto"/>
          <w:sz w:val="24"/>
          <w:szCs w:val="24"/>
          <w:lang w:val="es-ES"/>
        </w:rPr>
        <w:t xml:space="preserve"> </w:t>
      </w:r>
      <w:proofErr w:type="spellStart"/>
      <w:r w:rsidR="0081201B" w:rsidRPr="0093002B">
        <w:rPr>
          <w:rFonts w:ascii="GHEA Grapalat" w:hAnsi="GHEA Grapalat" w:cs="Sylfaen"/>
          <w:color w:val="auto"/>
          <w:sz w:val="24"/>
          <w:szCs w:val="24"/>
          <w:lang w:val="es-ES"/>
        </w:rPr>
        <w:t>մասնակցելու</w:t>
      </w:r>
      <w:proofErr w:type="spellEnd"/>
      <w:r w:rsidR="0081201B" w:rsidRPr="0093002B">
        <w:rPr>
          <w:rFonts w:ascii="GHEA Grapalat" w:hAnsi="GHEA Grapalat" w:cs="Arial"/>
          <w:color w:val="auto"/>
          <w:sz w:val="24"/>
          <w:szCs w:val="24"/>
          <w:lang w:val="es-ES"/>
        </w:rPr>
        <w:t xml:space="preserve">  </w:t>
      </w:r>
    </w:p>
    <w:p w14:paraId="6D45C375" w14:textId="77777777" w:rsidR="0081201B" w:rsidRPr="0093002B" w:rsidRDefault="0081201B" w:rsidP="0081201B">
      <w:pPr>
        <w:rPr>
          <w:lang w:val="es-ES" w:eastAsia="ru-RU"/>
        </w:rPr>
      </w:pPr>
    </w:p>
    <w:p w14:paraId="28684003" w14:textId="77777777" w:rsidR="0081201B" w:rsidRPr="0093002B" w:rsidRDefault="0081201B" w:rsidP="0081201B">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426C8B21" w14:textId="77777777" w:rsidR="0081201B" w:rsidRPr="0093002B" w:rsidRDefault="0081201B" w:rsidP="0081201B">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225B3C" w14:textId="06C4AEFB" w:rsidR="0081201B" w:rsidRPr="0093002B" w:rsidRDefault="0081201B" w:rsidP="0081201B">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02258D">
        <w:rPr>
          <w:rFonts w:ascii="GHEA Grapalat" w:hAnsi="GHEA Grapalat"/>
          <w:b/>
          <w:lang w:val="es-ES"/>
        </w:rPr>
        <w:t>ԳՀԱՇՁԲ-</w:t>
      </w:r>
      <w:r w:rsidR="00BB661E">
        <w:rPr>
          <w:rFonts w:ascii="GHEA Grapalat" w:hAnsi="GHEA Grapalat"/>
          <w:b/>
          <w:lang w:val="es-ES"/>
        </w:rPr>
        <w:t>26/8</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612FC5E" w14:textId="77777777" w:rsidR="0081201B" w:rsidRPr="0093002B" w:rsidRDefault="0081201B" w:rsidP="0081201B">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1686761" w14:textId="2A78D268" w:rsidR="0081201B" w:rsidRPr="0093002B" w:rsidRDefault="0002258D" w:rsidP="0081201B">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0081201B" w:rsidRPr="0093002B">
        <w:rPr>
          <w:rFonts w:ascii="GHEA Grapalat" w:hAnsi="GHEA Grapalat" w:cs="Sylfaen"/>
          <w:sz w:val="20"/>
          <w:szCs w:val="20"/>
          <w:lang w:val="es-ES"/>
        </w:rPr>
        <w:t>ի</w:t>
      </w:r>
      <w:proofErr w:type="spellEnd"/>
      <w:r w:rsidR="0081201B" w:rsidRPr="0093002B">
        <w:rPr>
          <w:rFonts w:ascii="GHEA Grapalat" w:hAnsi="GHEA Grapalat" w:cs="Arial"/>
          <w:sz w:val="16"/>
          <w:szCs w:val="16"/>
          <w:lang w:val="es-ES"/>
        </w:rPr>
        <w:t xml:space="preserve"> </w:t>
      </w:r>
      <w:r w:rsidR="0081201B" w:rsidRPr="0093002B">
        <w:rPr>
          <w:rFonts w:ascii="GHEA Grapalat" w:hAnsi="GHEA Grapalat"/>
          <w:u w:val="single"/>
          <w:lang w:val="es-ES"/>
        </w:rPr>
        <w:tab/>
        <w:t xml:space="preserve">    </w:t>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t xml:space="preserve">     </w:t>
      </w:r>
      <w:r w:rsidR="0081201B" w:rsidRPr="0093002B">
        <w:rPr>
          <w:rFonts w:ascii="GHEA Grapalat" w:hAnsi="GHEA Grapalat" w:cs="Sylfaen"/>
          <w:sz w:val="20"/>
          <w:szCs w:val="20"/>
          <w:lang w:val="es-ES"/>
        </w:rPr>
        <w:t xml:space="preserve"> </w:t>
      </w:r>
      <w:proofErr w:type="spellStart"/>
      <w:r w:rsidR="0081201B" w:rsidRPr="0093002B">
        <w:rPr>
          <w:rFonts w:ascii="GHEA Grapalat" w:hAnsi="GHEA Grapalat" w:cs="Sylfaen"/>
          <w:sz w:val="20"/>
          <w:szCs w:val="20"/>
          <w:lang w:val="es-ES"/>
        </w:rPr>
        <w:t>չափաբաժնին</w:t>
      </w:r>
      <w:proofErr w:type="spellEnd"/>
      <w:r w:rsidR="0081201B" w:rsidRPr="0093002B">
        <w:rPr>
          <w:rFonts w:ascii="GHEA Grapalat" w:hAnsi="GHEA Grapalat" w:cs="Arial"/>
          <w:sz w:val="20"/>
          <w:szCs w:val="20"/>
          <w:lang w:val="es-ES"/>
        </w:rPr>
        <w:t xml:space="preserve">  (</w:t>
      </w:r>
      <w:proofErr w:type="spellStart"/>
      <w:r w:rsidR="0081201B" w:rsidRPr="0093002B">
        <w:rPr>
          <w:rFonts w:ascii="GHEA Grapalat" w:hAnsi="GHEA Grapalat" w:cs="Sylfaen"/>
          <w:sz w:val="20"/>
          <w:szCs w:val="20"/>
          <w:lang w:val="es-ES"/>
        </w:rPr>
        <w:t>չափաբաժիններին</w:t>
      </w:r>
      <w:proofErr w:type="spellEnd"/>
      <w:r w:rsidR="0081201B" w:rsidRPr="0093002B">
        <w:rPr>
          <w:rFonts w:ascii="GHEA Grapalat" w:hAnsi="GHEA Grapalat" w:cs="Arial"/>
          <w:sz w:val="20"/>
          <w:szCs w:val="20"/>
          <w:lang w:val="es-ES"/>
        </w:rPr>
        <w:t xml:space="preserve">) </w:t>
      </w:r>
      <w:r w:rsidR="0081201B" w:rsidRPr="0093002B">
        <w:rPr>
          <w:rFonts w:ascii="GHEA Grapalat" w:hAnsi="GHEA Grapalat" w:cs="Sylfaen"/>
          <w:sz w:val="20"/>
          <w:szCs w:val="20"/>
          <w:lang w:val="es-ES"/>
        </w:rPr>
        <w:t>և</w:t>
      </w:r>
      <w:r w:rsidR="0081201B" w:rsidRPr="0093002B">
        <w:rPr>
          <w:rFonts w:ascii="GHEA Grapalat" w:hAnsi="GHEA Grapalat" w:cs="Arial"/>
          <w:sz w:val="20"/>
          <w:szCs w:val="20"/>
          <w:lang w:val="es-ES"/>
        </w:rPr>
        <w:t xml:space="preserve"> </w:t>
      </w:r>
      <w:proofErr w:type="spellStart"/>
      <w:r w:rsidR="0081201B" w:rsidRPr="0093002B">
        <w:rPr>
          <w:rFonts w:ascii="GHEA Grapalat" w:hAnsi="GHEA Grapalat" w:cs="Sylfaen"/>
          <w:sz w:val="20"/>
          <w:szCs w:val="20"/>
          <w:lang w:val="es-ES"/>
        </w:rPr>
        <w:t>հրավերի</w:t>
      </w:r>
      <w:proofErr w:type="spellEnd"/>
      <w:r w:rsidR="0081201B" w:rsidRPr="0093002B">
        <w:rPr>
          <w:rFonts w:ascii="GHEA Grapalat" w:hAnsi="GHEA Grapalat" w:cs="Sylfaen"/>
          <w:sz w:val="20"/>
          <w:szCs w:val="20"/>
          <w:lang w:val="es-ES"/>
        </w:rPr>
        <w:t xml:space="preserve"> </w:t>
      </w:r>
    </w:p>
    <w:p w14:paraId="4D52EE25" w14:textId="77777777" w:rsidR="0081201B" w:rsidRPr="0093002B" w:rsidRDefault="0081201B" w:rsidP="0081201B">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0186EFAA" w14:textId="77777777" w:rsidR="0081201B" w:rsidRPr="0093002B" w:rsidRDefault="0081201B" w:rsidP="0081201B">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30A507A7" w14:textId="77777777" w:rsidR="0081201B" w:rsidRPr="0093002B" w:rsidRDefault="0081201B" w:rsidP="0081201B">
      <w:pPr>
        <w:jc w:val="both"/>
        <w:rPr>
          <w:rFonts w:ascii="GHEA Grapalat" w:hAnsi="GHEA Grapalat"/>
          <w:sz w:val="12"/>
          <w:szCs w:val="12"/>
          <w:u w:val="single"/>
          <w:lang w:val="es-ES"/>
        </w:rPr>
      </w:pPr>
    </w:p>
    <w:p w14:paraId="462362A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568D06A9"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B455CF4"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2F0BFB7F"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9BBFE8A" w14:textId="77777777" w:rsidR="0081201B" w:rsidRPr="0093002B" w:rsidDel="00437CDB" w:rsidRDefault="0081201B" w:rsidP="0081201B">
      <w:pPr>
        <w:jc w:val="both"/>
        <w:rPr>
          <w:rFonts w:ascii="GHEA Grapalat" w:hAnsi="GHEA Grapalat" w:cs="Sylfaen"/>
          <w:sz w:val="20"/>
          <w:szCs w:val="20"/>
          <w:lang w:val="es-ES"/>
        </w:rPr>
      </w:pPr>
    </w:p>
    <w:p w14:paraId="3C20F84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7E2B20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2ED5CE9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5B63CC06" w14:textId="77777777" w:rsidR="0081201B" w:rsidRPr="0093002B" w:rsidRDefault="0081201B" w:rsidP="0081201B">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E96F978"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0ED2AAA" w14:textId="77777777" w:rsidR="0081201B" w:rsidRPr="0093002B" w:rsidRDefault="0081201B" w:rsidP="0081201B">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458A8CD5" w14:textId="77777777" w:rsidR="0081201B" w:rsidRPr="0093002B" w:rsidRDefault="0081201B" w:rsidP="0081201B">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F498F62" w14:textId="77777777" w:rsidR="0081201B" w:rsidRPr="0093002B" w:rsidRDefault="0081201B" w:rsidP="0081201B">
      <w:pPr>
        <w:jc w:val="right"/>
        <w:rPr>
          <w:rFonts w:ascii="GHEA Grapalat" w:hAnsi="GHEA Grapalat"/>
          <w:sz w:val="10"/>
          <w:szCs w:val="10"/>
          <w:lang w:val="es-ES"/>
        </w:rPr>
      </w:pPr>
    </w:p>
    <w:p w14:paraId="740E91CB" w14:textId="77777777" w:rsidR="0081201B" w:rsidRPr="0093002B" w:rsidRDefault="0081201B" w:rsidP="0081201B">
      <w:pPr>
        <w:jc w:val="right"/>
        <w:rPr>
          <w:rFonts w:ascii="GHEA Grapalat" w:hAnsi="GHEA Grapalat"/>
          <w:sz w:val="10"/>
          <w:szCs w:val="10"/>
          <w:lang w:val="es-ES"/>
        </w:rPr>
      </w:pPr>
    </w:p>
    <w:p w14:paraId="6DFC07DD" w14:textId="77777777" w:rsidR="0081201B" w:rsidRPr="0093002B" w:rsidRDefault="0081201B" w:rsidP="0081201B">
      <w:pPr>
        <w:jc w:val="right"/>
        <w:rPr>
          <w:rFonts w:ascii="GHEA Grapalat" w:hAnsi="GHEA Grapalat"/>
          <w:sz w:val="10"/>
          <w:szCs w:val="10"/>
          <w:lang w:val="es-ES"/>
        </w:rPr>
      </w:pPr>
    </w:p>
    <w:p w14:paraId="78C69182" w14:textId="77777777" w:rsidR="0081201B" w:rsidRPr="0093002B" w:rsidRDefault="0081201B" w:rsidP="0081201B">
      <w:pPr>
        <w:jc w:val="right"/>
        <w:rPr>
          <w:rFonts w:ascii="GHEA Grapalat" w:hAnsi="GHEA Grapalat"/>
          <w:sz w:val="10"/>
          <w:szCs w:val="10"/>
          <w:lang w:val="hy-AM"/>
        </w:rPr>
      </w:pPr>
    </w:p>
    <w:p w14:paraId="74C91B8A" w14:textId="77777777" w:rsidR="0081201B" w:rsidRPr="0093002B" w:rsidRDefault="0081201B" w:rsidP="0081201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62326BF3"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3643BFE" w14:textId="77777777" w:rsidR="0081201B" w:rsidRPr="0093002B" w:rsidRDefault="0081201B" w:rsidP="0081201B">
      <w:pPr>
        <w:jc w:val="right"/>
        <w:rPr>
          <w:rFonts w:ascii="GHEA Grapalat" w:hAnsi="GHEA Grapalat"/>
          <w:sz w:val="10"/>
          <w:szCs w:val="10"/>
          <w:lang w:val="hy-AM"/>
        </w:rPr>
      </w:pPr>
    </w:p>
    <w:p w14:paraId="775E5CA2" w14:textId="77777777" w:rsidR="0081201B" w:rsidRPr="0093002B" w:rsidRDefault="0081201B" w:rsidP="0081201B">
      <w:pPr>
        <w:ind w:firstLine="708"/>
        <w:jc w:val="both"/>
        <w:rPr>
          <w:rFonts w:ascii="GHEA Grapalat" w:hAnsi="GHEA Grapalat" w:cs="Arial"/>
          <w:sz w:val="20"/>
          <w:szCs w:val="20"/>
          <w:lang w:val="hy-AM"/>
        </w:rPr>
      </w:pPr>
    </w:p>
    <w:p w14:paraId="7A149920" w14:textId="77777777" w:rsidR="0081201B" w:rsidRPr="0093002B" w:rsidRDefault="0081201B" w:rsidP="0081201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3435E95"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A903AA4" w14:textId="77777777" w:rsidR="0081201B" w:rsidRPr="0093002B" w:rsidRDefault="0081201B" w:rsidP="0081201B">
      <w:pPr>
        <w:ind w:firstLine="709"/>
        <w:jc w:val="both"/>
        <w:rPr>
          <w:rFonts w:ascii="GHEA Grapalat" w:hAnsi="GHEA Grapalat" w:cs="Arial"/>
          <w:sz w:val="20"/>
          <w:szCs w:val="20"/>
          <w:lang w:val="hy-AM"/>
        </w:rPr>
      </w:pPr>
    </w:p>
    <w:p w14:paraId="1A268E7C" w14:textId="77777777" w:rsidR="0081201B" w:rsidRPr="0093002B" w:rsidRDefault="0081201B" w:rsidP="0081201B">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5434DA8D"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AB13336" w14:textId="77777777" w:rsidR="0081201B" w:rsidRPr="0093002B" w:rsidRDefault="0081201B" w:rsidP="0081201B">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4B0645E1"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AB3A978" w14:textId="4CF8DE81" w:rsidR="0081201B" w:rsidRPr="0093002B" w:rsidRDefault="0081201B" w:rsidP="0081201B">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02258D">
        <w:rPr>
          <w:rFonts w:ascii="GHEA Grapalat" w:hAnsi="GHEA Grapalat"/>
          <w:b/>
          <w:lang w:val="es-ES"/>
        </w:rPr>
        <w:t>ԳՀԱՇՁԲ-</w:t>
      </w:r>
      <w:r w:rsidR="00BB661E">
        <w:rPr>
          <w:rFonts w:ascii="GHEA Grapalat" w:hAnsi="GHEA Grapalat"/>
          <w:b/>
          <w:lang w:val="es-ES"/>
        </w:rPr>
        <w:t>26/8</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հարցում</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69794D8A" w14:textId="77777777" w:rsidR="0081201B" w:rsidRPr="0093002B" w:rsidRDefault="0081201B" w:rsidP="0081201B">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6DA08504" w14:textId="77777777" w:rsidR="0081201B" w:rsidRPr="0093002B" w:rsidRDefault="0081201B" w:rsidP="0081201B">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21BDB25" w14:textId="0971B525" w:rsidR="0081201B" w:rsidRPr="0093002B" w:rsidRDefault="0081201B" w:rsidP="0081201B">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02258D">
        <w:rPr>
          <w:rFonts w:ascii="GHEA Grapalat" w:hAnsi="GHEA Grapalat"/>
          <w:b/>
          <w:lang w:val="es-ES"/>
        </w:rPr>
        <w:t>ԳՀԱՇՁԲ-</w:t>
      </w:r>
      <w:r w:rsidR="00BB661E">
        <w:rPr>
          <w:rFonts w:ascii="GHEA Grapalat" w:hAnsi="GHEA Grapalat"/>
          <w:b/>
          <w:lang w:val="es-ES"/>
        </w:rPr>
        <w:t>26/8</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հարցում</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1B2FB79" w14:textId="77777777" w:rsidR="0081201B" w:rsidRPr="0093002B" w:rsidRDefault="0081201B" w:rsidP="0081201B">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0A66336B" w14:textId="77777777" w:rsidR="0081201B" w:rsidRPr="0093002B" w:rsidRDefault="0081201B" w:rsidP="0081201B">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DCF36EA" w14:textId="77777777" w:rsidR="0081201B" w:rsidRPr="0093002B" w:rsidRDefault="0081201B" w:rsidP="0081201B">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617A5478"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2D0778E7"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2B612AF"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lastRenderedPageBreak/>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6DF7721A"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8E147EE" w14:textId="77777777" w:rsidR="0081201B" w:rsidRPr="0093002B" w:rsidRDefault="0081201B" w:rsidP="0081201B">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0591524D" w14:textId="77777777" w:rsidR="0081201B" w:rsidRPr="0093002B" w:rsidRDefault="0081201B" w:rsidP="0081201B">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30F0979"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2EB34F5" w14:textId="77777777" w:rsidR="0081201B" w:rsidRPr="0093002B" w:rsidRDefault="0081201B" w:rsidP="0081201B">
      <w:pPr>
        <w:jc w:val="both"/>
        <w:rPr>
          <w:rFonts w:ascii="GHEA Grapalat" w:hAnsi="GHEA Grapalat" w:cs="Sylfaen"/>
          <w:sz w:val="20"/>
          <w:lang w:val="es-ES"/>
        </w:rPr>
      </w:pPr>
    </w:p>
    <w:p w14:paraId="745B7836" w14:textId="77777777" w:rsidR="0081201B" w:rsidRDefault="0081201B" w:rsidP="0081201B">
      <w:pPr>
        <w:ind w:left="-142" w:firstLine="284"/>
        <w:jc w:val="both"/>
        <w:rPr>
          <w:rFonts w:cs="Arial"/>
          <w:sz w:val="18"/>
          <w:szCs w:val="18"/>
          <w:lang w:val="hy-AM"/>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76692F20" w14:textId="77777777" w:rsidR="00A02EB6" w:rsidRDefault="00A02EB6" w:rsidP="0081201B">
      <w:pPr>
        <w:ind w:left="-142" w:firstLine="284"/>
        <w:jc w:val="both"/>
        <w:rPr>
          <w:rFonts w:cs="Arial"/>
          <w:sz w:val="18"/>
          <w:szCs w:val="18"/>
          <w:lang w:val="hy-AM"/>
        </w:rPr>
      </w:pPr>
    </w:p>
    <w:p w14:paraId="3BAC9A5D" w14:textId="77777777" w:rsidR="00A02EB6" w:rsidRPr="0093002B" w:rsidRDefault="00A02EB6" w:rsidP="00A02EB6">
      <w:pPr>
        <w:ind w:firstLine="708"/>
        <w:jc w:val="both"/>
        <w:rPr>
          <w:rFonts w:ascii="GHEA Grapalat" w:hAnsi="GHEA Grapalat"/>
          <w:sz w:val="20"/>
          <w:lang w:val="es-ES"/>
        </w:rPr>
      </w:pPr>
    </w:p>
    <w:p w14:paraId="2E351DBB" w14:textId="77777777" w:rsidR="0081201B" w:rsidRPr="0093002B" w:rsidRDefault="0081201B" w:rsidP="0081201B">
      <w:pPr>
        <w:ind w:firstLine="708"/>
        <w:jc w:val="both"/>
        <w:rPr>
          <w:rFonts w:ascii="GHEA Grapalat" w:hAnsi="GHEA Grapalat"/>
          <w:sz w:val="20"/>
          <w:lang w:val="es-ES"/>
        </w:rPr>
      </w:pPr>
    </w:p>
    <w:p w14:paraId="46C249C1" w14:textId="77777777" w:rsidR="0081201B" w:rsidRPr="0093002B" w:rsidRDefault="0081201B" w:rsidP="0081201B">
      <w:pPr>
        <w:jc w:val="both"/>
        <w:rPr>
          <w:rFonts w:ascii="GHEA Grapalat" w:hAnsi="GHEA Grapalat"/>
          <w:sz w:val="20"/>
          <w:lang w:val="es-ES"/>
        </w:rPr>
      </w:pPr>
    </w:p>
    <w:p w14:paraId="26943B25" w14:textId="77777777" w:rsidR="0081201B" w:rsidRPr="0093002B" w:rsidRDefault="0081201B" w:rsidP="0081201B">
      <w:pPr>
        <w:jc w:val="both"/>
        <w:rPr>
          <w:rFonts w:ascii="GHEA Grapalat" w:hAnsi="GHEA Grapalat"/>
          <w:sz w:val="20"/>
          <w:lang w:val="es-ES"/>
        </w:rPr>
      </w:pPr>
    </w:p>
    <w:p w14:paraId="1FADBF9A" w14:textId="77777777" w:rsidR="0081201B" w:rsidRPr="0093002B" w:rsidRDefault="0081201B" w:rsidP="0081201B">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8B03EE">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8B03EE">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679C4385" w14:textId="77777777" w:rsidR="0081201B" w:rsidRPr="0093002B" w:rsidRDefault="0081201B" w:rsidP="0081201B">
      <w:pPr>
        <w:jc w:val="both"/>
        <w:rPr>
          <w:rFonts w:ascii="GHEA Grapalat" w:hAnsi="GHEA Grapalat" w:cs="Arial"/>
          <w:sz w:val="20"/>
          <w:vertAlign w:val="superscript"/>
          <w:lang w:val="es-ES"/>
        </w:rPr>
      </w:pPr>
    </w:p>
    <w:p w14:paraId="70D73794" w14:textId="77777777" w:rsidR="0081201B" w:rsidRPr="0093002B" w:rsidRDefault="0081201B" w:rsidP="0081201B">
      <w:pPr>
        <w:jc w:val="both"/>
        <w:rPr>
          <w:rFonts w:ascii="GHEA Grapalat" w:hAnsi="GHEA Grapalat"/>
          <w:sz w:val="20"/>
          <w:lang w:val="hy-AM"/>
        </w:rPr>
      </w:pPr>
      <w:r w:rsidRPr="0093002B">
        <w:rPr>
          <w:rFonts w:ascii="GHEA Grapalat" w:hAnsi="GHEA Grapalat"/>
          <w:sz w:val="20"/>
          <w:lang w:val="hy-AM"/>
        </w:rPr>
        <w:t xml:space="preserve">    </w:t>
      </w:r>
    </w:p>
    <w:p w14:paraId="0B7C290C" w14:textId="77777777" w:rsidR="0081201B" w:rsidRPr="0093002B" w:rsidRDefault="0081201B" w:rsidP="0081201B">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353F63A3" w14:textId="77777777" w:rsidR="0081201B" w:rsidRPr="0093002B" w:rsidRDefault="0081201B" w:rsidP="0081201B">
      <w:pPr>
        <w:pStyle w:val="BodyTextIndent3"/>
        <w:spacing w:line="240" w:lineRule="auto"/>
        <w:jc w:val="right"/>
        <w:rPr>
          <w:rFonts w:ascii="GHEA Grapalat" w:hAnsi="GHEA Grapalat"/>
          <w:b/>
          <w:lang w:val="hy-AM"/>
        </w:rPr>
      </w:pPr>
    </w:p>
    <w:p w14:paraId="5BDE397B" w14:textId="77777777" w:rsidR="0081201B" w:rsidRPr="0093002B" w:rsidRDefault="0081201B" w:rsidP="0081201B">
      <w:pPr>
        <w:pStyle w:val="BodyTextIndent3"/>
        <w:spacing w:line="240" w:lineRule="auto"/>
        <w:jc w:val="right"/>
        <w:rPr>
          <w:rFonts w:ascii="GHEA Grapalat" w:hAnsi="GHEA Grapalat"/>
          <w:b/>
          <w:sz w:val="18"/>
          <w:szCs w:val="18"/>
          <w:lang w:val="hy-AM"/>
        </w:rPr>
      </w:pPr>
    </w:p>
    <w:p w14:paraId="775018A5" w14:textId="77777777" w:rsidR="0081201B" w:rsidRPr="0093002B"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6CE6089" w14:textId="77777777" w:rsidR="0081201B" w:rsidRPr="00927C52"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465A4581" w14:textId="77777777" w:rsidR="0081201B" w:rsidRPr="0093002B" w:rsidRDefault="0081201B" w:rsidP="0081201B">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1029489F" w14:textId="77777777" w:rsidR="0081201B" w:rsidRPr="0093002B" w:rsidRDefault="0081201B" w:rsidP="0081201B">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AD3BEAD" w14:textId="77777777" w:rsidR="0081201B" w:rsidRPr="00621E6E" w:rsidRDefault="0081201B" w:rsidP="0081201B">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1D9C494" w14:textId="6BF1D628" w:rsidR="00485525" w:rsidRDefault="0081201B" w:rsidP="0081201B">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p>
    <w:p w14:paraId="75EBF682" w14:textId="77777777" w:rsidR="00B2142E" w:rsidRDefault="00B2142E">
      <w:pPr>
        <w:pStyle w:val="Heading3"/>
        <w:spacing w:line="240" w:lineRule="auto"/>
        <w:ind w:firstLine="567"/>
        <w:jc w:val="right"/>
        <w:rPr>
          <w:rFonts w:ascii="GHEA Grapalat" w:hAnsi="GHEA Grapalat" w:cs="Sylfaen"/>
          <w:b/>
          <w:i w:val="0"/>
          <w:lang w:val="hy-AM"/>
        </w:rPr>
      </w:pPr>
    </w:p>
    <w:p w14:paraId="727E766F" w14:textId="375FEBF5"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0E236095" w:rsidR="000E20A1" w:rsidRPr="005E1F72" w:rsidRDefault="000E20A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BB661E">
        <w:rPr>
          <w:rFonts w:ascii="GHEA Grapalat" w:hAnsi="GHEA Grapalat"/>
          <w:b/>
          <w:lang w:val="hy-AM"/>
        </w:rPr>
        <w:t>26/8</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3050431" w14:textId="04D7FBAC"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02258D">
        <w:rPr>
          <w:rFonts w:ascii="GHEA Grapalat" w:hAnsi="GHEA Grapalat" w:cs="Sylfaen"/>
          <w:b/>
          <w:lang w:val="hy-AM"/>
        </w:rPr>
        <w:t xml:space="preserve">գնանշման </w:t>
      </w:r>
      <w:r w:rsidR="002C0B47">
        <w:rPr>
          <w:rFonts w:ascii="GHEA Grapalat" w:hAnsi="GHEA Grapalat" w:cs="Sylfaen"/>
          <w:b/>
          <w:lang w:val="hy-AM"/>
        </w:rPr>
        <w:t>հարցման</w:t>
      </w:r>
      <w:r w:rsidRPr="003D1A3B">
        <w:rPr>
          <w:rFonts w:ascii="GHEA Grapalat" w:hAnsi="GHEA Grapalat" w:cs="Arial"/>
          <w:b/>
          <w:lang w:val="hy-AM"/>
        </w:rPr>
        <w:t xml:space="preserve">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3397BF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646B57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0E3F964" w14:textId="73C98D9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4E331D7" w14:textId="50CF481A"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3A97EF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54E26BC" w14:textId="2DB2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230D230" w14:textId="3F21B5A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3CBF32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925C667" w14:textId="457A6D09"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939359B" w14:textId="11FF912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4B3777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5EB3616" w14:textId="6346598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B86A7E1" w14:textId="19963735"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1F2E7B14" w14:textId="77777777" w:rsidTr="007E39F5">
        <w:tc>
          <w:tcPr>
            <w:tcW w:w="9016" w:type="dxa"/>
            <w:gridSpan w:val="2"/>
            <w:vAlign w:val="center"/>
          </w:tcPr>
          <w:p w14:paraId="698B46F8" w14:textId="58F053C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5548EB30" w14:textId="77777777" w:rsidTr="007E39F5">
        <w:tc>
          <w:tcPr>
            <w:tcW w:w="9016" w:type="dxa"/>
            <w:gridSpan w:val="2"/>
            <w:vAlign w:val="center"/>
          </w:tcPr>
          <w:p w14:paraId="55345FB8" w14:textId="386FB6D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hAnsi="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 և «բ»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69736601"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D829DD0" w14:textId="51B5D2B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46ED2FF8" w14:textId="4FA4C2E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52C6C057" w14:textId="77777777" w:rsidTr="007E39F5">
        <w:tc>
          <w:tcPr>
            <w:tcW w:w="9016" w:type="dxa"/>
            <w:gridSpan w:val="2"/>
            <w:vAlign w:val="center"/>
          </w:tcPr>
          <w:p w14:paraId="46AC15A2" w14:textId="20A11C6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նշանակելու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հեռացնելու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կառավարման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մարմինների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անդամների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մեծամասնությանը</w:t>
            </w:r>
            <w:proofErr w:type="spellEnd"/>
          </w:p>
        </w:tc>
      </w:tr>
      <w:tr w:rsidR="000E20A1" w:rsidRPr="00FD1EE4" w14:paraId="47FDDBD0" w14:textId="77777777" w:rsidTr="007E39F5">
        <w:tc>
          <w:tcPr>
            <w:tcW w:w="9016" w:type="dxa"/>
            <w:gridSpan w:val="2"/>
            <w:vAlign w:val="center"/>
          </w:tcPr>
          <w:p w14:paraId="2DCDB74D" w14:textId="1295A632"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անհատույց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ստացել</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հաշվետու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նախորդող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շահույթի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առնվազն</w:t>
            </w:r>
            <w:proofErr w:type="spellEnd"/>
            <w:r w:rsidR="000E20A1" w:rsidRPr="00FD1EE4">
              <w:rPr>
                <w:rFonts w:ascii="GHEA Grapalat" w:eastAsia="GHEA Grapalat" w:hAnsi="GHEA Grapalat" w:cs="GHEA Grapalat"/>
              </w:rPr>
              <w:t xml:space="preserve"> 15 </w:t>
            </w:r>
            <w:proofErr w:type="spellStart"/>
            <w:r w:rsidR="000E20A1" w:rsidRPr="00FD1EE4">
              <w:rPr>
                <w:rFonts w:ascii="GHEA Grapalat" w:eastAsia="GHEA Grapalat" w:hAnsi="GHEA Grapalat" w:cs="GHEA Grapalat"/>
              </w:rPr>
              <w:t>տոկոսի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չափով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օգուտ</w:t>
            </w:r>
            <w:proofErr w:type="spellEnd"/>
          </w:p>
        </w:tc>
      </w:tr>
      <w:tr w:rsidR="000E20A1" w:rsidRPr="00FD1EE4" w14:paraId="5BD7828F" w14:textId="77777777" w:rsidTr="007E39F5">
        <w:tc>
          <w:tcPr>
            <w:tcW w:w="9016" w:type="dxa"/>
            <w:gridSpan w:val="2"/>
            <w:vAlign w:val="center"/>
          </w:tcPr>
          <w:p w14:paraId="70E6A868" w14:textId="0C78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441E1F9F" w14:textId="77777777" w:rsidTr="007E39F5">
        <w:tc>
          <w:tcPr>
            <w:tcW w:w="9016" w:type="dxa"/>
            <w:gridSpan w:val="2"/>
            <w:vAlign w:val="center"/>
          </w:tcPr>
          <w:p w14:paraId="75B88DA0" w14:textId="5BDCBCB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«ա»-«դ»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52AFF1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4CCE2D5" w14:textId="18A0355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Առանձին</w:t>
            </w:r>
            <w:proofErr w:type="spellEnd"/>
            <w:r w:rsidR="000E20A1" w:rsidRPr="00FD1EE4">
              <w:rPr>
                <w:rFonts w:ascii="GHEA Grapalat" w:eastAsia="GHEA Grapalat" w:hAnsi="GHEA Grapalat" w:cs="GHEA Grapalat"/>
              </w:rPr>
              <w:t xml:space="preserve"> </w:t>
            </w:r>
          </w:p>
          <w:p w14:paraId="4326A8AC" w14:textId="5B3EEF66" w:rsidR="000E20A1" w:rsidRPr="00FD1EE4"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Փոխկապակցված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անձանց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հետ</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համատեղ</w:t>
            </w:r>
            <w:proofErr w:type="spellEnd"/>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3E774415" w14:textId="6685ACA3"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Այո</w:t>
            </w:r>
            <w:proofErr w:type="spellEnd"/>
          </w:p>
          <w:p w14:paraId="007B9ECB" w14:textId="33F56EBD"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Ոչ</w:t>
            </w:r>
            <w:proofErr w:type="spellEnd"/>
          </w:p>
        </w:tc>
      </w:tr>
    </w:tbl>
    <w:p w14:paraId="6511E445"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B5AF41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9714B99"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06F1CE01" w14:textId="77777777" w:rsidR="000778C8" w:rsidRDefault="000778C8" w:rsidP="000E20A1">
      <w:pPr>
        <w:spacing w:line="360" w:lineRule="auto"/>
        <w:jc w:val="center"/>
        <w:rPr>
          <w:rFonts w:ascii="GHEA Grapalat" w:eastAsia="GHEA Grapalat" w:hAnsi="GHEA Grapalat" w:cs="GHEA Grapalat"/>
          <w:b/>
        </w:rPr>
      </w:pPr>
    </w:p>
    <w:p w14:paraId="13268F35" w14:textId="57237950"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F726E92" w14:textId="77777777" w:rsidR="000E20A1" w:rsidRPr="00230356"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կազմակերպաիրավական</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ձևի</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մասին</w:t>
      </w:r>
      <w:proofErr w:type="spellEnd"/>
      <w:r w:rsidRPr="00230356">
        <w:rPr>
          <w:rFonts w:ascii="GHEA Grapalat" w:eastAsia="GHEA Grapalat" w:hAnsi="GHEA Grapalat" w:cs="GHEA Grapalat"/>
        </w:rPr>
        <w:t>.</w:t>
      </w:r>
    </w:p>
    <w:p w14:paraId="7408C8A1" w14:textId="77777777" w:rsidR="000E20A1" w:rsidRPr="00C17342" w:rsidRDefault="000E20A1" w:rsidP="000E20A1">
      <w:pPr>
        <w:numPr>
          <w:ilvl w:val="1"/>
          <w:numId w:val="30"/>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w:t>
      </w:r>
      <w:proofErr w:type="spellStart"/>
      <w:r w:rsidRPr="00C17342">
        <w:rPr>
          <w:rFonts w:ascii="GHEA Grapalat" w:eastAsia="GHEA Grapalat" w:hAnsi="GHEA Grapalat" w:cs="GHEA Grapalat"/>
        </w:rPr>
        <w:t>Հայտարարագիրը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ներկայացնող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ենթաբաժնում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լրացվում</w:t>
      </w:r>
      <w:proofErr w:type="spellEnd"/>
      <w:r w:rsidRPr="00C17342">
        <w:rPr>
          <w:rFonts w:ascii="GHEA Grapalat" w:eastAsia="GHEA Grapalat" w:hAnsi="GHEA Grapalat" w:cs="GHEA Grapalat"/>
        </w:rPr>
        <w:t xml:space="preserve"> է </w:t>
      </w:r>
      <w:proofErr w:type="spellStart"/>
      <w:r w:rsidRPr="00C17342">
        <w:rPr>
          <w:rFonts w:ascii="GHEA Grapalat" w:eastAsia="GHEA Grapalat" w:hAnsi="GHEA Grapalat" w:cs="GHEA Grapalat"/>
        </w:rPr>
        <w:t>այն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ֆիզիկական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տվյալները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ով</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ստորագրում</w:t>
      </w:r>
      <w:proofErr w:type="spellEnd"/>
      <w:r w:rsidRPr="00C17342">
        <w:rPr>
          <w:rFonts w:ascii="GHEA Grapalat" w:eastAsia="GHEA Grapalat" w:hAnsi="GHEA Grapalat" w:cs="GHEA Grapalat"/>
        </w:rPr>
        <w:t xml:space="preserve"> է </w:t>
      </w:r>
      <w:r w:rsidRPr="00C17342">
        <w:rPr>
          <w:rFonts w:ascii="GHEA Grapalat" w:eastAsia="GHEA Grapalat" w:hAnsi="GHEA Grapalat" w:cs="GHEA Grapalat"/>
          <w:lang w:val="hy-AM"/>
        </w:rPr>
        <w:t xml:space="preserve">սույն ընթացակարգի </w:t>
      </w:r>
      <w:proofErr w:type="spellStart"/>
      <w:r w:rsidRPr="00C17342">
        <w:rPr>
          <w:rFonts w:ascii="GHEA Grapalat" w:eastAsia="GHEA Grapalat" w:hAnsi="GHEA Grapalat" w:cs="GHEA Grapalat"/>
        </w:rPr>
        <w:t>հայտում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ներառվող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փաստաթղթերը</w:t>
      </w:r>
      <w:proofErr w:type="spellEnd"/>
      <w:r w:rsidRPr="00C17342">
        <w:rPr>
          <w:rFonts w:ascii="GHEA Grapalat" w:eastAsia="GHEA Grapalat" w:hAnsi="GHEA Grapalat" w:cs="GHEA Grapalat"/>
        </w:rPr>
        <w:t>.</w:t>
      </w:r>
    </w:p>
    <w:p w14:paraId="1005B06B" w14:textId="77777777" w:rsidR="000E20A1" w:rsidRDefault="000E20A1" w:rsidP="000E20A1">
      <w:pPr>
        <w:numPr>
          <w:ilvl w:val="1"/>
          <w:numId w:val="30"/>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w:t>
      </w:r>
      <w:proofErr w:type="spellStart"/>
      <w:r w:rsidRPr="00230356">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A85741"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F281A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309AE68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D092A2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33A386DE"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CE99D1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493B3D9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0B5937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50E7AB2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29EC0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D478261" w14:textId="77777777" w:rsidR="000E20A1" w:rsidRPr="008C104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4B222D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0F07F27"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992FFF6"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772417B"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546DF9A" w14:textId="77777777" w:rsidR="000E20A1" w:rsidRPr="005B15D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առնչությամբ</w:t>
      </w:r>
      <w:proofErr w:type="spellEnd"/>
      <w:r w:rsidRPr="00230356">
        <w:rPr>
          <w:rFonts w:ascii="GHEA Grapalat" w:eastAsia="GHEA Grapalat" w:hAnsi="GHEA Grapalat" w:cs="GHEA Grapalat"/>
        </w:rPr>
        <w:t>։</w:t>
      </w:r>
    </w:p>
    <w:p w14:paraId="54C5A733" w14:textId="77777777" w:rsidR="000E20A1" w:rsidRPr="00C17342"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30356">
        <w:rPr>
          <w:rFonts w:ascii="GHEA Grapalat" w:eastAsia="GHEA Grapalat" w:hAnsi="GHEA Grapalat" w:cs="GHEA Grapalat"/>
        </w:rPr>
        <w:t>Հայտարարագիրը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լրացնում</w:t>
      </w:r>
      <w:proofErr w:type="spellEnd"/>
      <w:r w:rsidRPr="00230356">
        <w:rPr>
          <w:rFonts w:ascii="GHEA Grapalat" w:eastAsia="GHEA Grapalat" w:hAnsi="GHEA Grapalat" w:cs="GHEA Grapalat"/>
        </w:rPr>
        <w:t xml:space="preserve"> և </w:t>
      </w:r>
      <w:proofErr w:type="spellStart"/>
      <w:r w:rsidRPr="00230356">
        <w:rPr>
          <w:rFonts w:ascii="GHEA Grapalat" w:eastAsia="GHEA Grapalat" w:hAnsi="GHEA Grapalat" w:cs="GHEA Grapalat"/>
        </w:rPr>
        <w:t>ստորագրում</w:t>
      </w:r>
      <w:proofErr w:type="spellEnd"/>
      <w:r w:rsidRPr="00230356">
        <w:rPr>
          <w:rFonts w:ascii="GHEA Grapalat" w:eastAsia="GHEA Grapalat" w:hAnsi="GHEA Grapalat" w:cs="GHEA Grapalat"/>
        </w:rPr>
        <w:t xml:space="preserve"> է </w:t>
      </w:r>
      <w:proofErr w:type="spellStart"/>
      <w:r w:rsidRPr="00230356">
        <w:rPr>
          <w:rFonts w:ascii="GHEA Grapalat" w:eastAsia="GHEA Grapalat" w:hAnsi="GHEA Grapalat" w:cs="GHEA Grapalat"/>
        </w:rPr>
        <w:t>հայտը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ներկայացնող</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անձը</w:t>
      </w:r>
      <w:proofErr w:type="spellEnd"/>
      <w:r w:rsidRPr="00230356">
        <w:rPr>
          <w:rFonts w:ascii="GHEA Grapalat" w:eastAsia="GHEA Grapalat" w:hAnsi="GHEA Grapalat" w:cs="GHEA Grapalat"/>
        </w:rPr>
        <w:t xml:space="preserve">։ </w:t>
      </w:r>
      <w:proofErr w:type="spellStart"/>
      <w:r w:rsidRPr="00C17342">
        <w:rPr>
          <w:rFonts w:ascii="GHEA Grapalat" w:eastAsia="GHEA Grapalat" w:hAnsi="GHEA Grapalat" w:cs="GHEA Grapalat"/>
        </w:rPr>
        <w:t>Հայտարարագրի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համարակալումը</w:t>
      </w:r>
      <w:proofErr w:type="spellEnd"/>
      <w:r w:rsidRPr="00C17342">
        <w:rPr>
          <w:rFonts w:ascii="GHEA Grapalat" w:eastAsia="GHEA Grapalat" w:hAnsi="GHEA Grapalat" w:cs="GHEA Grapalat"/>
        </w:rPr>
        <w:t xml:space="preserve"> և </w:t>
      </w:r>
      <w:proofErr w:type="spellStart"/>
      <w:r w:rsidRPr="00C17342">
        <w:rPr>
          <w:rFonts w:ascii="GHEA Grapalat" w:eastAsia="GHEA Grapalat" w:hAnsi="GHEA Grapalat" w:cs="GHEA Grapalat"/>
        </w:rPr>
        <w:t>հայտարարագրում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քանակի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մասին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նշում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կատարելը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պարտադիր</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չէ</w:t>
      </w:r>
      <w:proofErr w:type="spellEnd"/>
      <w:r w:rsidRPr="00C17342">
        <w:rPr>
          <w:rFonts w:ascii="GHEA Grapalat" w:eastAsia="GHEA Grapalat" w:hAnsi="GHEA Grapalat" w:cs="GHEA Grapalat"/>
        </w:rPr>
        <w:t>։</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541ECE0D" w14:textId="77777777" w:rsidR="00187A69" w:rsidRDefault="00187A69" w:rsidP="000B1088">
      <w:pPr>
        <w:pStyle w:val="BodyTextIndent3"/>
        <w:spacing w:line="240" w:lineRule="auto"/>
        <w:ind w:firstLine="0"/>
        <w:jc w:val="right"/>
        <w:rPr>
          <w:rFonts w:ascii="GHEA Grapalat" w:hAnsi="GHEA Grapalat" w:cs="Sylfaen"/>
          <w:b/>
          <w:lang w:val="hy-AM"/>
        </w:rPr>
      </w:pPr>
    </w:p>
    <w:p w14:paraId="1CB74F82" w14:textId="77777777" w:rsidR="00187A69" w:rsidRDefault="00187A69" w:rsidP="000B1088">
      <w:pPr>
        <w:pStyle w:val="BodyTextIndent3"/>
        <w:spacing w:line="240" w:lineRule="auto"/>
        <w:ind w:firstLine="0"/>
        <w:jc w:val="right"/>
        <w:rPr>
          <w:rFonts w:ascii="GHEA Grapalat" w:hAnsi="GHEA Grapalat" w:cs="Sylfaen"/>
          <w:b/>
          <w:lang w:val="hy-AM"/>
        </w:rPr>
      </w:pPr>
    </w:p>
    <w:p w14:paraId="0E3A5016" w14:textId="77777777" w:rsidR="00187A69" w:rsidRDefault="00187A69" w:rsidP="000B1088">
      <w:pPr>
        <w:pStyle w:val="BodyTextIndent3"/>
        <w:spacing w:line="240" w:lineRule="auto"/>
        <w:ind w:firstLine="0"/>
        <w:jc w:val="right"/>
        <w:rPr>
          <w:rFonts w:ascii="GHEA Grapalat" w:hAnsi="GHEA Grapalat" w:cs="Sylfaen"/>
          <w:b/>
          <w:lang w:val="hy-AM"/>
        </w:rPr>
      </w:pPr>
    </w:p>
    <w:p w14:paraId="34568BF0" w14:textId="3F71DD0F"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0359E24B" w:rsidR="00B2572B" w:rsidRPr="007320DA" w:rsidRDefault="00B2572B" w:rsidP="00EF3662">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BB661E">
        <w:rPr>
          <w:rFonts w:ascii="GHEA Grapalat" w:hAnsi="GHEA Grapalat"/>
          <w:b/>
          <w:lang w:val="hy-AM"/>
        </w:rPr>
        <w:t>26/8</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03AB020B" w:rsidR="00B2572B" w:rsidRPr="007320DA" w:rsidRDefault="0002258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w:t>
      </w:r>
      <w:r w:rsidR="002D0E39">
        <w:rPr>
          <w:rFonts w:ascii="GHEA Grapalat" w:hAnsi="GHEA Grapalat" w:cs="Sylfaen"/>
          <w:b/>
          <w:lang w:val="hy-AM"/>
        </w:rPr>
        <w:t>ման</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1AC7B9D0" w:rsidR="00B2572B" w:rsidRPr="007320DA" w:rsidRDefault="00B2572B" w:rsidP="00EF3662">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F7776B">
        <w:rPr>
          <w:rFonts w:ascii="GHEA Grapalat" w:hAnsi="GHEA Grapalat" w:cs="Arial"/>
          <w:sz w:val="20"/>
          <w:szCs w:val="20"/>
          <w:lang w:val="es-ES"/>
        </w:rPr>
        <w:t>ԵՔ-</w:t>
      </w:r>
      <w:r w:rsidR="0002258D">
        <w:rPr>
          <w:rFonts w:ascii="GHEA Grapalat" w:hAnsi="GHEA Grapalat" w:cs="Arial"/>
          <w:sz w:val="20"/>
          <w:szCs w:val="20"/>
          <w:lang w:val="es-ES"/>
        </w:rPr>
        <w:t>ԳՀԱՇՁԲ-</w:t>
      </w:r>
      <w:r w:rsidR="00BB661E">
        <w:rPr>
          <w:rFonts w:ascii="GHEA Grapalat" w:hAnsi="GHEA Grapalat" w:cs="Arial"/>
          <w:sz w:val="20"/>
          <w:szCs w:val="20"/>
          <w:lang w:val="es-ES"/>
        </w:rPr>
        <w:t>26/8</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w:t>
      </w:r>
      <w:r w:rsidR="002D0E39">
        <w:rPr>
          <w:rFonts w:ascii="GHEA Grapalat" w:hAnsi="GHEA Grapalat" w:cs="Arial"/>
          <w:sz w:val="20"/>
          <w:szCs w:val="20"/>
          <w:lang w:val="es-ES"/>
        </w:rPr>
        <w:t>ման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17" w:name="_Hlk23147299"/>
      <w:r w:rsidRPr="007320DA">
        <w:rPr>
          <w:rFonts w:ascii="GHEA Grapalat" w:hAnsi="GHEA Grapalat" w:cs="Sylfaen"/>
          <w:vertAlign w:val="superscript"/>
          <w:lang w:val="hy-AM"/>
        </w:rPr>
        <w:t xml:space="preserve">                                                                                     մասնակցի անվանումը</w:t>
      </w:r>
    </w:p>
    <w:bookmarkEnd w:id="17"/>
    <w:p w14:paraId="7E94C78A" w14:textId="77777777" w:rsidR="00B2572B" w:rsidRPr="007320DA" w:rsidRDefault="00B2572B" w:rsidP="00EF3662">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0D1D66"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277E4FCF" w14:textId="77777777" w:rsidR="003343B0" w:rsidRPr="007320DA" w:rsidRDefault="003343B0" w:rsidP="00EF3662">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w:t>
            </w:r>
            <w:proofErr w:type="spellStart"/>
            <w:r w:rsidR="003343B0" w:rsidRPr="007320DA">
              <w:rPr>
                <w:rFonts w:ascii="GHEA Grapalat" w:hAnsi="GHEA Grapalat"/>
                <w:b/>
                <w:bCs/>
                <w:sz w:val="16"/>
                <w:szCs w:val="18"/>
                <w:lang w:val="es-ES"/>
              </w:rPr>
              <w:t>տառերով</w:t>
            </w:r>
            <w:proofErr w:type="spellEnd"/>
            <w:r w:rsidR="003343B0" w:rsidRPr="007320DA">
              <w:rPr>
                <w:rFonts w:ascii="GHEA Grapalat" w:hAnsi="GHEA Grapalat"/>
                <w:b/>
                <w:bCs/>
                <w:sz w:val="16"/>
                <w:szCs w:val="18"/>
                <w:lang w:val="es-ES"/>
              </w:rPr>
              <w:t xml:space="preserve"> և </w:t>
            </w:r>
            <w:proofErr w:type="spellStart"/>
            <w:r w:rsidR="003343B0" w:rsidRPr="007320DA">
              <w:rPr>
                <w:rFonts w:ascii="GHEA Grapalat" w:hAnsi="GHEA Grapalat"/>
                <w:b/>
                <w:bCs/>
                <w:sz w:val="16"/>
                <w:szCs w:val="18"/>
                <w:lang w:val="es-ES"/>
              </w:rPr>
              <w:t>թվերով</w:t>
            </w:r>
            <w:proofErr w:type="spellEnd"/>
            <w:r w:rsidR="003343B0"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3343B0" w:rsidRPr="007320DA" w14:paraId="7297B346" w14:textId="77777777" w:rsidTr="00BB14A5">
        <w:trPr>
          <w:trHeight w:val="467"/>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6B3C3D" w:rsidRPr="000D1D66"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6B3C3D" w:rsidRPr="007320DA" w:rsidRDefault="006B3C3D" w:rsidP="006B3C3D">
            <w:pPr>
              <w:jc w:val="center"/>
              <w:rPr>
                <w:rFonts w:ascii="GHEA Grapalat" w:hAnsi="GHEA Grapalat"/>
                <w:b/>
                <w:bCs/>
                <w:sz w:val="18"/>
                <w:lang w:val="es-ES"/>
              </w:rPr>
            </w:pPr>
            <w:r w:rsidRPr="007320D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73018EF4" w:rsidR="006B3C3D" w:rsidRPr="00CE4EA6" w:rsidRDefault="002B67D0" w:rsidP="006B3C3D">
            <w:pPr>
              <w:rPr>
                <w:rFonts w:ascii="GHEA Grapalat" w:hAnsi="GHEA Grapalat" w:cs="Arial"/>
                <w:sz w:val="20"/>
                <w:szCs w:val="20"/>
                <w:lang w:val="es-ES"/>
              </w:rPr>
            </w:pPr>
            <w:r w:rsidRPr="00CE4EA6">
              <w:rPr>
                <w:rFonts w:ascii="GHEA Grapalat" w:hAnsi="GHEA Grapalat" w:cs="Sylfaen"/>
                <w:sz w:val="20"/>
                <w:szCs w:val="20"/>
                <w:lang w:val="hy-AM"/>
              </w:rPr>
              <w:t xml:space="preserve">Երևան քաղաքի </w:t>
            </w:r>
            <w:r w:rsidR="00CE4EA6" w:rsidRPr="00CE4EA6">
              <w:rPr>
                <w:rFonts w:ascii="GHEA Grapalat" w:hAnsi="GHEA Grapalat" w:cs="Times Armenian"/>
                <w:color w:val="000000"/>
                <w:sz w:val="20"/>
                <w:szCs w:val="20"/>
                <w:lang w:val="hy-AM"/>
              </w:rPr>
              <w:t>Մալաթիա-Սեբաստիա վարչական շրջանի տարածքում եզրաքարերի վերանորոգման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3F0A3A55" w14:textId="77777777" w:rsidR="006B3C3D" w:rsidRPr="007320DA" w:rsidRDefault="006B3C3D" w:rsidP="006B3C3D">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066C9A56" w14:textId="77777777" w:rsidR="006B3C3D" w:rsidRPr="007320DA" w:rsidRDefault="006B3C3D" w:rsidP="006B3C3D">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F698559" w14:textId="77777777" w:rsidR="006B3C3D" w:rsidRPr="007320DA" w:rsidRDefault="006B3C3D" w:rsidP="006B3C3D">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B34FC8" w:rsidRDefault="00B2572B" w:rsidP="00EF3662">
      <w:pPr>
        <w:rPr>
          <w:rFonts w:ascii="GHEA Grapalat" w:hAnsi="GHEA Grapalat"/>
          <w:sz w:val="18"/>
          <w:szCs w:val="18"/>
          <w:lang w:val="hy-AM"/>
        </w:rPr>
      </w:pPr>
    </w:p>
    <w:p w14:paraId="7287DC08" w14:textId="77777777" w:rsidR="00B2572B" w:rsidRPr="005E1F72"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1"/>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2F3023D5" w14:textId="77777777" w:rsidR="00B2572B" w:rsidRPr="005E1F72" w:rsidRDefault="00B2572B" w:rsidP="00EF3662">
      <w:pPr>
        <w:rPr>
          <w:rFonts w:ascii="GHEA Grapalat" w:hAnsi="GHEA Grapalat" w:cs="Sylfaen"/>
          <w:i/>
          <w:sz w:val="16"/>
          <w:szCs w:val="16"/>
          <w:lang w:val="hy-AM" w:eastAsia="ru-RU"/>
        </w:rPr>
      </w:pPr>
    </w:p>
    <w:p w14:paraId="4A4AE43D" w14:textId="0093A7B8" w:rsidR="000B1088" w:rsidRPr="005E1F72" w:rsidDel="000B1088" w:rsidRDefault="000B1088" w:rsidP="000B1088">
      <w:pPr>
        <w:pStyle w:val="BodyTextIndent3"/>
        <w:spacing w:line="240" w:lineRule="auto"/>
        <w:jc w:val="right"/>
        <w:rPr>
          <w:rFonts w:ascii="GHEA Grapalat" w:hAnsi="GHEA Grapalat"/>
          <w:i/>
          <w:lang w:val="es-ES" w:eastAsia="ru-RU"/>
        </w:rPr>
      </w:pPr>
    </w:p>
    <w:p w14:paraId="3069B91B" w14:textId="63D95F71" w:rsidR="001128DB" w:rsidRDefault="001128DB" w:rsidP="001128DB">
      <w:pPr>
        <w:pStyle w:val="BodyTextIndent3"/>
        <w:spacing w:line="240" w:lineRule="auto"/>
        <w:jc w:val="center"/>
        <w:rPr>
          <w:rFonts w:ascii="GHEA Grapalat" w:hAnsi="GHEA Grapalat" w:cs="Sylfaen"/>
          <w:lang w:val="hy-AM"/>
        </w:rPr>
      </w:pPr>
    </w:p>
    <w:p w14:paraId="2BA90720" w14:textId="4D944CE7" w:rsidR="00B054F4" w:rsidRDefault="00B054F4" w:rsidP="001557AE">
      <w:pPr>
        <w:pStyle w:val="BodyTextIndent3"/>
        <w:spacing w:line="240" w:lineRule="auto"/>
        <w:jc w:val="right"/>
        <w:rPr>
          <w:rFonts w:ascii="GHEA Grapalat" w:hAnsi="GHEA Grapalat" w:cs="Sylfaen"/>
          <w:b/>
          <w:lang w:val="hy-AM"/>
        </w:rPr>
      </w:pPr>
    </w:p>
    <w:p w14:paraId="4D5725E4" w14:textId="23556BDB" w:rsidR="00C05186" w:rsidRDefault="00C05186" w:rsidP="001557AE">
      <w:pPr>
        <w:pStyle w:val="BodyTextIndent3"/>
        <w:spacing w:line="240" w:lineRule="auto"/>
        <w:jc w:val="right"/>
        <w:rPr>
          <w:rFonts w:ascii="GHEA Grapalat" w:hAnsi="GHEA Grapalat" w:cs="Sylfaen"/>
          <w:b/>
          <w:lang w:val="hy-AM"/>
        </w:rPr>
      </w:pPr>
    </w:p>
    <w:p w14:paraId="1F1763BD" w14:textId="5F59FF75" w:rsidR="00C05186" w:rsidRDefault="00C05186" w:rsidP="001557AE">
      <w:pPr>
        <w:pStyle w:val="BodyTextIndent3"/>
        <w:spacing w:line="240" w:lineRule="auto"/>
        <w:jc w:val="right"/>
        <w:rPr>
          <w:rFonts w:ascii="GHEA Grapalat" w:hAnsi="GHEA Grapalat" w:cs="Sylfaen"/>
          <w:b/>
          <w:lang w:val="hy-AM"/>
        </w:rPr>
      </w:pPr>
    </w:p>
    <w:p w14:paraId="1AAA1561" w14:textId="0A02F6F8" w:rsidR="00C05186" w:rsidRDefault="00C05186" w:rsidP="001557AE">
      <w:pPr>
        <w:pStyle w:val="BodyTextIndent3"/>
        <w:spacing w:line="240" w:lineRule="auto"/>
        <w:jc w:val="right"/>
        <w:rPr>
          <w:rFonts w:ascii="GHEA Grapalat" w:hAnsi="GHEA Grapalat" w:cs="Sylfaen"/>
          <w:b/>
          <w:lang w:val="hy-AM"/>
        </w:rPr>
      </w:pPr>
    </w:p>
    <w:p w14:paraId="2EC93B92" w14:textId="78FF21B5" w:rsidR="00C05186" w:rsidRDefault="00C05186" w:rsidP="001557AE">
      <w:pPr>
        <w:pStyle w:val="BodyTextIndent3"/>
        <w:spacing w:line="240" w:lineRule="auto"/>
        <w:jc w:val="right"/>
        <w:rPr>
          <w:rFonts w:ascii="GHEA Grapalat" w:hAnsi="GHEA Grapalat" w:cs="Sylfaen"/>
          <w:b/>
          <w:lang w:val="hy-AM"/>
        </w:rPr>
      </w:pPr>
    </w:p>
    <w:p w14:paraId="6EBD1C81" w14:textId="67FB7586" w:rsidR="00C05186" w:rsidRDefault="00C05186" w:rsidP="001557AE">
      <w:pPr>
        <w:pStyle w:val="BodyTextIndent3"/>
        <w:spacing w:line="240" w:lineRule="auto"/>
        <w:jc w:val="right"/>
        <w:rPr>
          <w:rFonts w:ascii="GHEA Grapalat" w:hAnsi="GHEA Grapalat" w:cs="Sylfaen"/>
          <w:b/>
          <w:lang w:val="hy-AM"/>
        </w:rPr>
      </w:pPr>
    </w:p>
    <w:p w14:paraId="34D88ED7" w14:textId="72EC9CED" w:rsidR="00C05186" w:rsidRDefault="00C05186" w:rsidP="001557AE">
      <w:pPr>
        <w:pStyle w:val="BodyTextIndent3"/>
        <w:spacing w:line="240" w:lineRule="auto"/>
        <w:jc w:val="right"/>
        <w:rPr>
          <w:rFonts w:ascii="GHEA Grapalat" w:hAnsi="GHEA Grapalat" w:cs="Sylfaen"/>
          <w:b/>
          <w:lang w:val="hy-AM"/>
        </w:rPr>
      </w:pPr>
    </w:p>
    <w:p w14:paraId="7A4D3398" w14:textId="7EC14607" w:rsidR="00C05186" w:rsidRDefault="00C05186" w:rsidP="001557AE">
      <w:pPr>
        <w:pStyle w:val="BodyTextIndent3"/>
        <w:spacing w:line="240" w:lineRule="auto"/>
        <w:jc w:val="right"/>
        <w:rPr>
          <w:rFonts w:ascii="GHEA Grapalat" w:hAnsi="GHEA Grapalat" w:cs="Sylfaen"/>
          <w:b/>
          <w:lang w:val="hy-AM"/>
        </w:rPr>
      </w:pPr>
    </w:p>
    <w:p w14:paraId="57A86577" w14:textId="724967DC" w:rsidR="00C05186" w:rsidRDefault="00C05186" w:rsidP="001557AE">
      <w:pPr>
        <w:pStyle w:val="BodyTextIndent3"/>
        <w:spacing w:line="240" w:lineRule="auto"/>
        <w:jc w:val="right"/>
        <w:rPr>
          <w:rFonts w:ascii="GHEA Grapalat" w:hAnsi="GHEA Grapalat" w:cs="Sylfaen"/>
          <w:b/>
          <w:lang w:val="hy-AM"/>
        </w:rPr>
      </w:pPr>
    </w:p>
    <w:p w14:paraId="052256C4" w14:textId="116749CA" w:rsidR="00C05186" w:rsidRDefault="00C05186" w:rsidP="001557AE">
      <w:pPr>
        <w:pStyle w:val="BodyTextIndent3"/>
        <w:spacing w:line="240" w:lineRule="auto"/>
        <w:jc w:val="right"/>
        <w:rPr>
          <w:rFonts w:ascii="GHEA Grapalat" w:hAnsi="GHEA Grapalat" w:cs="Sylfaen"/>
          <w:b/>
          <w:lang w:val="hy-AM"/>
        </w:rPr>
      </w:pPr>
    </w:p>
    <w:p w14:paraId="428680C8" w14:textId="3D074D8D" w:rsidR="00C05186" w:rsidRDefault="00C05186" w:rsidP="001557AE">
      <w:pPr>
        <w:pStyle w:val="BodyTextIndent3"/>
        <w:spacing w:line="240" w:lineRule="auto"/>
        <w:jc w:val="right"/>
        <w:rPr>
          <w:rFonts w:ascii="GHEA Grapalat" w:hAnsi="GHEA Grapalat" w:cs="Sylfaen"/>
          <w:b/>
          <w:lang w:val="hy-AM"/>
        </w:rPr>
      </w:pPr>
    </w:p>
    <w:p w14:paraId="5C36EC58" w14:textId="4215C8CE" w:rsidR="00C05186" w:rsidRDefault="00C05186" w:rsidP="001557AE">
      <w:pPr>
        <w:pStyle w:val="BodyTextIndent3"/>
        <w:spacing w:line="240" w:lineRule="auto"/>
        <w:jc w:val="right"/>
        <w:rPr>
          <w:rFonts w:ascii="GHEA Grapalat" w:hAnsi="GHEA Grapalat" w:cs="Sylfaen"/>
          <w:b/>
          <w:lang w:val="hy-AM"/>
        </w:rPr>
      </w:pPr>
    </w:p>
    <w:p w14:paraId="2F66073D" w14:textId="7305F67F" w:rsidR="007E799F" w:rsidRDefault="007E799F" w:rsidP="001557AE">
      <w:pPr>
        <w:pStyle w:val="BodyTextIndent3"/>
        <w:spacing w:line="240" w:lineRule="auto"/>
        <w:jc w:val="right"/>
        <w:rPr>
          <w:rFonts w:ascii="GHEA Grapalat" w:hAnsi="GHEA Grapalat" w:cs="Sylfaen"/>
          <w:b/>
          <w:lang w:val="hy-AM"/>
        </w:rPr>
      </w:pPr>
    </w:p>
    <w:p w14:paraId="195849EE" w14:textId="77777777" w:rsidR="001325E5" w:rsidRDefault="001325E5" w:rsidP="001557AE">
      <w:pPr>
        <w:pStyle w:val="BodyTextIndent3"/>
        <w:spacing w:line="240" w:lineRule="auto"/>
        <w:jc w:val="right"/>
        <w:rPr>
          <w:rFonts w:ascii="GHEA Grapalat" w:hAnsi="GHEA Grapalat" w:cs="Sylfaen"/>
          <w:b/>
          <w:lang w:val="hy-AM"/>
        </w:rPr>
      </w:pPr>
    </w:p>
    <w:p w14:paraId="38C64BD3" w14:textId="77777777" w:rsidR="001325E5" w:rsidRDefault="001325E5" w:rsidP="001557AE">
      <w:pPr>
        <w:pStyle w:val="BodyTextIndent3"/>
        <w:spacing w:line="240" w:lineRule="auto"/>
        <w:jc w:val="right"/>
        <w:rPr>
          <w:rFonts w:ascii="GHEA Grapalat" w:hAnsi="GHEA Grapalat" w:cs="Sylfaen"/>
          <w:b/>
          <w:lang w:val="hy-AM"/>
        </w:rPr>
      </w:pPr>
    </w:p>
    <w:p w14:paraId="7F588EC6" w14:textId="77777777" w:rsidR="001325E5" w:rsidRDefault="001325E5" w:rsidP="001557AE">
      <w:pPr>
        <w:pStyle w:val="BodyTextIndent3"/>
        <w:spacing w:line="240" w:lineRule="auto"/>
        <w:jc w:val="right"/>
        <w:rPr>
          <w:rFonts w:ascii="GHEA Grapalat" w:hAnsi="GHEA Grapalat" w:cs="Sylfaen"/>
          <w:b/>
          <w:lang w:val="hy-AM"/>
        </w:rPr>
      </w:pPr>
    </w:p>
    <w:p w14:paraId="1D91EE72" w14:textId="77777777" w:rsidR="001325E5" w:rsidRDefault="001325E5" w:rsidP="001557AE">
      <w:pPr>
        <w:pStyle w:val="BodyTextIndent3"/>
        <w:spacing w:line="240" w:lineRule="auto"/>
        <w:jc w:val="right"/>
        <w:rPr>
          <w:rFonts w:ascii="GHEA Grapalat" w:hAnsi="GHEA Grapalat" w:cs="Sylfaen"/>
          <w:b/>
          <w:lang w:val="hy-AM"/>
        </w:rPr>
      </w:pPr>
    </w:p>
    <w:p w14:paraId="055F5558" w14:textId="77777777" w:rsidR="004A5EDC" w:rsidRDefault="004A5EDC" w:rsidP="001557AE">
      <w:pPr>
        <w:pStyle w:val="BodyTextIndent3"/>
        <w:spacing w:line="240" w:lineRule="auto"/>
        <w:jc w:val="right"/>
        <w:rPr>
          <w:rFonts w:ascii="GHEA Grapalat" w:hAnsi="GHEA Grapalat" w:cs="Sylfaen"/>
          <w:b/>
          <w:lang w:val="hy-AM"/>
        </w:rPr>
      </w:pPr>
    </w:p>
    <w:p w14:paraId="51B7E53B" w14:textId="77777777" w:rsidR="004A5EDC" w:rsidRDefault="004A5EDC" w:rsidP="001557AE">
      <w:pPr>
        <w:pStyle w:val="BodyTextIndent3"/>
        <w:spacing w:line="240" w:lineRule="auto"/>
        <w:jc w:val="right"/>
        <w:rPr>
          <w:rFonts w:ascii="GHEA Grapalat" w:hAnsi="GHEA Grapalat" w:cs="Sylfaen"/>
          <w:b/>
          <w:lang w:val="hy-AM"/>
        </w:rPr>
      </w:pPr>
    </w:p>
    <w:p w14:paraId="3622D8E5" w14:textId="3559D11C" w:rsidR="00B2572B" w:rsidRPr="005E1F72" w:rsidRDefault="00B2572B" w:rsidP="001557AE">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71E78FC5" w14:textId="02B0A4F1" w:rsidR="00B2572B" w:rsidRPr="005E1F72" w:rsidRDefault="00B2572B" w:rsidP="000B1088">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BB661E">
        <w:rPr>
          <w:rFonts w:ascii="GHEA Grapalat" w:hAnsi="GHEA Grapalat"/>
          <w:b/>
          <w:lang w:val="hy-AM"/>
        </w:rPr>
        <w:t>26/8</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B837CD0" w14:textId="24FC7273" w:rsidR="00B2572B" w:rsidRDefault="0002258D"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B2572B" w:rsidRPr="005E1F72">
        <w:rPr>
          <w:rFonts w:ascii="GHEA Grapalat" w:hAnsi="GHEA Grapalat" w:cs="Arial"/>
          <w:b/>
          <w:lang w:val="hy-AM"/>
        </w:rPr>
        <w:t xml:space="preserve"> </w:t>
      </w:r>
      <w:r w:rsidR="00B2572B" w:rsidRPr="005E1F72">
        <w:rPr>
          <w:rFonts w:ascii="GHEA Grapalat" w:hAnsi="GHEA Grapalat" w:cs="Sylfaen"/>
          <w:b/>
          <w:lang w:val="hy-AM"/>
        </w:rPr>
        <w:t>հրավերի</w:t>
      </w:r>
    </w:p>
    <w:p w14:paraId="5E582854" w14:textId="77777777" w:rsidR="001557AE" w:rsidRDefault="001557AE" w:rsidP="000B1088">
      <w:pPr>
        <w:pStyle w:val="BodyTextIndent3"/>
        <w:spacing w:line="240" w:lineRule="auto"/>
        <w:jc w:val="right"/>
        <w:rPr>
          <w:rFonts w:ascii="GHEA Grapalat" w:hAnsi="GHEA Grapalat" w:cs="Sylfaen"/>
          <w:b/>
          <w:lang w:val="hy-AM"/>
        </w:rPr>
      </w:pPr>
    </w:p>
    <w:p w14:paraId="2D76EF43" w14:textId="77777777" w:rsidR="004948B3" w:rsidRPr="0093002B" w:rsidRDefault="004948B3" w:rsidP="004948B3">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6C5A3EC" w14:textId="77777777" w:rsidR="004948B3" w:rsidRPr="0093002B" w:rsidRDefault="004948B3" w:rsidP="004948B3">
      <w:pPr>
        <w:pStyle w:val="NormalWeb"/>
        <w:shd w:val="clear" w:color="auto" w:fill="FFFFFF"/>
        <w:spacing w:before="0" w:beforeAutospacing="0" w:after="0" w:afterAutospacing="0"/>
        <w:ind w:firstLine="375"/>
        <w:rPr>
          <w:rStyle w:val="Strong"/>
          <w:lang w:val="hy-AM"/>
        </w:rPr>
      </w:pPr>
    </w:p>
    <w:p w14:paraId="272E729F" w14:textId="77777777" w:rsidR="004948B3" w:rsidRPr="0093002B" w:rsidRDefault="004948B3" w:rsidP="004948B3">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Pr>
          <w:rStyle w:val="Strong"/>
          <w:rFonts w:ascii="GHEA Grapalat" w:hAnsi="GHEA Grapalat"/>
          <w:b w:val="0"/>
          <w:bCs w:val="0"/>
          <w:sz w:val="20"/>
          <w:szCs w:val="20"/>
          <w:lang w:val="hy-AM"/>
        </w:rPr>
        <w:t xml:space="preserve">, ինչպես նաև սույն երաշխիքի բնօրինակից արտատպված </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սկանավորված</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 xml:space="preserve"> տարբերակը</w:t>
      </w:r>
      <w:r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3BF00817" w14:textId="77777777" w:rsidR="004948B3" w:rsidRPr="0093002B" w:rsidRDefault="004948B3" w:rsidP="004948B3">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02733B64" w14:textId="1B809BA3" w:rsidR="004948B3" w:rsidRPr="00755612" w:rsidRDefault="004948B3" w:rsidP="004948B3">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166F43">
        <w:rPr>
          <w:rFonts w:ascii="GHEA Grapalat" w:hAnsi="GHEA Grapalat" w:cs="Arial"/>
          <w:b/>
          <w:sz w:val="20"/>
          <w:szCs w:val="20"/>
          <w:lang w:val="hy-AM"/>
        </w:rPr>
        <w:t>ԵՔ-</w:t>
      </w:r>
      <w:r w:rsidR="0002258D">
        <w:rPr>
          <w:rFonts w:ascii="GHEA Grapalat" w:hAnsi="GHEA Grapalat" w:cs="Arial"/>
          <w:b/>
          <w:sz w:val="20"/>
          <w:szCs w:val="20"/>
          <w:lang w:val="hy-AM"/>
        </w:rPr>
        <w:t>ԳՀԱՇՁԲ-</w:t>
      </w:r>
      <w:r w:rsidR="00BB661E">
        <w:rPr>
          <w:rFonts w:ascii="GHEA Grapalat" w:hAnsi="GHEA Grapalat" w:cs="Arial"/>
          <w:b/>
          <w:sz w:val="20"/>
          <w:szCs w:val="20"/>
          <w:lang w:val="hy-AM"/>
        </w:rPr>
        <w:t>26/8</w:t>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Style w:val="Strong"/>
          <w:rFonts w:ascii="GHEA Grapalat" w:hAnsi="GHEA Grapalat"/>
          <w:b w:val="0"/>
          <w:bCs w:val="0"/>
          <w:sz w:val="20"/>
          <w:szCs w:val="20"/>
          <w:lang w:val="hy-AM"/>
        </w:rPr>
        <w:t xml:space="preserve">գնման ընթացակարգին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պրինցիպալ) մասնակցելուց </w:t>
      </w:r>
    </w:p>
    <w:p w14:paraId="19BA276C" w14:textId="77777777" w:rsidR="004948B3" w:rsidRPr="0093002B" w:rsidRDefault="004948B3" w:rsidP="004948B3">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158727A4"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7D087B0B" w14:textId="77777777" w:rsidR="004948B3" w:rsidRPr="0093002B" w:rsidRDefault="004948B3" w:rsidP="004948B3">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965453D" w14:textId="77777777" w:rsidR="004948B3" w:rsidRPr="0093002B" w:rsidRDefault="004948B3" w:rsidP="004948B3">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4D1E12E5"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15C7BDF3" w14:textId="77777777" w:rsidR="004948B3" w:rsidRPr="0093002B" w:rsidRDefault="004948B3" w:rsidP="004948B3">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2ACED631"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5BFBD125"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66934CE2" w14:textId="77777777" w:rsidR="004948B3" w:rsidRPr="00965EF3"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6B298746" w14:textId="56F4CB5B" w:rsidR="004948B3" w:rsidRPr="009037A3" w:rsidRDefault="004948B3" w:rsidP="009037A3">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965EF3">
        <w:rPr>
          <w:rFonts w:ascii="GHEA Grapalat" w:hAnsi="GHEA Grapalat"/>
          <w:sz w:val="20"/>
          <w:szCs w:val="20"/>
          <w:u w:val="single"/>
          <w:lang w:val="hy-AM"/>
        </w:rPr>
        <w:tab/>
      </w:r>
      <w:r w:rsidRPr="00166F43">
        <w:rPr>
          <w:rFonts w:ascii="GHEA Grapalat" w:hAnsi="GHEA Grapalat" w:cs="Arial"/>
          <w:b/>
          <w:sz w:val="20"/>
          <w:szCs w:val="20"/>
          <w:lang w:val="hy-AM"/>
        </w:rPr>
        <w:t>ԵՔ-</w:t>
      </w:r>
      <w:r w:rsidR="0002258D">
        <w:rPr>
          <w:rFonts w:ascii="GHEA Grapalat" w:hAnsi="GHEA Grapalat" w:cs="Arial"/>
          <w:b/>
          <w:sz w:val="20"/>
          <w:szCs w:val="20"/>
          <w:lang w:val="hy-AM"/>
        </w:rPr>
        <w:t>ԳՀԱՇՁԲ-</w:t>
      </w:r>
      <w:r w:rsidR="00BB661E">
        <w:rPr>
          <w:rFonts w:ascii="GHEA Grapalat" w:hAnsi="GHEA Grapalat" w:cs="Arial"/>
          <w:b/>
          <w:sz w:val="20"/>
          <w:szCs w:val="20"/>
          <w:lang w:val="hy-AM"/>
        </w:rPr>
        <w:t>26/8</w:t>
      </w:r>
      <w:r w:rsidRPr="00965EF3">
        <w:rPr>
          <w:rFonts w:ascii="GHEA Grapalat" w:hAnsi="GHEA Grapalat"/>
          <w:sz w:val="20"/>
          <w:szCs w:val="20"/>
          <w:lang w:val="hy-AM"/>
        </w:rPr>
        <w:t xml:space="preserve"> ծածկագրով </w:t>
      </w:r>
      <w:r w:rsidRPr="009037A3">
        <w:rPr>
          <w:rFonts w:ascii="GHEA Grapalat" w:hAnsi="GHEA Grapalat"/>
          <w:sz w:val="20"/>
          <w:szCs w:val="20"/>
          <w:lang w:val="hy-AM"/>
        </w:rPr>
        <w:t xml:space="preserve">կազմակերպված գնման ընթացակագին մասնակցելու նպատակով պրինցիպալի կողմից հայտերի ներկայացման վերջնաժամկետը լրանալու օրվանից հաշված </w:t>
      </w:r>
      <w:r w:rsidR="00757DF7" w:rsidRPr="00757DF7">
        <w:rPr>
          <w:rFonts w:ascii="GHEA Grapalat" w:hAnsi="GHEA Grapalat"/>
          <w:b/>
          <w:bCs/>
          <w:sz w:val="20"/>
          <w:szCs w:val="20"/>
          <w:lang w:val="hy-AM"/>
        </w:rPr>
        <w:t>120</w:t>
      </w:r>
      <w:r w:rsidRPr="009037A3">
        <w:rPr>
          <w:rFonts w:ascii="GHEA Grapalat" w:hAnsi="GHEA Grapalat" w:cs="Sylfaen"/>
          <w:b/>
          <w:bCs/>
          <w:sz w:val="20"/>
          <w:lang w:val="hy-AM"/>
        </w:rPr>
        <w:t xml:space="preserve"> (</w:t>
      </w:r>
      <w:r w:rsidR="00757DF7">
        <w:rPr>
          <w:rFonts w:ascii="GHEA Grapalat" w:hAnsi="GHEA Grapalat" w:cs="Sylfaen"/>
          <w:b/>
          <w:bCs/>
          <w:sz w:val="20"/>
          <w:lang w:val="hy-AM"/>
        </w:rPr>
        <w:t>մեկ հարյուր</w:t>
      </w:r>
      <w:r w:rsidRPr="009037A3">
        <w:rPr>
          <w:rFonts w:ascii="GHEA Grapalat" w:hAnsi="GHEA Grapalat" w:cs="Sylfaen"/>
          <w:b/>
          <w:bCs/>
          <w:sz w:val="20"/>
          <w:lang w:val="hy-AM"/>
        </w:rPr>
        <w:t xml:space="preserve"> աշխատանքային  օր)</w:t>
      </w:r>
      <w:r w:rsidRPr="009037A3">
        <w:rPr>
          <w:rFonts w:ascii="GHEA Grapalat" w:hAnsi="GHEA Grapalat"/>
          <w:sz w:val="20"/>
          <w:szCs w:val="20"/>
          <w:lang w:val="hy-AM"/>
        </w:rPr>
        <w:t>:</w:t>
      </w:r>
      <w:r w:rsidRPr="009037A3">
        <w:rPr>
          <w:rFonts w:ascii="GHEA Grapalat" w:hAnsi="GHEA Grapalat"/>
          <w:sz w:val="20"/>
          <w:szCs w:val="20"/>
          <w:vertAlign w:val="superscript"/>
          <w:lang w:val="hy-AM"/>
        </w:rPr>
        <w:t>**</w:t>
      </w:r>
      <w:r w:rsidRPr="009037A3">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037A3">
        <w:rPr>
          <w:rFonts w:ascii="GHEA Grapalat" w:eastAsia="Calibri" w:hAnsi="GHEA Grapalat"/>
          <w:sz w:val="20"/>
          <w:szCs w:val="20"/>
          <w:lang w:val="hy-AM"/>
        </w:rPr>
        <w:t xml:space="preserve">գնահատող հանձնաժողովի </w:t>
      </w:r>
      <w:r w:rsidRPr="009037A3">
        <w:rPr>
          <w:rFonts w:ascii="GHEA Grapalat" w:hAnsi="GHEA Grapalat"/>
          <w:sz w:val="20"/>
          <w:szCs w:val="20"/>
          <w:lang w:val="hy-AM"/>
        </w:rPr>
        <w:t xml:space="preserve">քարտուղարի՝ </w:t>
      </w:r>
      <w:hyperlink r:id="rId14" w:history="1">
        <w:r w:rsidR="000848FC">
          <w:rPr>
            <w:rStyle w:val="Hyperlink"/>
            <w:rFonts w:ascii="GHEA Grapalat" w:hAnsi="GHEA Grapalat"/>
            <w:sz w:val="20"/>
            <w:szCs w:val="20"/>
            <w:lang w:val="hy-AM"/>
          </w:rPr>
          <w:t>gor.muradyan@yerevan.am</w:t>
        </w:r>
      </w:hyperlink>
      <w:r w:rsidRPr="009037A3">
        <w:rPr>
          <w:rFonts w:ascii="GHEA Grapalat" w:hAnsi="GHEA Grapalat"/>
          <w:sz w:val="20"/>
          <w:szCs w:val="20"/>
          <w:lang w:val="hy-AM"/>
        </w:rPr>
        <w:t xml:space="preserve">  էլեկտրոնային փոստի հասցեին։     </w:t>
      </w:r>
    </w:p>
    <w:p w14:paraId="33378869"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7478E0E9"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C593065"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64A2864E"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4A074297"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1392760C"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4C76001"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FBB08AA"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54836CD"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E6B3688"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1217D401"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72CE09D"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FB1ADFE"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6E6CC3A2" w14:textId="77777777" w:rsidR="004948B3" w:rsidRPr="0093002B" w:rsidRDefault="004948B3" w:rsidP="004948B3">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5D9A204D" w14:textId="77777777" w:rsidR="004948B3" w:rsidRDefault="004948B3" w:rsidP="004948B3">
      <w:pPr>
        <w:pStyle w:val="BodyTextIndent3"/>
        <w:spacing w:line="240" w:lineRule="auto"/>
        <w:jc w:val="left"/>
        <w:rPr>
          <w:rFonts w:ascii="GHEA Grapalat" w:hAnsi="GHEA Grapalat" w:cs="Sylfaen"/>
          <w:vertAlign w:val="superscript"/>
          <w:lang w:val="hy-AM"/>
        </w:rPr>
      </w:pPr>
    </w:p>
    <w:p w14:paraId="7CD60CF3" w14:textId="77777777" w:rsidR="004948B3" w:rsidRPr="0093002B" w:rsidRDefault="004948B3" w:rsidP="004948B3">
      <w:pPr>
        <w:pStyle w:val="FootnoteText"/>
        <w:jc w:val="both"/>
        <w:rPr>
          <w:rFonts w:ascii="GHEA Grapalat" w:hAnsi="GHEA Grapalat"/>
          <w:i/>
          <w:sz w:val="18"/>
          <w:szCs w:val="18"/>
          <w:lang w:val="hy-AM"/>
        </w:rPr>
      </w:pPr>
      <w:bookmarkStart w:id="19"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ABBC475" w14:textId="77777777" w:rsidR="004948B3" w:rsidRPr="0093002B" w:rsidRDefault="004948B3" w:rsidP="004948B3">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lastRenderedPageBreak/>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19"/>
    <w:p w14:paraId="3C4C654F" w14:textId="77777777" w:rsidR="004948B3" w:rsidRDefault="004948B3"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37B17233" w14:textId="77777777" w:rsidR="004948B3" w:rsidRDefault="004948B3"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63A91163" w14:textId="77777777" w:rsidR="00B352E7" w:rsidRDefault="00B352E7" w:rsidP="009C370D">
      <w:pPr>
        <w:pStyle w:val="BodyTextIndent3"/>
        <w:spacing w:line="240" w:lineRule="auto"/>
        <w:jc w:val="right"/>
        <w:rPr>
          <w:rFonts w:ascii="GHEA Grapalat" w:hAnsi="GHEA Grapalat" w:cs="Sylfaen"/>
          <w:b/>
          <w:lang w:val="hy-AM"/>
        </w:rPr>
      </w:pPr>
    </w:p>
    <w:p w14:paraId="52992453" w14:textId="77777777" w:rsidR="00B352E7" w:rsidRDefault="00B352E7" w:rsidP="009C370D">
      <w:pPr>
        <w:pStyle w:val="BodyTextIndent3"/>
        <w:spacing w:line="240" w:lineRule="auto"/>
        <w:jc w:val="right"/>
        <w:rPr>
          <w:rFonts w:ascii="GHEA Grapalat" w:hAnsi="GHEA Grapalat" w:cs="Sylfaen"/>
          <w:b/>
          <w:lang w:val="hy-AM"/>
        </w:rPr>
      </w:pPr>
    </w:p>
    <w:p w14:paraId="7977118A" w14:textId="77777777" w:rsidR="00B352E7" w:rsidRDefault="00B352E7" w:rsidP="009C370D">
      <w:pPr>
        <w:pStyle w:val="BodyTextIndent3"/>
        <w:spacing w:line="240" w:lineRule="auto"/>
        <w:jc w:val="right"/>
        <w:rPr>
          <w:rFonts w:ascii="GHEA Grapalat" w:hAnsi="GHEA Grapalat" w:cs="Sylfaen"/>
          <w:b/>
          <w:lang w:val="hy-AM"/>
        </w:rPr>
      </w:pPr>
    </w:p>
    <w:p w14:paraId="6822875E" w14:textId="77777777" w:rsidR="00B352E7" w:rsidRDefault="00B352E7" w:rsidP="009C370D">
      <w:pPr>
        <w:pStyle w:val="BodyTextIndent3"/>
        <w:spacing w:line="240" w:lineRule="auto"/>
        <w:jc w:val="right"/>
        <w:rPr>
          <w:rFonts w:ascii="GHEA Grapalat" w:hAnsi="GHEA Grapalat" w:cs="Sylfaen"/>
          <w:b/>
          <w:lang w:val="hy-AM"/>
        </w:rPr>
      </w:pPr>
    </w:p>
    <w:p w14:paraId="712200B4" w14:textId="77777777" w:rsidR="00B352E7" w:rsidRDefault="00B352E7" w:rsidP="009C370D">
      <w:pPr>
        <w:pStyle w:val="BodyTextIndent3"/>
        <w:spacing w:line="240" w:lineRule="auto"/>
        <w:jc w:val="right"/>
        <w:rPr>
          <w:rFonts w:ascii="GHEA Grapalat" w:hAnsi="GHEA Grapalat" w:cs="Sylfaen"/>
          <w:b/>
          <w:lang w:val="hy-AM"/>
        </w:rPr>
      </w:pPr>
    </w:p>
    <w:p w14:paraId="53AA80E7" w14:textId="77777777" w:rsidR="00B352E7" w:rsidRDefault="00B352E7" w:rsidP="009C370D">
      <w:pPr>
        <w:pStyle w:val="BodyTextIndent3"/>
        <w:spacing w:line="240" w:lineRule="auto"/>
        <w:jc w:val="right"/>
        <w:rPr>
          <w:rFonts w:ascii="GHEA Grapalat" w:hAnsi="GHEA Grapalat" w:cs="Sylfaen"/>
          <w:b/>
          <w:lang w:val="hy-AM"/>
        </w:rPr>
      </w:pPr>
    </w:p>
    <w:p w14:paraId="172BCDC4" w14:textId="77777777" w:rsidR="00B352E7" w:rsidRDefault="00B352E7" w:rsidP="009C370D">
      <w:pPr>
        <w:pStyle w:val="BodyTextIndent3"/>
        <w:spacing w:line="240" w:lineRule="auto"/>
        <w:jc w:val="right"/>
        <w:rPr>
          <w:rFonts w:ascii="GHEA Grapalat" w:hAnsi="GHEA Grapalat" w:cs="Sylfaen"/>
          <w:b/>
          <w:lang w:val="hy-AM"/>
        </w:rPr>
      </w:pPr>
    </w:p>
    <w:p w14:paraId="33933B7A" w14:textId="77777777" w:rsidR="00B352E7" w:rsidRDefault="00B352E7" w:rsidP="009C370D">
      <w:pPr>
        <w:pStyle w:val="BodyTextIndent3"/>
        <w:spacing w:line="240" w:lineRule="auto"/>
        <w:jc w:val="right"/>
        <w:rPr>
          <w:rFonts w:ascii="GHEA Grapalat" w:hAnsi="GHEA Grapalat" w:cs="Sylfaen"/>
          <w:b/>
          <w:lang w:val="hy-AM"/>
        </w:rPr>
      </w:pPr>
    </w:p>
    <w:p w14:paraId="4A9F432E" w14:textId="77777777" w:rsidR="00B352E7" w:rsidRDefault="00B352E7" w:rsidP="009C370D">
      <w:pPr>
        <w:pStyle w:val="BodyTextIndent3"/>
        <w:spacing w:line="240" w:lineRule="auto"/>
        <w:jc w:val="right"/>
        <w:rPr>
          <w:rFonts w:ascii="GHEA Grapalat" w:hAnsi="GHEA Grapalat" w:cs="Sylfaen"/>
          <w:b/>
          <w:lang w:val="hy-AM"/>
        </w:rPr>
      </w:pPr>
    </w:p>
    <w:p w14:paraId="06190A03" w14:textId="77777777" w:rsidR="00B352E7" w:rsidRDefault="00B352E7" w:rsidP="009C370D">
      <w:pPr>
        <w:pStyle w:val="BodyTextIndent3"/>
        <w:spacing w:line="240" w:lineRule="auto"/>
        <w:jc w:val="right"/>
        <w:rPr>
          <w:rFonts w:ascii="GHEA Grapalat" w:hAnsi="GHEA Grapalat" w:cs="Sylfaen"/>
          <w:b/>
          <w:lang w:val="hy-AM"/>
        </w:rPr>
      </w:pPr>
    </w:p>
    <w:p w14:paraId="20A63CAF" w14:textId="77777777" w:rsidR="00B352E7" w:rsidRDefault="00B352E7" w:rsidP="009C370D">
      <w:pPr>
        <w:pStyle w:val="BodyTextIndent3"/>
        <w:spacing w:line="240" w:lineRule="auto"/>
        <w:jc w:val="right"/>
        <w:rPr>
          <w:rFonts w:ascii="GHEA Grapalat" w:hAnsi="GHEA Grapalat" w:cs="Sylfaen"/>
          <w:b/>
          <w:lang w:val="hy-AM"/>
        </w:rPr>
      </w:pPr>
    </w:p>
    <w:p w14:paraId="6217C389" w14:textId="77777777" w:rsidR="00B352E7" w:rsidRDefault="00B352E7" w:rsidP="009C370D">
      <w:pPr>
        <w:pStyle w:val="BodyTextIndent3"/>
        <w:spacing w:line="240" w:lineRule="auto"/>
        <w:jc w:val="right"/>
        <w:rPr>
          <w:rFonts w:ascii="GHEA Grapalat" w:hAnsi="GHEA Grapalat" w:cs="Sylfaen"/>
          <w:b/>
          <w:lang w:val="hy-AM"/>
        </w:rPr>
      </w:pPr>
    </w:p>
    <w:p w14:paraId="7C14F31E" w14:textId="77777777" w:rsidR="00B352E7" w:rsidRDefault="00B352E7" w:rsidP="009C370D">
      <w:pPr>
        <w:pStyle w:val="BodyTextIndent3"/>
        <w:spacing w:line="240" w:lineRule="auto"/>
        <w:jc w:val="right"/>
        <w:rPr>
          <w:rFonts w:ascii="GHEA Grapalat" w:hAnsi="GHEA Grapalat" w:cs="Sylfaen"/>
          <w:b/>
          <w:lang w:val="hy-AM"/>
        </w:rPr>
      </w:pPr>
    </w:p>
    <w:p w14:paraId="3ACEFD3B" w14:textId="77777777" w:rsidR="00B352E7" w:rsidRDefault="00B352E7" w:rsidP="009C370D">
      <w:pPr>
        <w:pStyle w:val="BodyTextIndent3"/>
        <w:spacing w:line="240" w:lineRule="auto"/>
        <w:jc w:val="right"/>
        <w:rPr>
          <w:rFonts w:ascii="GHEA Grapalat" w:hAnsi="GHEA Grapalat" w:cs="Sylfaen"/>
          <w:b/>
          <w:lang w:val="hy-AM"/>
        </w:rPr>
      </w:pPr>
    </w:p>
    <w:p w14:paraId="674D867A" w14:textId="77777777" w:rsidR="00B352E7" w:rsidRDefault="00B352E7" w:rsidP="009C370D">
      <w:pPr>
        <w:pStyle w:val="BodyTextIndent3"/>
        <w:spacing w:line="240" w:lineRule="auto"/>
        <w:jc w:val="right"/>
        <w:rPr>
          <w:rFonts w:ascii="GHEA Grapalat" w:hAnsi="GHEA Grapalat" w:cs="Sylfaen"/>
          <w:b/>
          <w:lang w:val="hy-AM"/>
        </w:rPr>
      </w:pPr>
    </w:p>
    <w:p w14:paraId="666B645E" w14:textId="77777777" w:rsidR="00B352E7" w:rsidRDefault="00B352E7" w:rsidP="009C370D">
      <w:pPr>
        <w:pStyle w:val="BodyTextIndent3"/>
        <w:spacing w:line="240" w:lineRule="auto"/>
        <w:jc w:val="right"/>
        <w:rPr>
          <w:rFonts w:ascii="GHEA Grapalat" w:hAnsi="GHEA Grapalat" w:cs="Sylfaen"/>
          <w:b/>
          <w:lang w:val="hy-AM"/>
        </w:rPr>
      </w:pPr>
    </w:p>
    <w:p w14:paraId="4389A7D9" w14:textId="77777777" w:rsidR="00B352E7" w:rsidRDefault="00B352E7" w:rsidP="009C370D">
      <w:pPr>
        <w:pStyle w:val="BodyTextIndent3"/>
        <w:spacing w:line="240" w:lineRule="auto"/>
        <w:jc w:val="right"/>
        <w:rPr>
          <w:rFonts w:ascii="GHEA Grapalat" w:hAnsi="GHEA Grapalat" w:cs="Sylfaen"/>
          <w:b/>
          <w:lang w:val="hy-AM"/>
        </w:rPr>
      </w:pPr>
    </w:p>
    <w:p w14:paraId="775F385E" w14:textId="77777777" w:rsidR="00B352E7" w:rsidRDefault="00B352E7" w:rsidP="009C370D">
      <w:pPr>
        <w:pStyle w:val="BodyTextIndent3"/>
        <w:spacing w:line="240" w:lineRule="auto"/>
        <w:jc w:val="right"/>
        <w:rPr>
          <w:rFonts w:ascii="GHEA Grapalat" w:hAnsi="GHEA Grapalat" w:cs="Sylfaen"/>
          <w:b/>
          <w:lang w:val="hy-AM"/>
        </w:rPr>
      </w:pPr>
    </w:p>
    <w:p w14:paraId="4764639D" w14:textId="77777777" w:rsidR="00B352E7" w:rsidRDefault="00B352E7" w:rsidP="009C370D">
      <w:pPr>
        <w:pStyle w:val="BodyTextIndent3"/>
        <w:spacing w:line="240" w:lineRule="auto"/>
        <w:jc w:val="right"/>
        <w:rPr>
          <w:rFonts w:ascii="GHEA Grapalat" w:hAnsi="GHEA Grapalat" w:cs="Sylfaen"/>
          <w:b/>
          <w:lang w:val="hy-AM"/>
        </w:rPr>
      </w:pPr>
    </w:p>
    <w:p w14:paraId="6340B88F" w14:textId="77777777" w:rsidR="00B352E7" w:rsidRDefault="00B352E7" w:rsidP="009C370D">
      <w:pPr>
        <w:pStyle w:val="BodyTextIndent3"/>
        <w:spacing w:line="240" w:lineRule="auto"/>
        <w:jc w:val="right"/>
        <w:rPr>
          <w:rFonts w:ascii="GHEA Grapalat" w:hAnsi="GHEA Grapalat" w:cs="Sylfaen"/>
          <w:b/>
          <w:lang w:val="hy-AM"/>
        </w:rPr>
      </w:pPr>
    </w:p>
    <w:p w14:paraId="0AE29948" w14:textId="77777777" w:rsidR="00B352E7" w:rsidRDefault="00B352E7" w:rsidP="009C370D">
      <w:pPr>
        <w:pStyle w:val="BodyTextIndent3"/>
        <w:spacing w:line="240" w:lineRule="auto"/>
        <w:jc w:val="right"/>
        <w:rPr>
          <w:rFonts w:ascii="GHEA Grapalat" w:hAnsi="GHEA Grapalat" w:cs="Sylfaen"/>
          <w:b/>
          <w:lang w:val="hy-AM"/>
        </w:rPr>
      </w:pPr>
    </w:p>
    <w:p w14:paraId="6F148BC2" w14:textId="77777777" w:rsidR="00B352E7" w:rsidRDefault="00B352E7" w:rsidP="009C370D">
      <w:pPr>
        <w:pStyle w:val="BodyTextIndent3"/>
        <w:spacing w:line="240" w:lineRule="auto"/>
        <w:jc w:val="right"/>
        <w:rPr>
          <w:rFonts w:ascii="GHEA Grapalat" w:hAnsi="GHEA Grapalat" w:cs="Sylfaen"/>
          <w:b/>
          <w:lang w:val="hy-AM"/>
        </w:rPr>
      </w:pPr>
    </w:p>
    <w:p w14:paraId="4F544C87" w14:textId="77777777" w:rsidR="00B352E7" w:rsidRDefault="00B352E7" w:rsidP="009C370D">
      <w:pPr>
        <w:pStyle w:val="BodyTextIndent3"/>
        <w:spacing w:line="240" w:lineRule="auto"/>
        <w:jc w:val="right"/>
        <w:rPr>
          <w:rFonts w:ascii="GHEA Grapalat" w:hAnsi="GHEA Grapalat" w:cs="Sylfaen"/>
          <w:b/>
          <w:lang w:val="hy-AM"/>
        </w:rPr>
      </w:pPr>
    </w:p>
    <w:p w14:paraId="167FAD69" w14:textId="77777777" w:rsidR="00B352E7" w:rsidRDefault="00B352E7" w:rsidP="009C370D">
      <w:pPr>
        <w:pStyle w:val="BodyTextIndent3"/>
        <w:spacing w:line="240" w:lineRule="auto"/>
        <w:jc w:val="right"/>
        <w:rPr>
          <w:rFonts w:ascii="GHEA Grapalat" w:hAnsi="GHEA Grapalat" w:cs="Sylfaen"/>
          <w:b/>
          <w:lang w:val="hy-AM"/>
        </w:rPr>
      </w:pPr>
    </w:p>
    <w:p w14:paraId="301B28B5" w14:textId="77777777" w:rsidR="00B352E7" w:rsidRDefault="00B352E7" w:rsidP="009C370D">
      <w:pPr>
        <w:pStyle w:val="BodyTextIndent3"/>
        <w:spacing w:line="240" w:lineRule="auto"/>
        <w:jc w:val="right"/>
        <w:rPr>
          <w:rFonts w:ascii="GHEA Grapalat" w:hAnsi="GHEA Grapalat" w:cs="Sylfaen"/>
          <w:b/>
          <w:lang w:val="hy-AM"/>
        </w:rPr>
      </w:pPr>
    </w:p>
    <w:p w14:paraId="0E7CD84B" w14:textId="77777777" w:rsidR="00B352E7" w:rsidRDefault="00B352E7" w:rsidP="009C370D">
      <w:pPr>
        <w:pStyle w:val="BodyTextIndent3"/>
        <w:spacing w:line="240" w:lineRule="auto"/>
        <w:jc w:val="right"/>
        <w:rPr>
          <w:rFonts w:ascii="GHEA Grapalat" w:hAnsi="GHEA Grapalat" w:cs="Sylfaen"/>
          <w:b/>
          <w:lang w:val="hy-AM"/>
        </w:rPr>
      </w:pPr>
    </w:p>
    <w:p w14:paraId="37342DA2" w14:textId="77777777" w:rsidR="00B352E7" w:rsidRDefault="00B352E7" w:rsidP="009C370D">
      <w:pPr>
        <w:pStyle w:val="BodyTextIndent3"/>
        <w:spacing w:line="240" w:lineRule="auto"/>
        <w:jc w:val="right"/>
        <w:rPr>
          <w:rFonts w:ascii="GHEA Grapalat" w:hAnsi="GHEA Grapalat" w:cs="Sylfaen"/>
          <w:b/>
          <w:lang w:val="hy-AM"/>
        </w:rPr>
      </w:pPr>
    </w:p>
    <w:p w14:paraId="6ADF099C" w14:textId="77777777" w:rsidR="00B352E7" w:rsidRDefault="00B352E7" w:rsidP="009C370D">
      <w:pPr>
        <w:pStyle w:val="BodyTextIndent3"/>
        <w:spacing w:line="240" w:lineRule="auto"/>
        <w:jc w:val="right"/>
        <w:rPr>
          <w:rFonts w:ascii="GHEA Grapalat" w:hAnsi="GHEA Grapalat" w:cs="Sylfaen"/>
          <w:b/>
          <w:lang w:val="hy-AM"/>
        </w:rPr>
      </w:pPr>
    </w:p>
    <w:p w14:paraId="22C80968" w14:textId="77777777" w:rsidR="00B352E7" w:rsidRDefault="00B352E7" w:rsidP="009C370D">
      <w:pPr>
        <w:pStyle w:val="BodyTextIndent3"/>
        <w:spacing w:line="240" w:lineRule="auto"/>
        <w:jc w:val="right"/>
        <w:rPr>
          <w:rFonts w:ascii="GHEA Grapalat" w:hAnsi="GHEA Grapalat" w:cs="Sylfaen"/>
          <w:b/>
          <w:lang w:val="hy-AM"/>
        </w:rPr>
      </w:pPr>
    </w:p>
    <w:p w14:paraId="5E5CCF53" w14:textId="77777777" w:rsidR="00B352E7" w:rsidRDefault="00B352E7" w:rsidP="009C370D">
      <w:pPr>
        <w:pStyle w:val="BodyTextIndent3"/>
        <w:spacing w:line="240" w:lineRule="auto"/>
        <w:jc w:val="right"/>
        <w:rPr>
          <w:rFonts w:ascii="GHEA Grapalat" w:hAnsi="GHEA Grapalat" w:cs="Sylfaen"/>
          <w:b/>
          <w:lang w:val="hy-AM"/>
        </w:rPr>
      </w:pPr>
    </w:p>
    <w:p w14:paraId="43960F2A" w14:textId="77777777" w:rsidR="00B352E7" w:rsidRDefault="00B352E7" w:rsidP="009C370D">
      <w:pPr>
        <w:pStyle w:val="BodyTextIndent3"/>
        <w:spacing w:line="240" w:lineRule="auto"/>
        <w:jc w:val="right"/>
        <w:rPr>
          <w:rFonts w:ascii="GHEA Grapalat" w:hAnsi="GHEA Grapalat" w:cs="Sylfaen"/>
          <w:b/>
          <w:lang w:val="hy-AM"/>
        </w:rPr>
      </w:pPr>
    </w:p>
    <w:p w14:paraId="55D4ACD2" w14:textId="77777777" w:rsidR="00B352E7" w:rsidRDefault="00B352E7" w:rsidP="009C370D">
      <w:pPr>
        <w:pStyle w:val="BodyTextIndent3"/>
        <w:spacing w:line="240" w:lineRule="auto"/>
        <w:jc w:val="right"/>
        <w:rPr>
          <w:rFonts w:ascii="GHEA Grapalat" w:hAnsi="GHEA Grapalat" w:cs="Sylfaen"/>
          <w:b/>
          <w:lang w:val="hy-AM"/>
        </w:rPr>
      </w:pPr>
    </w:p>
    <w:p w14:paraId="2E72F9A4" w14:textId="77777777" w:rsidR="00F920B8" w:rsidRDefault="00F920B8" w:rsidP="009C370D">
      <w:pPr>
        <w:pStyle w:val="BodyTextIndent3"/>
        <w:spacing w:line="240" w:lineRule="auto"/>
        <w:jc w:val="right"/>
        <w:rPr>
          <w:rFonts w:ascii="GHEA Grapalat" w:hAnsi="GHEA Grapalat" w:cs="Sylfaen"/>
          <w:b/>
          <w:lang w:val="hy-AM"/>
        </w:rPr>
      </w:pPr>
    </w:p>
    <w:p w14:paraId="25FE200E" w14:textId="77777777" w:rsidR="00F920B8" w:rsidRDefault="00F920B8" w:rsidP="009C370D">
      <w:pPr>
        <w:pStyle w:val="BodyTextIndent3"/>
        <w:spacing w:line="240" w:lineRule="auto"/>
        <w:jc w:val="right"/>
        <w:rPr>
          <w:rFonts w:ascii="GHEA Grapalat" w:hAnsi="GHEA Grapalat" w:cs="Sylfaen"/>
          <w:b/>
          <w:lang w:val="hy-AM"/>
        </w:rPr>
      </w:pPr>
    </w:p>
    <w:p w14:paraId="77195DA4" w14:textId="77777777" w:rsidR="00F920B8" w:rsidRDefault="00F920B8" w:rsidP="009C370D">
      <w:pPr>
        <w:pStyle w:val="BodyTextIndent3"/>
        <w:spacing w:line="240" w:lineRule="auto"/>
        <w:jc w:val="right"/>
        <w:rPr>
          <w:rFonts w:ascii="GHEA Grapalat" w:hAnsi="GHEA Grapalat" w:cs="Sylfaen"/>
          <w:b/>
          <w:lang w:val="hy-AM"/>
        </w:rPr>
      </w:pPr>
    </w:p>
    <w:p w14:paraId="2A13E38B" w14:textId="77777777" w:rsidR="00F920B8" w:rsidRDefault="00F920B8" w:rsidP="009C370D">
      <w:pPr>
        <w:pStyle w:val="BodyTextIndent3"/>
        <w:spacing w:line="240" w:lineRule="auto"/>
        <w:jc w:val="right"/>
        <w:rPr>
          <w:rFonts w:ascii="GHEA Grapalat" w:hAnsi="GHEA Grapalat" w:cs="Sylfaen"/>
          <w:b/>
          <w:lang w:val="hy-AM"/>
        </w:rPr>
      </w:pPr>
    </w:p>
    <w:p w14:paraId="06C67AD0" w14:textId="77777777" w:rsidR="00F920B8" w:rsidRDefault="00F920B8" w:rsidP="009C370D">
      <w:pPr>
        <w:pStyle w:val="BodyTextIndent3"/>
        <w:spacing w:line="240" w:lineRule="auto"/>
        <w:jc w:val="right"/>
        <w:rPr>
          <w:rFonts w:ascii="GHEA Grapalat" w:hAnsi="GHEA Grapalat" w:cs="Sylfaen"/>
          <w:b/>
          <w:lang w:val="hy-AM"/>
        </w:rPr>
      </w:pPr>
    </w:p>
    <w:p w14:paraId="5C900359" w14:textId="77777777" w:rsidR="00F920B8" w:rsidRDefault="00F920B8" w:rsidP="009C370D">
      <w:pPr>
        <w:pStyle w:val="BodyTextIndent3"/>
        <w:spacing w:line="240" w:lineRule="auto"/>
        <w:jc w:val="right"/>
        <w:rPr>
          <w:rFonts w:ascii="GHEA Grapalat" w:hAnsi="GHEA Grapalat" w:cs="Sylfaen"/>
          <w:b/>
          <w:lang w:val="hy-AM"/>
        </w:rPr>
      </w:pPr>
    </w:p>
    <w:p w14:paraId="1405C8E4" w14:textId="77777777" w:rsidR="00F920B8" w:rsidRDefault="00F920B8" w:rsidP="009C370D">
      <w:pPr>
        <w:pStyle w:val="BodyTextIndent3"/>
        <w:spacing w:line="240" w:lineRule="auto"/>
        <w:jc w:val="right"/>
        <w:rPr>
          <w:rFonts w:ascii="GHEA Grapalat" w:hAnsi="GHEA Grapalat" w:cs="Sylfaen"/>
          <w:b/>
          <w:lang w:val="hy-AM"/>
        </w:rPr>
      </w:pPr>
    </w:p>
    <w:p w14:paraId="267E81EA" w14:textId="77777777" w:rsidR="00F920B8" w:rsidRDefault="00F920B8" w:rsidP="009C370D">
      <w:pPr>
        <w:pStyle w:val="BodyTextIndent3"/>
        <w:spacing w:line="240" w:lineRule="auto"/>
        <w:jc w:val="right"/>
        <w:rPr>
          <w:rFonts w:ascii="GHEA Grapalat" w:hAnsi="GHEA Grapalat" w:cs="Sylfaen"/>
          <w:b/>
          <w:lang w:val="hy-AM"/>
        </w:rPr>
      </w:pPr>
    </w:p>
    <w:p w14:paraId="71BCF139" w14:textId="77777777" w:rsidR="00F920B8" w:rsidRDefault="00F920B8" w:rsidP="009C370D">
      <w:pPr>
        <w:pStyle w:val="BodyTextIndent3"/>
        <w:spacing w:line="240" w:lineRule="auto"/>
        <w:jc w:val="right"/>
        <w:rPr>
          <w:rFonts w:ascii="GHEA Grapalat" w:hAnsi="GHEA Grapalat" w:cs="Sylfaen"/>
          <w:b/>
          <w:lang w:val="hy-AM"/>
        </w:rPr>
      </w:pPr>
    </w:p>
    <w:p w14:paraId="3CA01005" w14:textId="77777777" w:rsidR="00F920B8" w:rsidRDefault="00F920B8" w:rsidP="009C370D">
      <w:pPr>
        <w:pStyle w:val="BodyTextIndent3"/>
        <w:spacing w:line="240" w:lineRule="auto"/>
        <w:jc w:val="right"/>
        <w:rPr>
          <w:rFonts w:ascii="GHEA Grapalat" w:hAnsi="GHEA Grapalat" w:cs="Sylfaen"/>
          <w:b/>
          <w:lang w:val="hy-AM"/>
        </w:rPr>
      </w:pPr>
    </w:p>
    <w:p w14:paraId="2674C44C" w14:textId="77777777" w:rsidR="00F920B8" w:rsidRDefault="00F920B8" w:rsidP="009C370D">
      <w:pPr>
        <w:pStyle w:val="BodyTextIndent3"/>
        <w:spacing w:line="240" w:lineRule="auto"/>
        <w:jc w:val="right"/>
        <w:rPr>
          <w:rFonts w:ascii="GHEA Grapalat" w:hAnsi="GHEA Grapalat" w:cs="Sylfaen"/>
          <w:b/>
          <w:lang w:val="hy-AM"/>
        </w:rPr>
      </w:pPr>
    </w:p>
    <w:p w14:paraId="28F298C9" w14:textId="77777777" w:rsidR="00F920B8" w:rsidRDefault="00F920B8" w:rsidP="009C370D">
      <w:pPr>
        <w:pStyle w:val="BodyTextIndent3"/>
        <w:spacing w:line="240" w:lineRule="auto"/>
        <w:jc w:val="right"/>
        <w:rPr>
          <w:rFonts w:ascii="GHEA Grapalat" w:hAnsi="GHEA Grapalat" w:cs="Sylfaen"/>
          <w:b/>
          <w:lang w:val="hy-AM"/>
        </w:rPr>
      </w:pPr>
    </w:p>
    <w:p w14:paraId="01F2491E" w14:textId="77777777" w:rsidR="00F920B8" w:rsidRDefault="00F920B8" w:rsidP="009C370D">
      <w:pPr>
        <w:pStyle w:val="BodyTextIndent3"/>
        <w:spacing w:line="240" w:lineRule="auto"/>
        <w:jc w:val="right"/>
        <w:rPr>
          <w:rFonts w:ascii="GHEA Grapalat" w:hAnsi="GHEA Grapalat" w:cs="Sylfaen"/>
          <w:b/>
          <w:lang w:val="hy-AM"/>
        </w:rPr>
      </w:pPr>
    </w:p>
    <w:p w14:paraId="5B3A374F" w14:textId="77777777" w:rsidR="00F920B8" w:rsidRDefault="00F920B8" w:rsidP="009C370D">
      <w:pPr>
        <w:pStyle w:val="BodyTextIndent3"/>
        <w:spacing w:line="240" w:lineRule="auto"/>
        <w:jc w:val="right"/>
        <w:rPr>
          <w:rFonts w:ascii="GHEA Grapalat" w:hAnsi="GHEA Grapalat" w:cs="Sylfaen"/>
          <w:b/>
          <w:lang w:val="hy-AM"/>
        </w:rPr>
      </w:pPr>
    </w:p>
    <w:p w14:paraId="41BA7C9B" w14:textId="77777777" w:rsidR="00F920B8" w:rsidRDefault="00F920B8" w:rsidP="009C370D">
      <w:pPr>
        <w:pStyle w:val="BodyTextIndent3"/>
        <w:spacing w:line="240" w:lineRule="auto"/>
        <w:jc w:val="right"/>
        <w:rPr>
          <w:rFonts w:ascii="GHEA Grapalat" w:hAnsi="GHEA Grapalat" w:cs="Sylfaen"/>
          <w:b/>
          <w:lang w:val="hy-AM"/>
        </w:rPr>
      </w:pPr>
    </w:p>
    <w:p w14:paraId="200BB8BF" w14:textId="77777777" w:rsidR="00F920B8" w:rsidRDefault="00F920B8" w:rsidP="009C370D">
      <w:pPr>
        <w:pStyle w:val="BodyTextIndent3"/>
        <w:spacing w:line="240" w:lineRule="auto"/>
        <w:jc w:val="right"/>
        <w:rPr>
          <w:rFonts w:ascii="GHEA Grapalat" w:hAnsi="GHEA Grapalat" w:cs="Sylfaen"/>
          <w:b/>
          <w:lang w:val="hy-AM"/>
        </w:rPr>
      </w:pPr>
    </w:p>
    <w:p w14:paraId="33D28D2C" w14:textId="77777777" w:rsidR="00F920B8" w:rsidRDefault="00F920B8" w:rsidP="009C370D">
      <w:pPr>
        <w:pStyle w:val="BodyTextIndent3"/>
        <w:spacing w:line="240" w:lineRule="auto"/>
        <w:jc w:val="right"/>
        <w:rPr>
          <w:rFonts w:ascii="GHEA Grapalat" w:hAnsi="GHEA Grapalat" w:cs="Sylfaen"/>
          <w:b/>
          <w:lang w:val="hy-AM"/>
        </w:rPr>
      </w:pPr>
    </w:p>
    <w:p w14:paraId="2983314B" w14:textId="77777777" w:rsidR="00F920B8" w:rsidRDefault="00F920B8" w:rsidP="009C370D">
      <w:pPr>
        <w:pStyle w:val="BodyTextIndent3"/>
        <w:spacing w:line="240" w:lineRule="auto"/>
        <w:jc w:val="right"/>
        <w:rPr>
          <w:rFonts w:ascii="GHEA Grapalat" w:hAnsi="GHEA Grapalat" w:cs="Sylfaen"/>
          <w:b/>
          <w:lang w:val="hy-AM"/>
        </w:rPr>
      </w:pPr>
    </w:p>
    <w:p w14:paraId="0366EB59" w14:textId="77777777" w:rsidR="00F920B8" w:rsidRDefault="00F920B8" w:rsidP="009C370D">
      <w:pPr>
        <w:pStyle w:val="BodyTextIndent3"/>
        <w:spacing w:line="240" w:lineRule="auto"/>
        <w:jc w:val="right"/>
        <w:rPr>
          <w:rFonts w:ascii="GHEA Grapalat" w:hAnsi="GHEA Grapalat" w:cs="Sylfaen"/>
          <w:b/>
          <w:lang w:val="hy-AM"/>
        </w:rPr>
      </w:pPr>
    </w:p>
    <w:p w14:paraId="4CAF2598" w14:textId="77777777" w:rsidR="00F920B8" w:rsidRDefault="00F920B8" w:rsidP="009C370D">
      <w:pPr>
        <w:pStyle w:val="BodyTextIndent3"/>
        <w:spacing w:line="240" w:lineRule="auto"/>
        <w:jc w:val="right"/>
        <w:rPr>
          <w:rFonts w:ascii="GHEA Grapalat" w:hAnsi="GHEA Grapalat" w:cs="Sylfaen"/>
          <w:b/>
          <w:lang w:val="hy-AM"/>
        </w:rPr>
      </w:pPr>
    </w:p>
    <w:p w14:paraId="6308B519" w14:textId="77777777" w:rsidR="00F920B8" w:rsidRDefault="00F920B8" w:rsidP="009C370D">
      <w:pPr>
        <w:pStyle w:val="BodyTextIndent3"/>
        <w:spacing w:line="240" w:lineRule="auto"/>
        <w:jc w:val="right"/>
        <w:rPr>
          <w:rFonts w:ascii="GHEA Grapalat" w:hAnsi="GHEA Grapalat" w:cs="Sylfaen"/>
          <w:b/>
          <w:lang w:val="hy-AM"/>
        </w:rPr>
      </w:pPr>
    </w:p>
    <w:p w14:paraId="23946982" w14:textId="77777777" w:rsidR="00F920B8" w:rsidRDefault="00F920B8" w:rsidP="009C370D">
      <w:pPr>
        <w:pStyle w:val="BodyTextIndent3"/>
        <w:spacing w:line="240" w:lineRule="auto"/>
        <w:jc w:val="right"/>
        <w:rPr>
          <w:rFonts w:ascii="GHEA Grapalat" w:hAnsi="GHEA Grapalat" w:cs="Sylfaen"/>
          <w:b/>
          <w:lang w:val="hy-AM"/>
        </w:rPr>
      </w:pPr>
    </w:p>
    <w:p w14:paraId="45B77AFB" w14:textId="60186981"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4</w:t>
      </w:r>
    </w:p>
    <w:p w14:paraId="2AF5C67A" w14:textId="077BB7B8"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2258D">
        <w:rPr>
          <w:rFonts w:ascii="GHEA Grapalat" w:hAnsi="GHEA Grapalat"/>
          <w:b/>
          <w:lang w:val="hy-AM"/>
        </w:rPr>
        <w:t>ԳՀԱՇՁԲ-</w:t>
      </w:r>
      <w:r w:rsidR="00BB661E">
        <w:rPr>
          <w:rFonts w:ascii="GHEA Grapalat" w:hAnsi="GHEA Grapalat"/>
          <w:b/>
          <w:lang w:val="hy-AM"/>
        </w:rPr>
        <w:t>26/8</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1CC0140" w14:textId="62539BCE" w:rsidR="009C370D" w:rsidRPr="00734A5D" w:rsidRDefault="0002258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9C370D" w:rsidRPr="00734A5D">
        <w:rPr>
          <w:rFonts w:ascii="GHEA Grapalat" w:hAnsi="GHEA Grapalat" w:cs="Arial"/>
          <w:b/>
          <w:lang w:val="hy-AM"/>
        </w:rPr>
        <w:t xml:space="preserve"> </w:t>
      </w:r>
      <w:r w:rsidR="009C370D" w:rsidRPr="00734A5D">
        <w:rPr>
          <w:rFonts w:ascii="GHEA Grapalat" w:hAnsi="GHEA Grapalat" w:cs="Sylfaen"/>
          <w:b/>
          <w:lang w:val="hy-AM"/>
        </w:rPr>
        <w:t>հրավերի</w:t>
      </w:r>
    </w:p>
    <w:p w14:paraId="7A58C04D" w14:textId="77777777" w:rsidR="00091EBC" w:rsidRPr="00734A5D"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ԵՐԱՇԽԻՔ N __________</w:t>
      </w:r>
    </w:p>
    <w:p w14:paraId="39D631D3" w14:textId="77777777" w:rsidR="007A5E2D" w:rsidRPr="00734A5D"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(որակավորման ապահովում)</w:t>
      </w:r>
    </w:p>
    <w:p w14:paraId="69423C33" w14:textId="77777777" w:rsidR="00091EBC" w:rsidRPr="00734A5D"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ab/>
        <w:t xml:space="preserve">1.Սույն երաշխիքը (այսուհետ՝ երաշխիք) հանդիսանում է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4D11D85C" w14:textId="77777777" w:rsidR="00091EBC" w:rsidRPr="00734A5D" w:rsidRDefault="00091EBC" w:rsidP="00091EBC">
      <w:pPr>
        <w:pStyle w:val="NormalWeb"/>
        <w:shd w:val="clear" w:color="auto" w:fill="FFFFFF"/>
        <w:spacing w:before="0" w:beforeAutospacing="0" w:after="0" w:afterAutospacing="0"/>
        <w:ind w:left="5664" w:firstLine="708"/>
        <w:rPr>
          <w:rStyle w:val="Strong"/>
          <w:lang w:val="hy-AM"/>
        </w:rPr>
      </w:pPr>
      <w:r w:rsidRPr="00734A5D">
        <w:rPr>
          <w:rFonts w:ascii="GHEA Grapalat" w:hAnsi="GHEA Grapalat" w:cs="Sylfaen"/>
          <w:vertAlign w:val="superscript"/>
          <w:lang w:val="hy-AM"/>
        </w:rPr>
        <w:t xml:space="preserve">          պատվիրատուի անվանումը</w:t>
      </w:r>
    </w:p>
    <w:p w14:paraId="40A62DEB" w14:textId="77777777" w:rsidR="00091EBC" w:rsidRPr="00734A5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734A5D">
        <w:rPr>
          <w:rStyle w:val="Strong"/>
          <w:rFonts w:ascii="GHEA Grapalat" w:hAnsi="GHEA Grapalat"/>
          <w:b w:val="0"/>
          <w:bCs w:val="0"/>
          <w:sz w:val="20"/>
          <w:szCs w:val="20"/>
          <w:lang w:val="hy-AM"/>
        </w:rPr>
        <w:t xml:space="preserve">(այսուհետ՝ բենեֆիցիար) կողմից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ծածկագրով կազմակերպված</w:t>
      </w:r>
      <w:r w:rsidRPr="00734A5D">
        <w:rPr>
          <w:rFonts w:cs="Sylfaen"/>
          <w:vertAlign w:val="superscript"/>
          <w:lang w:val="hy-AM"/>
        </w:rPr>
        <w:t xml:space="preserve">                       </w:t>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ascii="GHEA Grapalat" w:hAnsi="GHEA Grapalat" w:cs="Sylfaen"/>
          <w:vertAlign w:val="superscript"/>
          <w:lang w:val="hy-AM"/>
        </w:rPr>
        <w:t xml:space="preserve">ընթացակարգի ծածկագիրը </w:t>
      </w:r>
    </w:p>
    <w:p w14:paraId="423C6ACF" w14:textId="77777777" w:rsidR="00F27778" w:rsidRPr="00734A5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 </w:t>
      </w:r>
      <w:r w:rsidR="00091EBC" w:rsidRPr="00734A5D">
        <w:rPr>
          <w:rStyle w:val="Strong"/>
          <w:rFonts w:ascii="GHEA Grapalat" w:hAnsi="GHEA Grapalat"/>
          <w:b w:val="0"/>
          <w:bCs w:val="0"/>
          <w:sz w:val="20"/>
          <w:szCs w:val="20"/>
          <w:lang w:val="hy-AM"/>
        </w:rPr>
        <w:t>գնման ընթացակարգի</w:t>
      </w:r>
      <w:r w:rsidRPr="00734A5D">
        <w:rPr>
          <w:rStyle w:val="Strong"/>
          <w:rFonts w:ascii="GHEA Grapalat" w:hAnsi="GHEA Grapalat"/>
          <w:b w:val="0"/>
          <w:bCs w:val="0"/>
          <w:sz w:val="20"/>
          <w:szCs w:val="20"/>
          <w:lang w:val="hy-AM"/>
        </w:rPr>
        <w:t xml:space="preserve"> արդյունքում</w:t>
      </w:r>
      <w:r w:rsidR="00091EBC" w:rsidRPr="00734A5D">
        <w:rPr>
          <w:rStyle w:val="Strong"/>
          <w:rFonts w:ascii="GHEA Grapalat" w:hAnsi="GHEA Grapalat"/>
          <w:b w:val="0"/>
          <w:bCs w:val="0"/>
          <w:sz w:val="20"/>
          <w:szCs w:val="20"/>
          <w:lang w:val="hy-AM"/>
        </w:rPr>
        <w:t xml:space="preserve"> </w:t>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lang w:val="hy-AM"/>
        </w:rPr>
        <w:t xml:space="preserve"> </w:t>
      </w:r>
    </w:p>
    <w:p w14:paraId="22DA6A42" w14:textId="77777777" w:rsidR="00F27778" w:rsidRPr="00734A5D" w:rsidRDefault="00F27778" w:rsidP="00091EBC">
      <w:pPr>
        <w:pStyle w:val="NormalWeb"/>
        <w:shd w:val="clear" w:color="auto" w:fill="FFFFFF"/>
        <w:spacing w:before="0" w:beforeAutospacing="0" w:after="0" w:afterAutospacing="0"/>
        <w:ind w:firstLine="375"/>
        <w:rPr>
          <w:rFonts w:cs="Sylfaen"/>
          <w:vertAlign w:val="superscript"/>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Fonts w:ascii="GHEA Grapalat" w:hAnsi="GHEA Grapalat" w:cs="Sylfaen"/>
          <w:vertAlign w:val="superscript"/>
          <w:lang w:val="hy-AM"/>
        </w:rPr>
        <w:t>ընտրված մասնակցի անվանումը</w:t>
      </w:r>
    </w:p>
    <w:p w14:paraId="302B1E66" w14:textId="2A32878A" w:rsidR="00F27778"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(այսուհետ՝ պրի</w:t>
      </w:r>
      <w:r w:rsidR="00ED1E15" w:rsidRPr="00734A5D">
        <w:rPr>
          <w:rStyle w:val="Strong"/>
          <w:rFonts w:ascii="GHEA Grapalat" w:hAnsi="GHEA Grapalat"/>
          <w:b w:val="0"/>
          <w:bCs w:val="0"/>
          <w:sz w:val="20"/>
          <w:szCs w:val="20"/>
          <w:lang w:val="hy-AM"/>
        </w:rPr>
        <w:t>ն</w:t>
      </w:r>
      <w:r w:rsidRPr="00734A5D">
        <w:rPr>
          <w:rStyle w:val="Strong"/>
          <w:rFonts w:ascii="GHEA Grapalat" w:hAnsi="GHEA Grapalat"/>
          <w:b w:val="0"/>
          <w:bCs w:val="0"/>
          <w:sz w:val="20"/>
          <w:szCs w:val="20"/>
          <w:lang w:val="hy-AM"/>
        </w:rPr>
        <w:t xml:space="preserve">ցիպալ) </w:t>
      </w:r>
      <w:r w:rsidR="00F27778" w:rsidRPr="00734A5D">
        <w:rPr>
          <w:rStyle w:val="Strong"/>
          <w:rFonts w:ascii="GHEA Grapalat" w:hAnsi="GHEA Grapalat"/>
          <w:b w:val="0"/>
          <w:bCs w:val="0"/>
          <w:sz w:val="20"/>
          <w:szCs w:val="20"/>
          <w:lang w:val="hy-AM"/>
        </w:rPr>
        <w:t xml:space="preserve">կողմից կնքվելիք </w:t>
      </w:r>
      <w:r w:rsidR="007A5E2D" w:rsidRPr="00734A5D">
        <w:rPr>
          <w:rStyle w:val="Strong"/>
          <w:rFonts w:ascii="GHEA Grapalat" w:hAnsi="GHEA Grapalat"/>
          <w:b w:val="0"/>
          <w:bCs w:val="0"/>
          <w:sz w:val="20"/>
          <w:szCs w:val="20"/>
          <w:lang w:val="hy-AM"/>
        </w:rPr>
        <w:t>N</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t xml:space="preserve">           </w:t>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t xml:space="preserve">  </w:t>
      </w:r>
      <w:r w:rsidR="00F27778"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 xml:space="preserve"> </w:t>
      </w:r>
      <w:r w:rsidR="00F27778" w:rsidRPr="00734A5D">
        <w:rPr>
          <w:rStyle w:val="Strong"/>
          <w:rFonts w:ascii="GHEA Grapalat" w:hAnsi="GHEA Grapalat"/>
          <w:b w:val="0"/>
          <w:bCs w:val="0"/>
          <w:sz w:val="20"/>
          <w:szCs w:val="20"/>
          <w:lang w:val="hy-AM"/>
        </w:rPr>
        <w:tab/>
        <w:t xml:space="preserve">            </w:t>
      </w:r>
      <w:r w:rsidR="00E23921" w:rsidRPr="00734A5D">
        <w:rPr>
          <w:rFonts w:ascii="GHEA Grapalat" w:hAnsi="GHEA Grapalat" w:cs="Sylfaen"/>
          <w:vertAlign w:val="superscript"/>
          <w:lang w:val="hy-AM"/>
        </w:rPr>
        <w:t xml:space="preserve">կնքվելիք պայմանագրի </w:t>
      </w:r>
      <w:r w:rsidR="007A5E2D" w:rsidRPr="00734A5D">
        <w:rPr>
          <w:rFonts w:ascii="GHEA Grapalat" w:hAnsi="GHEA Grapalat" w:cs="Sylfaen"/>
          <w:vertAlign w:val="superscript"/>
          <w:lang w:val="hy-AM"/>
        </w:rPr>
        <w:t>համարը</w:t>
      </w:r>
    </w:p>
    <w:p w14:paraId="013A0048" w14:textId="77777777" w:rsidR="00091EBC" w:rsidRPr="00734A5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պայմանագրով </w:t>
      </w:r>
      <w:r w:rsidR="00091EBC" w:rsidRPr="00734A5D">
        <w:rPr>
          <w:rStyle w:val="Strong"/>
          <w:rFonts w:ascii="GHEA Grapalat" w:hAnsi="GHEA Grapalat"/>
          <w:b w:val="0"/>
          <w:bCs w:val="0"/>
          <w:sz w:val="20"/>
          <w:szCs w:val="20"/>
          <w:lang w:val="hy-AM"/>
        </w:rPr>
        <w:t xml:space="preserve"> </w:t>
      </w:r>
      <w:r w:rsidRPr="00734A5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734A5D">
        <w:rPr>
          <w:rStyle w:val="Strong"/>
          <w:rFonts w:ascii="GHEA Grapalat" w:hAnsi="GHEA Grapalat"/>
          <w:b w:val="0"/>
          <w:bCs w:val="0"/>
          <w:sz w:val="20"/>
          <w:szCs w:val="20"/>
          <w:lang w:val="hy-AM"/>
        </w:rPr>
        <w:t xml:space="preserve">ման ապահովում </w:t>
      </w:r>
      <w:r w:rsidR="00091EBC" w:rsidRPr="00734A5D">
        <w:rPr>
          <w:rStyle w:val="Strong"/>
          <w:rFonts w:ascii="GHEA Grapalat" w:hAnsi="GHEA Grapalat"/>
          <w:b w:val="0"/>
          <w:bCs w:val="0"/>
          <w:sz w:val="20"/>
          <w:szCs w:val="20"/>
          <w:lang w:val="hy-AM"/>
        </w:rPr>
        <w:t>(այսուհետ՝ երաշխավորված պարտավորություններ</w:t>
      </w:r>
      <w:r w:rsidR="007A5E2D" w:rsidRPr="00734A5D">
        <w:rPr>
          <w:rStyle w:val="Strong"/>
          <w:rFonts w:ascii="GHEA Grapalat" w:hAnsi="GHEA Grapalat"/>
          <w:b w:val="0"/>
          <w:bCs w:val="0"/>
          <w:sz w:val="20"/>
          <w:szCs w:val="20"/>
          <w:lang w:val="hy-AM"/>
        </w:rPr>
        <w:t>)</w:t>
      </w:r>
      <w:r w:rsidR="00091EBC" w:rsidRPr="00734A5D">
        <w:rPr>
          <w:rStyle w:val="Strong"/>
          <w:rFonts w:ascii="GHEA Grapalat" w:hAnsi="GHEA Grapalat"/>
          <w:b w:val="0"/>
          <w:bCs w:val="0"/>
          <w:sz w:val="20"/>
          <w:szCs w:val="20"/>
          <w:lang w:val="hy-AM"/>
        </w:rPr>
        <w:t xml:space="preserve">: </w:t>
      </w:r>
    </w:p>
    <w:p w14:paraId="292979BD" w14:textId="77777777" w:rsidR="00091EBC" w:rsidRPr="00734A5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2. Երաշխիքով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(այսուհետ՝ երաշխիք տվող </w:t>
      </w:r>
    </w:p>
    <w:p w14:paraId="37300840" w14:textId="1D3E5286" w:rsidR="00091EBC" w:rsidRPr="00734A5D"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00091EBC" w:rsidRPr="00734A5D">
        <w:rPr>
          <w:rStyle w:val="Strong"/>
          <w:rFonts w:ascii="GHEA Grapalat" w:hAnsi="GHEA Grapalat"/>
          <w:b w:val="0"/>
          <w:bCs w:val="0"/>
          <w:sz w:val="20"/>
          <w:szCs w:val="20"/>
          <w:lang w:val="hy-AM"/>
        </w:rPr>
        <w:t xml:space="preserve"> </w:t>
      </w:r>
      <w:r w:rsidR="00091EBC" w:rsidRPr="00734A5D">
        <w:rPr>
          <w:rFonts w:ascii="GHEA Grapalat" w:hAnsi="GHEA Grapalat" w:cs="Sylfaen"/>
          <w:vertAlign w:val="superscript"/>
          <w:lang w:val="hy-AM"/>
        </w:rPr>
        <w:t xml:space="preserve">երաշխիքը տվող բանկի </w:t>
      </w:r>
      <w:r w:rsidR="00101A56" w:rsidRPr="00734A5D">
        <w:rPr>
          <w:rFonts w:ascii="GHEA Grapalat" w:hAnsi="GHEA Grapalat" w:cs="Sylfaen"/>
          <w:vertAlign w:val="superscript"/>
          <w:lang w:val="hy-AM"/>
        </w:rPr>
        <w:t xml:space="preserve"> </w:t>
      </w:r>
      <w:r w:rsidR="00091EBC" w:rsidRPr="00734A5D">
        <w:rPr>
          <w:rFonts w:ascii="GHEA Grapalat" w:hAnsi="GHEA Grapalat" w:cs="Sylfaen"/>
          <w:vertAlign w:val="superscript"/>
          <w:lang w:val="hy-AM"/>
        </w:rPr>
        <w:t>անվանումը</w:t>
      </w:r>
    </w:p>
    <w:p w14:paraId="48B95442" w14:textId="77777777" w:rsidR="00091EBC"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6E4901" w:rsidRPr="00734A5D">
        <w:rPr>
          <w:rStyle w:val="Strong"/>
          <w:rFonts w:ascii="GHEA Grapalat" w:hAnsi="GHEA Grapalat"/>
          <w:b w:val="0"/>
          <w:bCs w:val="0"/>
          <w:sz w:val="20"/>
          <w:szCs w:val="20"/>
          <w:u w:val="single"/>
          <w:lang w:val="hy-AM"/>
        </w:rPr>
        <w:tab/>
        <w:t xml:space="preserve">  </w:t>
      </w:r>
    </w:p>
    <w:p w14:paraId="08E23169" w14:textId="77777777" w:rsidR="00091EBC" w:rsidRPr="00734A5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734A5D">
        <w:rPr>
          <w:rFonts w:ascii="GHEA Grapalat" w:hAnsi="GHEA Grapalat" w:cs="Sylfaen"/>
          <w:vertAlign w:val="superscript"/>
          <w:lang w:val="hy-AM"/>
        </w:rPr>
        <w:t xml:space="preserve">  </w:t>
      </w:r>
      <w:r w:rsidR="006E4901"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գումարը թվերով և տառերով</w:t>
      </w:r>
    </w:p>
    <w:p w14:paraId="688E3CEB" w14:textId="792CA3D9" w:rsidR="006E4901"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(այսուհետ՝ երաշխիքի գումար)՝ պահանջն ստանալուց </w:t>
      </w:r>
      <w:r w:rsidR="005853D6" w:rsidRPr="00734A5D">
        <w:rPr>
          <w:rStyle w:val="Strong"/>
          <w:rFonts w:ascii="GHEA Grapalat" w:hAnsi="GHEA Grapalat"/>
          <w:b w:val="0"/>
          <w:bCs w:val="0"/>
          <w:sz w:val="20"/>
          <w:szCs w:val="20"/>
          <w:lang w:val="hy-AM"/>
        </w:rPr>
        <w:t>հինգ</w:t>
      </w:r>
      <w:r w:rsidRPr="00734A5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734A5D" w:rsidRPr="0016373D">
        <w:rPr>
          <w:rFonts w:ascii="GHEA Grapalat" w:hAnsi="GHEA Grapalat" w:cs="Arial"/>
          <w:b/>
          <w:sz w:val="20"/>
          <w:szCs w:val="20"/>
          <w:lang w:val="hy-AM"/>
        </w:rPr>
        <w:t>900015211429</w:t>
      </w:r>
      <w:r w:rsidRPr="00734A5D">
        <w:rPr>
          <w:rStyle w:val="Strong"/>
          <w:rFonts w:ascii="GHEA Grapalat" w:hAnsi="GHEA Grapalat"/>
          <w:b w:val="0"/>
          <w:bCs w:val="0"/>
          <w:sz w:val="20"/>
          <w:szCs w:val="20"/>
          <w:lang w:val="hy-AM"/>
        </w:rPr>
        <w:t xml:space="preserve"> հաշվեհամարին </w:t>
      </w:r>
      <w:r w:rsidR="006E4901" w:rsidRPr="00734A5D">
        <w:rPr>
          <w:rStyle w:val="Strong"/>
          <w:rFonts w:ascii="GHEA Grapalat" w:hAnsi="GHEA Grapalat"/>
          <w:b w:val="0"/>
          <w:bCs w:val="0"/>
          <w:sz w:val="20"/>
          <w:szCs w:val="20"/>
          <w:lang w:val="hy-AM"/>
        </w:rPr>
        <w:t>փոխանցման միջոցով:</w:t>
      </w:r>
    </w:p>
    <w:p w14:paraId="33C3F0EB" w14:textId="77777777" w:rsidR="006E4901" w:rsidRPr="00734A5D"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734A5D">
        <w:rPr>
          <w:rFonts w:ascii="GHEA Grapalat" w:hAnsi="GHEA Grapalat" w:cs="Sylfaen"/>
          <w:vertAlign w:val="superscript"/>
          <w:lang w:val="hy-AM"/>
        </w:rPr>
        <w:t xml:space="preserve">                                                                                     հաշվեհամարը  </w:t>
      </w:r>
    </w:p>
    <w:p w14:paraId="7EFE3046" w14:textId="77777777" w:rsidR="00091EBC" w:rsidRPr="00734A5D"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734A5D">
        <w:rPr>
          <w:rFonts w:ascii="GHEA Grapalat" w:hAnsi="GHEA Grapalat"/>
          <w:sz w:val="20"/>
          <w:szCs w:val="20"/>
          <w:lang w:val="hy-AM"/>
        </w:rPr>
        <w:t>3. Սույն երաշխիքն անհետկանչելի է:</w:t>
      </w:r>
    </w:p>
    <w:p w14:paraId="788EE383" w14:textId="77777777" w:rsidR="00091EBC" w:rsidRPr="00734A5D"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734A5D">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77777777" w:rsidR="00B01CA2" w:rsidRPr="00734A5D"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734A5D">
        <w:rPr>
          <w:rFonts w:ascii="GHEA Grapalat" w:hAnsi="GHEA Grapalat"/>
          <w:sz w:val="20"/>
          <w:szCs w:val="20"/>
          <w:lang w:val="hy-AM"/>
        </w:rPr>
        <w:t xml:space="preserve">5. </w:t>
      </w:r>
      <w:r w:rsidR="00B01CA2" w:rsidRPr="00734A5D">
        <w:rPr>
          <w:rFonts w:ascii="GHEA Grapalat" w:hAnsi="GHEA Grapalat"/>
          <w:sz w:val="20"/>
          <w:szCs w:val="20"/>
          <w:lang w:val="hy-AM"/>
        </w:rPr>
        <w:t xml:space="preserve">Երաշխիքը գործում է բենեֆիցիարի և պրինցիպալի միջև N </w:t>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p>
    <w:p w14:paraId="5239E3E7" w14:textId="77777777" w:rsidR="00B01CA2" w:rsidRPr="00734A5D"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համարը </w:t>
      </w:r>
    </w:p>
    <w:p w14:paraId="11E90444"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sz w:val="20"/>
          <w:szCs w:val="20"/>
          <w:lang w:val="hy-AM"/>
        </w:rPr>
        <w:t>ծածկագրով կնքվելիք պայմանագիրն ուժի մեջ մտնելու օրվանից մինչև</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3555508"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cs="Sylfaen"/>
          <w:vertAlign w:val="superscript"/>
          <w:lang w:val="hy-AM"/>
        </w:rPr>
        <w:t xml:space="preserve">                                                                                                                                               </w:t>
      </w:r>
      <w:r w:rsidR="004823CC"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 xml:space="preserve">    կնքվելիք պայմանագրո</w:t>
      </w:r>
      <w:r w:rsidR="004823CC" w:rsidRPr="00734A5D">
        <w:rPr>
          <w:rFonts w:ascii="GHEA Grapalat" w:hAnsi="GHEA Grapalat" w:cs="Sylfaen"/>
          <w:vertAlign w:val="superscript"/>
          <w:lang w:val="hy-AM"/>
        </w:rPr>
        <w:t xml:space="preserve">վ նախատեսված </w:t>
      </w:r>
    </w:p>
    <w:p w14:paraId="6BABF3D0" w14:textId="77777777" w:rsidR="00B01CA2" w:rsidRPr="00734A5D" w:rsidRDefault="00B01CA2" w:rsidP="00B01CA2">
      <w:pPr>
        <w:pStyle w:val="ListParagraph"/>
        <w:tabs>
          <w:tab w:val="left" w:pos="0"/>
        </w:tabs>
        <w:ind w:left="0"/>
        <w:mirrorIndents/>
        <w:jc w:val="both"/>
        <w:rPr>
          <w:rFonts w:ascii="GHEA Grapalat" w:hAnsi="GHEA Grapalat" w:cs="Sylfaen"/>
          <w:vertAlign w:val="superscript"/>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EB55F95"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cs="Sylfaen"/>
          <w:vertAlign w:val="superscript"/>
          <w:lang w:val="hy-AM"/>
        </w:rPr>
        <w:t xml:space="preserve"> աշխատանքի կատ</w:t>
      </w:r>
      <w:r w:rsidR="004823CC" w:rsidRPr="00734A5D">
        <w:rPr>
          <w:rFonts w:ascii="GHEA Grapalat" w:hAnsi="GHEA Grapalat" w:cs="Sylfaen"/>
          <w:vertAlign w:val="superscript"/>
          <w:lang w:val="hy-AM"/>
        </w:rPr>
        <w:t xml:space="preserve">արման </w:t>
      </w:r>
      <w:r w:rsidRPr="00734A5D">
        <w:rPr>
          <w:rFonts w:ascii="GHEA Grapalat" w:hAnsi="GHEA Grapalat" w:cs="Sylfaen"/>
          <w:vertAlign w:val="superscript"/>
          <w:lang w:val="hy-AM"/>
        </w:rPr>
        <w:t xml:space="preserve">վերջնաժամկետը  </w:t>
      </w:r>
    </w:p>
    <w:p w14:paraId="4F20BC0F" w14:textId="1EF6CD0A" w:rsidR="00B01CA2" w:rsidRPr="00734A5D" w:rsidRDefault="00B01CA2" w:rsidP="00B01CA2">
      <w:pPr>
        <w:pStyle w:val="ListParagraph"/>
        <w:tabs>
          <w:tab w:val="left" w:pos="0"/>
        </w:tabs>
        <w:ind w:left="0"/>
        <w:mirrorIndents/>
        <w:jc w:val="both"/>
        <w:rPr>
          <w:rFonts w:ascii="GHEA Grapalat" w:hAnsi="GHEA Grapalat"/>
          <w:sz w:val="20"/>
          <w:szCs w:val="20"/>
          <w:lang w:val="hy-AM"/>
        </w:rPr>
      </w:pPr>
      <w:r w:rsidRPr="00734A5D">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r w:rsidR="009556E1">
        <w:rPr>
          <w:rFonts w:ascii="GHEA Grapalat" w:hAnsi="GHEA Grapalat"/>
          <w:sz w:val="20"/>
          <w:szCs w:val="20"/>
          <w:lang w:val="hy-AM"/>
        </w:rPr>
        <w:t xml:space="preserve"> </w:t>
      </w:r>
      <w:hyperlink r:id="rId15" w:history="1">
        <w:r w:rsidR="009556E1">
          <w:rPr>
            <w:rStyle w:val="Hyperlink"/>
            <w:rFonts w:ascii="GHEA Grapalat" w:hAnsi="GHEA Grapalat"/>
            <w:sz w:val="20"/>
            <w:szCs w:val="20"/>
            <w:lang w:val="hy-AM"/>
          </w:rPr>
          <w:t>gor.muradyan@yerevan.am</w:t>
        </w:r>
      </w:hyperlink>
      <w:r w:rsidRPr="00734A5D">
        <w:rPr>
          <w:rFonts w:ascii="GHEA Grapalat" w:hAnsi="GHEA Grapalat"/>
          <w:sz w:val="20"/>
          <w:szCs w:val="20"/>
          <w:lang w:val="hy-AM"/>
        </w:rPr>
        <w:t xml:space="preserve">։     </w:t>
      </w:r>
    </w:p>
    <w:p w14:paraId="35DB58A0" w14:textId="77777777" w:rsidR="00091EBC" w:rsidRPr="00734A5D"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734A5D"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1</w:t>
      </w:r>
      <w:r w:rsidR="00091EBC" w:rsidRPr="00734A5D">
        <w:rPr>
          <w:rFonts w:ascii="GHEA Grapalat" w:hAnsi="GHEA Grapalat"/>
          <w:sz w:val="20"/>
          <w:szCs w:val="20"/>
          <w:lang w:val="hy-AM"/>
        </w:rPr>
        <w:t xml:space="preserve">) </w:t>
      </w:r>
      <w:r w:rsidR="007A5E2D" w:rsidRPr="00734A5D">
        <w:rPr>
          <w:rFonts w:ascii="GHEA Grapalat" w:hAnsi="GHEA Grapalat"/>
          <w:sz w:val="20"/>
          <w:szCs w:val="20"/>
          <w:lang w:val="hy-AM"/>
        </w:rPr>
        <w:t xml:space="preserve">N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0024041A" w:rsidRPr="00734A5D">
        <w:rPr>
          <w:rFonts w:ascii="GHEA Grapalat" w:hAnsi="GHEA Grapalat"/>
          <w:sz w:val="20"/>
          <w:szCs w:val="20"/>
          <w:u w:val="single"/>
          <w:lang w:val="hy-AM"/>
        </w:rPr>
        <w:tab/>
      </w:r>
      <w:r w:rsidRPr="00734A5D">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734A5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w:t>
      </w:r>
      <w:r w:rsidR="0024041A"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 xml:space="preserve">  կնքվելիք պայմանագրի </w:t>
      </w:r>
      <w:r w:rsidR="007A5E2D" w:rsidRPr="00734A5D">
        <w:rPr>
          <w:rFonts w:ascii="GHEA Grapalat" w:hAnsi="GHEA Grapalat" w:cs="Sylfaen"/>
          <w:vertAlign w:val="superscript"/>
          <w:lang w:val="hy-AM"/>
        </w:rPr>
        <w:t>համարը</w:t>
      </w:r>
    </w:p>
    <w:p w14:paraId="113513C8" w14:textId="77777777" w:rsidR="00091EBC" w:rsidRPr="00734A5D"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734A5D">
        <w:rPr>
          <w:rFonts w:ascii="GHEA Grapalat" w:hAnsi="GHEA Grapalat"/>
          <w:sz w:val="20"/>
          <w:szCs w:val="20"/>
          <w:lang w:val="hy-AM"/>
        </w:rPr>
        <w:t>կատարված փոփոխությունների, լրացուցիչ համաձայնագրերի պատճենները</w:t>
      </w:r>
      <w:r w:rsidR="00091EBC" w:rsidRPr="00734A5D">
        <w:rPr>
          <w:rFonts w:ascii="GHEA Grapalat" w:hAnsi="GHEA Grapalat"/>
          <w:sz w:val="20"/>
          <w:szCs w:val="20"/>
          <w:lang w:val="hy-AM"/>
        </w:rPr>
        <w:t>.</w:t>
      </w:r>
    </w:p>
    <w:p w14:paraId="3C4498C1" w14:textId="77777777" w:rsidR="007B3D9D" w:rsidRPr="00734A5D"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2</w:t>
      </w:r>
      <w:r w:rsidR="00091EBC" w:rsidRPr="00734A5D">
        <w:rPr>
          <w:rFonts w:ascii="GHEA Grapalat" w:hAnsi="GHEA Grapalat"/>
          <w:sz w:val="20"/>
          <w:szCs w:val="20"/>
          <w:lang w:val="hy-AM"/>
        </w:rPr>
        <w:t xml:space="preserve">) </w:t>
      </w:r>
      <w:r w:rsidRPr="00734A5D">
        <w:rPr>
          <w:rFonts w:ascii="GHEA Grapalat" w:hAnsi="GHEA Grapalat"/>
          <w:sz w:val="20"/>
          <w:szCs w:val="20"/>
          <w:lang w:val="hy-AM"/>
        </w:rPr>
        <w:t xml:space="preserve">բենեֆիցիարի կողմից պայմանագիրը միակողմանի լուծելու մասին </w:t>
      </w:r>
      <w:r>
        <w:fldChar w:fldCharType="begin"/>
      </w:r>
      <w:r w:rsidRPr="00FE2FF3">
        <w:rPr>
          <w:lang w:val="hy-AM"/>
        </w:rPr>
        <w:instrText>HYPERLINK "http://www.procurement.am"</w:instrText>
      </w:r>
      <w:r>
        <w:fldChar w:fldCharType="separate"/>
      </w:r>
      <w:r w:rsidRPr="00734A5D">
        <w:rPr>
          <w:rStyle w:val="Hyperlink"/>
          <w:rFonts w:ascii="GHEA Grapalat" w:hAnsi="GHEA Grapalat"/>
          <w:color w:val="auto"/>
          <w:sz w:val="20"/>
          <w:szCs w:val="20"/>
          <w:lang w:val="hy-AM"/>
        </w:rPr>
        <w:t>www.procurement.am</w:t>
      </w:r>
      <w:r>
        <w:fldChar w:fldCharType="end"/>
      </w:r>
      <w:r w:rsidRPr="00734A5D">
        <w:rPr>
          <w:rFonts w:ascii="GHEA Grapalat" w:hAnsi="GHEA Grapalat"/>
          <w:sz w:val="20"/>
          <w:szCs w:val="20"/>
          <w:lang w:val="hy-AM"/>
        </w:rPr>
        <w:t xml:space="preserve"> հասց</w:t>
      </w:r>
      <w:r w:rsidR="00101A56" w:rsidRPr="00734A5D">
        <w:rPr>
          <w:rFonts w:ascii="GHEA Grapalat" w:hAnsi="GHEA Grapalat"/>
          <w:sz w:val="20"/>
          <w:szCs w:val="20"/>
          <w:lang w:val="hy-AM"/>
        </w:rPr>
        <w:t>ե</w:t>
      </w:r>
      <w:r w:rsidRPr="00734A5D">
        <w:rPr>
          <w:rFonts w:ascii="GHEA Grapalat" w:hAnsi="GHEA Grapalat"/>
          <w:sz w:val="20"/>
          <w:szCs w:val="20"/>
          <w:lang w:val="hy-AM"/>
        </w:rPr>
        <w:t>ով գործող տեղեկագրում հրապարակած ծանուցումը</w:t>
      </w:r>
      <w:r w:rsidR="00E038A0" w:rsidRPr="00734A5D">
        <w:rPr>
          <w:rFonts w:ascii="GHEA Grapalat" w:hAnsi="GHEA Grapalat"/>
          <w:sz w:val="20"/>
          <w:szCs w:val="20"/>
          <w:lang w:val="hy-AM"/>
        </w:rPr>
        <w:t>:</w:t>
      </w:r>
    </w:p>
    <w:p w14:paraId="2EA4E753"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734A5D">
        <w:rPr>
          <w:rFonts w:ascii="GHEA Grapalat" w:hAnsi="GHEA Grapalat"/>
          <w:sz w:val="20"/>
          <w:szCs w:val="20"/>
          <w:lang w:val="hy-AM"/>
        </w:rPr>
        <w:t>ց</w:t>
      </w:r>
      <w:r w:rsidRPr="00734A5D">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734A5D"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8</w:t>
      </w:r>
      <w:r w:rsidR="00091EBC" w:rsidRPr="00734A5D">
        <w:rPr>
          <w:rFonts w:ascii="GHEA Grapalat" w:hAnsi="GHEA Grapalat"/>
          <w:sz w:val="20"/>
          <w:szCs w:val="20"/>
          <w:lang w:val="hy-AM"/>
        </w:rPr>
        <w:t>. Երաշխիք տվող անձը մերժում է բենեֆիցիարի պահանջը, եթե`</w:t>
      </w:r>
    </w:p>
    <w:p w14:paraId="6AD82A78"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734A5D"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9</w:t>
      </w:r>
      <w:r w:rsidR="00091EBC" w:rsidRPr="00734A5D">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0265BD" w:rsidRPr="00734A5D">
        <w:rPr>
          <w:rFonts w:ascii="GHEA Grapalat" w:hAnsi="GHEA Grapalat"/>
          <w:sz w:val="20"/>
          <w:szCs w:val="20"/>
          <w:lang w:val="hy-AM"/>
        </w:rPr>
        <w:t>0</w:t>
      </w:r>
      <w:r w:rsidRPr="00734A5D">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lastRenderedPageBreak/>
        <w:t>1</w:t>
      </w:r>
      <w:r w:rsidR="000265BD" w:rsidRPr="00734A5D">
        <w:rPr>
          <w:rFonts w:ascii="GHEA Grapalat" w:hAnsi="GHEA Grapalat"/>
          <w:sz w:val="20"/>
          <w:szCs w:val="20"/>
          <w:lang w:val="hy-AM"/>
        </w:rPr>
        <w:t>1</w:t>
      </w:r>
      <w:r w:rsidRPr="00734A5D">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734A5D">
        <w:rPr>
          <w:rFonts w:ascii="GHEA Grapalat" w:hAnsi="GHEA Grapalat"/>
          <w:sz w:val="20"/>
          <w:szCs w:val="20"/>
          <w:lang w:val="hy-AM"/>
        </w:rPr>
        <w:t xml:space="preserve">Գործադիր </w:t>
      </w:r>
      <w:r w:rsidR="0070371B" w:rsidRPr="00734A5D">
        <w:rPr>
          <w:rFonts w:ascii="GHEA Grapalat" w:hAnsi="GHEA Grapalat"/>
          <w:sz w:val="20"/>
          <w:szCs w:val="20"/>
          <w:lang w:val="hy-AM"/>
        </w:rPr>
        <w:t xml:space="preserve">մարմնի ղեկավար </w:t>
      </w:r>
      <w:r w:rsidRPr="00734A5D">
        <w:rPr>
          <w:rFonts w:ascii="GHEA Grapalat" w:hAnsi="GHEA Grapalat"/>
          <w:sz w:val="20"/>
          <w:szCs w:val="20"/>
          <w:lang w:val="hy-AM"/>
        </w:rPr>
        <w:t xml:space="preserve">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5E03EF1A"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57F8B14E" w14:textId="77777777" w:rsidR="00091EBC" w:rsidRPr="00734A5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ամիսը, ամսաթիվը, տարեթիվը</w:t>
      </w:r>
    </w:p>
    <w:p w14:paraId="416D0F04" w14:textId="2E8F50E3" w:rsidR="0030675A" w:rsidRPr="00734A5D" w:rsidRDefault="009C370D" w:rsidP="002A6753">
      <w:pPr>
        <w:pStyle w:val="BodyTextIndent3"/>
        <w:spacing w:line="240" w:lineRule="auto"/>
        <w:jc w:val="right"/>
        <w:rPr>
          <w:rFonts w:ascii="GHEA Grapalat" w:hAnsi="GHEA Grapalat" w:cs="Sylfaen"/>
          <w:vertAlign w:val="superscript"/>
          <w:lang w:val="hy-AM"/>
        </w:rPr>
      </w:pPr>
      <w:r w:rsidRPr="00734A5D">
        <w:rPr>
          <w:rFonts w:ascii="GHEA Grapalat" w:hAnsi="GHEA Grapalat"/>
          <w:b/>
          <w:lang w:val="hy-AM"/>
        </w:rPr>
        <w:br w:type="page"/>
      </w:r>
    </w:p>
    <w:p w14:paraId="0BCE4BCF" w14:textId="77777777" w:rsidR="00985172" w:rsidRDefault="00985172" w:rsidP="00091EBC">
      <w:pPr>
        <w:pStyle w:val="BodyTextIndent3"/>
        <w:spacing w:line="240" w:lineRule="auto"/>
        <w:jc w:val="right"/>
        <w:rPr>
          <w:rFonts w:ascii="GHEA Grapalat" w:hAnsi="GHEA Grapalat" w:cs="Sylfaen"/>
          <w:b/>
          <w:lang w:val="hy-AM"/>
        </w:rPr>
      </w:pPr>
    </w:p>
    <w:p w14:paraId="7AED0D70" w14:textId="77777777" w:rsidR="00985172" w:rsidRPr="002D4DC4" w:rsidRDefault="00985172" w:rsidP="00985172">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Pr>
          <w:rFonts w:ascii="GHEA Grapalat" w:hAnsi="GHEA Grapalat" w:cs="Arial"/>
          <w:b/>
          <w:lang w:val="hy-AM"/>
        </w:rPr>
        <w:t>2</w:t>
      </w:r>
    </w:p>
    <w:p w14:paraId="732983E9" w14:textId="04D667C9" w:rsidR="00985172" w:rsidRPr="00F566BF" w:rsidRDefault="00985172" w:rsidP="0098517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Pr>
          <w:rFonts w:ascii="GHEA Grapalat" w:hAnsi="GHEA Grapalat"/>
          <w:b/>
          <w:lang w:val="hy-AM"/>
        </w:rPr>
        <w:t>ԵՔ-ԳՀԱՇՁԲ-26/8</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1AB67629" w14:textId="5C33D70C" w:rsidR="00985172" w:rsidRPr="00F566BF" w:rsidRDefault="00D4081E" w:rsidP="00985172">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հարցման</w:t>
      </w:r>
      <w:r w:rsidR="00985172" w:rsidRPr="00F566BF">
        <w:rPr>
          <w:rFonts w:ascii="GHEA Grapalat" w:hAnsi="GHEA Grapalat" w:cs="Arial"/>
          <w:b/>
          <w:lang w:val="hy-AM"/>
        </w:rPr>
        <w:t xml:space="preserve"> </w:t>
      </w:r>
      <w:r w:rsidR="00985172" w:rsidRPr="00F566BF">
        <w:rPr>
          <w:rFonts w:ascii="GHEA Grapalat" w:hAnsi="GHEA Grapalat" w:cs="Sylfaen"/>
          <w:b/>
          <w:lang w:val="hy-AM"/>
        </w:rPr>
        <w:t>հրավերի</w:t>
      </w:r>
    </w:p>
    <w:p w14:paraId="64DFC7C0" w14:textId="77777777" w:rsidR="00985172" w:rsidRPr="00F566BF" w:rsidRDefault="00985172" w:rsidP="00985172">
      <w:pPr>
        <w:pStyle w:val="BodyTextIndent3"/>
        <w:spacing w:line="240" w:lineRule="auto"/>
        <w:jc w:val="right"/>
        <w:rPr>
          <w:rFonts w:ascii="GHEA Grapalat" w:hAnsi="GHEA Grapalat" w:cs="Sylfaen"/>
          <w:b/>
          <w:lang w:val="hy-AM"/>
        </w:rPr>
      </w:pPr>
    </w:p>
    <w:p w14:paraId="77FF0E2D" w14:textId="77777777" w:rsidR="00985172" w:rsidRPr="00F566BF" w:rsidRDefault="00985172" w:rsidP="00985172">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0ECFD71A" w14:textId="77777777" w:rsidR="00985172" w:rsidRPr="00F566BF" w:rsidRDefault="00985172" w:rsidP="00985172">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567BB292" w14:textId="77777777" w:rsidR="00985172" w:rsidRPr="00F566BF" w:rsidRDefault="00985172" w:rsidP="00985172">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627E78BB" w14:textId="77777777" w:rsidR="00985172" w:rsidRPr="00F566BF" w:rsidRDefault="00985172" w:rsidP="00985172">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8EA9B24" w14:textId="77777777" w:rsidR="00985172" w:rsidRPr="00F566BF" w:rsidRDefault="00985172" w:rsidP="00985172">
      <w:pPr>
        <w:rPr>
          <w:rFonts w:ascii="GHEA Grapalat" w:hAnsi="GHEA Grapalat" w:cs="GHEA Grapalat"/>
          <w:sz w:val="20"/>
          <w:szCs w:val="20"/>
          <w:lang w:val="hy-AM"/>
        </w:rPr>
      </w:pPr>
    </w:p>
    <w:p w14:paraId="4B4E7B8F" w14:textId="77777777" w:rsidR="00985172" w:rsidRPr="00372364" w:rsidRDefault="00985172" w:rsidP="00985172">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1CE701BB" w14:textId="77777777" w:rsidR="00985172" w:rsidRPr="00372364" w:rsidRDefault="00985172" w:rsidP="00985172">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53A222C" w14:textId="77777777" w:rsidR="00985172" w:rsidRPr="00F566BF" w:rsidRDefault="00985172" w:rsidP="00985172">
      <w:pPr>
        <w:ind w:firstLine="708"/>
        <w:jc w:val="both"/>
        <w:rPr>
          <w:rFonts w:ascii="GHEA Grapalat" w:hAnsi="GHEA Grapalat" w:cs="GHEA Grapalat"/>
          <w:sz w:val="20"/>
          <w:szCs w:val="20"/>
          <w:lang w:val="hy-AM"/>
        </w:rPr>
      </w:pPr>
    </w:p>
    <w:p w14:paraId="023DD784" w14:textId="77777777" w:rsidR="00985172" w:rsidRPr="00F566BF" w:rsidRDefault="00985172" w:rsidP="00985172">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առարկան</w:t>
      </w:r>
    </w:p>
    <w:p w14:paraId="19819B27" w14:textId="77777777" w:rsidR="00985172" w:rsidRPr="00F566BF" w:rsidRDefault="00985172" w:rsidP="00985172">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1C29E37D" w14:textId="2F4F4E7A" w:rsidR="00985172" w:rsidRPr="00884689" w:rsidRDefault="00985172" w:rsidP="00985172">
      <w:pPr>
        <w:numPr>
          <w:ilvl w:val="1"/>
          <w:numId w:val="7"/>
        </w:numPr>
        <w:ind w:left="0" w:firstLine="426"/>
        <w:jc w:val="both"/>
        <w:rPr>
          <w:rFonts w:ascii="GHEA Grapalat" w:hAnsi="GHEA Grapalat" w:cs="GHEA Grapalat"/>
          <w:sz w:val="20"/>
          <w:szCs w:val="20"/>
          <w:lang w:val="pt-BR"/>
        </w:rPr>
      </w:pPr>
      <w:r w:rsidRPr="00884689">
        <w:rPr>
          <w:rFonts w:ascii="GHEA Grapalat" w:hAnsi="GHEA Grapalat" w:cs="GHEA Grapalat"/>
          <w:sz w:val="20"/>
          <w:szCs w:val="20"/>
          <w:lang w:val="pt-BR"/>
        </w:rPr>
        <w:t>Ընկերությունը մասնակցում է Երևանի քաղաքապետարան* (այսուհետ` Պատվիրատու) կողմից կազմակերպված` ԵՔ-</w:t>
      </w:r>
      <w:r>
        <w:rPr>
          <w:rFonts w:ascii="GHEA Grapalat" w:hAnsi="GHEA Grapalat" w:cs="GHEA Grapalat"/>
          <w:sz w:val="20"/>
          <w:szCs w:val="20"/>
          <w:lang w:val="pt-BR"/>
        </w:rPr>
        <w:t>ԳՀԱՇ</w:t>
      </w:r>
      <w:r w:rsidRPr="00884689">
        <w:rPr>
          <w:rFonts w:ascii="GHEA Grapalat" w:hAnsi="GHEA Grapalat" w:cs="GHEA Grapalat"/>
          <w:sz w:val="20"/>
          <w:szCs w:val="20"/>
          <w:lang w:val="pt-BR"/>
        </w:rPr>
        <w:t>ՁԲ-26/</w:t>
      </w:r>
      <w:r>
        <w:rPr>
          <w:rFonts w:ascii="GHEA Grapalat" w:hAnsi="GHEA Grapalat" w:cs="GHEA Grapalat"/>
          <w:sz w:val="20"/>
          <w:szCs w:val="20"/>
          <w:lang w:val="pt-BR"/>
        </w:rPr>
        <w:t>8</w:t>
      </w:r>
      <w:r w:rsidRPr="00884689">
        <w:rPr>
          <w:rFonts w:ascii="GHEA Grapalat" w:hAnsi="GHEA Grapalat" w:cs="GHEA Grapalat"/>
          <w:sz w:val="20"/>
          <w:szCs w:val="20"/>
          <w:lang w:val="pt-BR"/>
        </w:rPr>
        <w:t>* ծածկագրով գնման ընթացակարգին:</w:t>
      </w:r>
    </w:p>
    <w:p w14:paraId="0E09055C" w14:textId="77777777" w:rsidR="00985172" w:rsidRPr="00F566BF" w:rsidRDefault="00985172" w:rsidP="00985172">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1F50D3" w14:textId="77777777" w:rsidR="00985172" w:rsidRPr="00F566BF" w:rsidRDefault="00985172" w:rsidP="00985172">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4B6C5D2F" w14:textId="77777777" w:rsidR="00985172" w:rsidRPr="00F566BF" w:rsidRDefault="00985172" w:rsidP="00985172">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73FA633" w14:textId="77777777" w:rsidR="00985172" w:rsidRPr="00F566BF" w:rsidRDefault="00985172" w:rsidP="00985172">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7FD7A8FF" w14:textId="77777777" w:rsidR="00985172" w:rsidRPr="00F566BF" w:rsidRDefault="00985172" w:rsidP="00985172">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F7B40DE" w14:textId="77777777" w:rsidR="00985172" w:rsidRPr="00F566BF" w:rsidRDefault="00985172" w:rsidP="00985172">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6742C70" w14:textId="77777777" w:rsidR="00985172" w:rsidRPr="00F566BF" w:rsidRDefault="00985172" w:rsidP="00985172">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D98979" w14:textId="77777777" w:rsidR="00985172" w:rsidRPr="00F566BF" w:rsidRDefault="00985172" w:rsidP="00985172">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017BB70F" w14:textId="77777777" w:rsidR="00985172" w:rsidRPr="00F566BF" w:rsidRDefault="00985172" w:rsidP="00985172">
      <w:pPr>
        <w:numPr>
          <w:ilvl w:val="1"/>
          <w:numId w:val="25"/>
        </w:numPr>
        <w:ind w:left="1353"/>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22A7499" w14:textId="77777777" w:rsidR="00985172" w:rsidRPr="00F566BF" w:rsidRDefault="00985172" w:rsidP="00985172">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1C7C343" w14:textId="77777777" w:rsidR="00985172" w:rsidRPr="00F566BF" w:rsidRDefault="00985172" w:rsidP="00985172">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579AB0B9" w14:textId="77777777" w:rsidR="00985172" w:rsidRPr="00F566BF" w:rsidRDefault="00985172" w:rsidP="00985172">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7A906B" w14:textId="77777777" w:rsidR="00985172" w:rsidRPr="00F566BF" w:rsidRDefault="00985172" w:rsidP="00985172">
      <w:pPr>
        <w:jc w:val="both"/>
        <w:rPr>
          <w:rFonts w:ascii="GHEA Grapalat" w:hAnsi="GHEA Grapalat" w:cs="GHEA Grapalat"/>
          <w:sz w:val="20"/>
          <w:szCs w:val="20"/>
          <w:lang w:val="hy-AM"/>
        </w:rPr>
      </w:pPr>
    </w:p>
    <w:p w14:paraId="4D034DE9" w14:textId="77777777" w:rsidR="00985172" w:rsidRPr="00F566BF" w:rsidRDefault="00985172" w:rsidP="00985172">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lastRenderedPageBreak/>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12D0B2D9" w14:textId="77777777" w:rsidR="00985172" w:rsidRPr="00F566BF" w:rsidRDefault="00985172" w:rsidP="00985172">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Pr="00F566BF">
        <w:rPr>
          <w:rFonts w:ascii="GHEA Grapalat" w:hAnsi="GHEA Grapalat" w:cs="GHEA Grapalat"/>
          <w:sz w:val="20"/>
          <w:szCs w:val="20"/>
        </w:rPr>
        <w:t>Պատվիրատուի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կնքված</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պայմանագրի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կատարման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արդյունքը</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ամբողջական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ընդունվելու</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օրվան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հաջորդող</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քսաներորդ</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օրը</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6B69E215" w14:textId="77777777" w:rsidR="00985172" w:rsidRPr="00F566BF" w:rsidRDefault="00985172" w:rsidP="00985172">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81322C2" w14:textId="77777777" w:rsidR="00985172" w:rsidRPr="00F566BF" w:rsidRDefault="00985172" w:rsidP="00985172">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129524D" w14:textId="77777777" w:rsidR="00985172" w:rsidRPr="00F566BF" w:rsidDel="00A13215" w:rsidRDefault="00985172" w:rsidP="00985172">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9474E67" w14:textId="77777777" w:rsidR="00985172" w:rsidRPr="00F566BF" w:rsidRDefault="00985172" w:rsidP="00985172">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97BE21" w14:textId="77777777" w:rsidR="00985172" w:rsidRPr="00F566BF" w:rsidRDefault="00985172" w:rsidP="00985172">
      <w:pPr>
        <w:ind w:firstLine="567"/>
        <w:jc w:val="both"/>
        <w:rPr>
          <w:rFonts w:ascii="GHEA Grapalat" w:hAnsi="GHEA Grapalat" w:cs="GHEA Grapalat"/>
          <w:sz w:val="20"/>
          <w:szCs w:val="20"/>
          <w:lang w:val="hy-AM"/>
        </w:rPr>
      </w:pPr>
    </w:p>
    <w:p w14:paraId="1B65C35E" w14:textId="77777777" w:rsidR="00985172" w:rsidRPr="00F566BF" w:rsidRDefault="00985172" w:rsidP="00985172">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A04BCA6" w14:textId="77777777" w:rsidR="00985172" w:rsidRPr="00F566BF" w:rsidRDefault="00985172" w:rsidP="00985172">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12C5FB6F" w14:textId="77777777" w:rsidR="00985172" w:rsidRPr="00F566BF" w:rsidRDefault="00985172" w:rsidP="00985172">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04B7D9B" w14:textId="77777777" w:rsidR="00985172" w:rsidRPr="00F566BF" w:rsidRDefault="00985172" w:rsidP="00985172">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7B1E8A8E" w14:textId="77777777" w:rsidR="00985172" w:rsidRPr="00F566BF" w:rsidRDefault="00985172" w:rsidP="00985172">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5DB67553" w14:textId="77777777" w:rsidR="00985172" w:rsidRPr="00F566BF" w:rsidRDefault="00985172" w:rsidP="00985172">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3BBFE837" w14:textId="77777777" w:rsidR="00985172" w:rsidRPr="00F566BF" w:rsidRDefault="00985172" w:rsidP="00985172">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4C3C5182" w14:textId="77777777" w:rsidR="00985172" w:rsidRPr="00F566BF" w:rsidRDefault="00985172" w:rsidP="00985172">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410FC5AA" w14:textId="77777777" w:rsidR="00985172" w:rsidRPr="00631658" w:rsidRDefault="00985172" w:rsidP="0098517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151ED1A5" w14:textId="77777777" w:rsidR="00985172" w:rsidRPr="00631658" w:rsidRDefault="00985172" w:rsidP="00985172">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5A5D53F9" w14:textId="77777777" w:rsidR="00985172" w:rsidRPr="00631658" w:rsidRDefault="00985172" w:rsidP="0098517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496B57AA" w14:textId="77777777" w:rsidR="00985172" w:rsidRPr="00631658" w:rsidRDefault="00985172" w:rsidP="00985172">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60EF74A" w14:textId="77777777" w:rsidR="00985172" w:rsidRPr="00631658" w:rsidRDefault="00985172" w:rsidP="0098517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7731A640" w14:textId="77777777" w:rsidR="00985172" w:rsidRPr="00F566BF" w:rsidRDefault="00985172" w:rsidP="00985172">
      <w:pPr>
        <w:jc w:val="both"/>
        <w:rPr>
          <w:rFonts w:ascii="GHEA Grapalat" w:hAnsi="GHEA Grapalat"/>
          <w:sz w:val="18"/>
          <w:szCs w:val="18"/>
          <w:u w:val="single"/>
          <w:vertAlign w:val="superscript"/>
          <w:lang w:val="hy-AM"/>
        </w:rPr>
      </w:pPr>
    </w:p>
    <w:p w14:paraId="46C3D352" w14:textId="77777777" w:rsidR="00985172" w:rsidRPr="00F566BF" w:rsidRDefault="00985172" w:rsidP="00985172">
      <w:pPr>
        <w:jc w:val="both"/>
        <w:rPr>
          <w:rFonts w:ascii="GHEA Grapalat" w:hAnsi="GHEA Grapalat"/>
          <w:sz w:val="20"/>
          <w:szCs w:val="20"/>
          <w:lang w:val="hy-AM"/>
        </w:rPr>
      </w:pPr>
      <w:r w:rsidRPr="00F566BF">
        <w:rPr>
          <w:rFonts w:ascii="GHEA Grapalat" w:hAnsi="GHEA Grapalat"/>
          <w:sz w:val="20"/>
          <w:szCs w:val="20"/>
          <w:lang w:val="hy-AM"/>
        </w:rPr>
        <w:t>Կ.Տ</w:t>
      </w:r>
    </w:p>
    <w:p w14:paraId="618EC42F" w14:textId="77777777" w:rsidR="00985172" w:rsidRPr="00F566BF" w:rsidRDefault="00985172" w:rsidP="00985172">
      <w:pPr>
        <w:jc w:val="both"/>
        <w:rPr>
          <w:rFonts w:ascii="GHEA Grapalat" w:hAnsi="GHEA Grapalat"/>
          <w:sz w:val="20"/>
          <w:szCs w:val="20"/>
          <w:lang w:val="hy-AM"/>
        </w:rPr>
      </w:pPr>
    </w:p>
    <w:p w14:paraId="3D091F48" w14:textId="77777777" w:rsidR="00985172" w:rsidRPr="00F566BF" w:rsidRDefault="00985172" w:rsidP="00985172">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2201EFB0" w14:textId="77777777" w:rsidR="00985172" w:rsidRPr="00F566BF" w:rsidRDefault="00985172" w:rsidP="00985172">
      <w:pPr>
        <w:jc w:val="both"/>
        <w:rPr>
          <w:rFonts w:ascii="GHEA Grapalat" w:hAnsi="GHEA Grapalat"/>
          <w:sz w:val="18"/>
          <w:szCs w:val="18"/>
          <w:vertAlign w:val="superscript"/>
          <w:lang w:val="hy-AM"/>
        </w:rPr>
      </w:pPr>
    </w:p>
    <w:p w14:paraId="3F55074F" w14:textId="77777777" w:rsidR="00985172" w:rsidRPr="00F566BF" w:rsidRDefault="00985172" w:rsidP="00985172">
      <w:pPr>
        <w:jc w:val="both"/>
        <w:rPr>
          <w:rFonts w:ascii="GHEA Grapalat" w:hAnsi="GHEA Grapalat" w:cs="GHEA Grapalat"/>
          <w:i/>
          <w:sz w:val="18"/>
          <w:szCs w:val="18"/>
          <w:lang w:val="hy-AM"/>
        </w:rPr>
      </w:pPr>
    </w:p>
    <w:p w14:paraId="3C062968"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536F4E1A" w14:textId="77777777" w:rsidR="00985172" w:rsidRPr="002D4DC4" w:rsidRDefault="00985172" w:rsidP="00985172">
      <w:pPr>
        <w:pStyle w:val="BodyTextIndent3"/>
        <w:spacing w:line="240" w:lineRule="auto"/>
        <w:rPr>
          <w:rFonts w:ascii="GHEA Grapalat" w:hAnsi="GHEA Grapalat"/>
          <w:b/>
          <w:lang w:val="hy-AM"/>
        </w:rPr>
      </w:pPr>
    </w:p>
    <w:p w14:paraId="701414AF" w14:textId="77777777" w:rsidR="00985172" w:rsidRPr="002D4DC4" w:rsidRDefault="00985172" w:rsidP="00985172">
      <w:pPr>
        <w:pStyle w:val="BodyTextIndent3"/>
        <w:spacing w:line="240" w:lineRule="auto"/>
        <w:rPr>
          <w:rFonts w:ascii="GHEA Grapalat" w:hAnsi="GHEA Grapalat"/>
          <w:b/>
          <w:lang w:val="hy-AM"/>
        </w:rPr>
      </w:pPr>
    </w:p>
    <w:p w14:paraId="4D6A643A" w14:textId="77777777" w:rsidR="00985172" w:rsidRPr="002D4DC4" w:rsidRDefault="00985172" w:rsidP="00985172">
      <w:pPr>
        <w:pStyle w:val="BodyTextIndent3"/>
        <w:spacing w:line="240" w:lineRule="auto"/>
        <w:rPr>
          <w:rFonts w:ascii="GHEA Grapalat" w:hAnsi="GHEA Grapalat"/>
          <w:b/>
          <w:lang w:val="hy-AM"/>
        </w:rPr>
      </w:pPr>
    </w:p>
    <w:p w14:paraId="0593D938"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400EC26" w14:textId="77777777" w:rsidR="00985172" w:rsidRPr="00F566BF" w:rsidRDefault="00985172" w:rsidP="00985172">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85172" w:rsidRPr="00F566BF" w14:paraId="5E9D19E1"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02721" w14:textId="77777777" w:rsidR="00985172" w:rsidRPr="00F566BF" w:rsidRDefault="00985172" w:rsidP="00061BF5">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399CEBE" w14:textId="77777777" w:rsidR="00985172" w:rsidRPr="00F566BF" w:rsidRDefault="00985172" w:rsidP="00061BF5">
            <w:pPr>
              <w:jc w:val="center"/>
              <w:rPr>
                <w:rFonts w:ascii="GHEA Grapalat" w:hAnsi="GHEA Grapalat" w:cs="Arial"/>
                <w:bCs/>
                <w:i/>
                <w:sz w:val="20"/>
                <w:szCs w:val="20"/>
              </w:rPr>
            </w:pPr>
          </w:p>
        </w:tc>
      </w:tr>
      <w:tr w:rsidR="00985172" w:rsidRPr="00F566BF" w14:paraId="50B7898F"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F6A8D3" w14:textId="77777777" w:rsidR="00985172" w:rsidRPr="00F566BF" w:rsidRDefault="00985172" w:rsidP="00061BF5">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985172" w:rsidRPr="00F566BF" w14:paraId="230F8293" w14:textId="77777777" w:rsidTr="00061BF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2503CC"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985172" w:rsidRPr="00F566BF" w14:paraId="1B9CB337" w14:textId="77777777" w:rsidTr="00061BF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11699"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985172" w:rsidRPr="00F566BF" w14:paraId="7C69C73C" w14:textId="77777777" w:rsidTr="00061BF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941155"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985172" w:rsidRPr="00F566BF" w14:paraId="77938147" w14:textId="77777777" w:rsidTr="00061BF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D5571"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985172" w:rsidRPr="00F566BF" w14:paraId="793A1FB0"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D36798"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985172" w:rsidRPr="00F566BF" w14:paraId="059356F4"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E8B50"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985172" w:rsidRPr="00F566BF" w14:paraId="1F2154B7"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7B8EC9"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rPr>
              <w:t xml:space="preserve"> </w:t>
            </w:r>
            <w:r w:rsidRPr="009B5FB0">
              <w:rPr>
                <w:rFonts w:ascii="GHEA Grapalat" w:hAnsi="GHEA Grapalat" w:cs="Arial"/>
                <w:sz w:val="20"/>
                <w:szCs w:val="20"/>
                <w:lang w:val="hy-AM"/>
              </w:rPr>
              <w:t xml:space="preserve"> Երևանի քաղաքապետարան</w:t>
            </w:r>
          </w:p>
        </w:tc>
      </w:tr>
      <w:tr w:rsidR="00985172" w:rsidRPr="00F566BF" w14:paraId="2A5933F5"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BBC3F3" w14:textId="77777777" w:rsidR="00985172" w:rsidRPr="00F566BF" w:rsidRDefault="00985172" w:rsidP="00061BF5">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985172" w:rsidRPr="00F566BF" w14:paraId="7C618C1E" w14:textId="77777777" w:rsidTr="00061BF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2B04BD"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5FB0">
              <w:rPr>
                <w:rFonts w:ascii="GHEA Grapalat" w:hAnsi="GHEA Grapalat"/>
                <w:sz w:val="20"/>
                <w:szCs w:val="20"/>
                <w:lang w:val="hy-AM"/>
              </w:rPr>
              <w:t>02593108</w:t>
            </w:r>
          </w:p>
        </w:tc>
      </w:tr>
      <w:tr w:rsidR="00985172" w:rsidRPr="00F566BF" w14:paraId="26A98F44" w14:textId="77777777" w:rsidTr="00061BF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494359"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rPr>
              <w:t xml:space="preserve"> ՀՀ </w:t>
            </w:r>
            <w:proofErr w:type="spellStart"/>
            <w:r>
              <w:rPr>
                <w:rFonts w:ascii="GHEA Grapalat" w:hAnsi="GHEA Grapalat" w:cs="Arial"/>
                <w:sz w:val="20"/>
                <w:szCs w:val="20"/>
              </w:rPr>
              <w:t>ֆինանսների</w:t>
            </w:r>
            <w:proofErr w:type="spellEnd"/>
            <w:r>
              <w:rPr>
                <w:rFonts w:ascii="GHEA Grapalat" w:hAnsi="GHEA Grapalat" w:cs="Arial"/>
                <w:sz w:val="20"/>
                <w:szCs w:val="20"/>
              </w:rPr>
              <w:t xml:space="preserve"> </w:t>
            </w:r>
            <w:proofErr w:type="spellStart"/>
            <w:r>
              <w:rPr>
                <w:rFonts w:ascii="GHEA Grapalat" w:hAnsi="GHEA Grapalat" w:cs="Arial"/>
                <w:sz w:val="20"/>
                <w:szCs w:val="20"/>
              </w:rPr>
              <w:t>նախարարության</w:t>
            </w:r>
            <w:proofErr w:type="spellEnd"/>
            <w:r>
              <w:rPr>
                <w:rFonts w:ascii="GHEA Grapalat" w:hAnsi="GHEA Grapalat" w:cs="Arial"/>
                <w:sz w:val="20"/>
                <w:szCs w:val="20"/>
              </w:rPr>
              <w:t xml:space="preserve"> </w:t>
            </w:r>
            <w:proofErr w:type="spellStart"/>
            <w:r>
              <w:rPr>
                <w:rFonts w:ascii="GHEA Grapalat" w:hAnsi="GHEA Grapalat" w:cs="Arial"/>
                <w:sz w:val="20"/>
                <w:szCs w:val="20"/>
              </w:rPr>
              <w:t>գործառնական</w:t>
            </w:r>
            <w:proofErr w:type="spellEnd"/>
            <w:r>
              <w:rPr>
                <w:rFonts w:ascii="GHEA Grapalat" w:hAnsi="GHEA Grapalat" w:cs="Arial"/>
                <w:sz w:val="20"/>
                <w:szCs w:val="20"/>
              </w:rPr>
              <w:t xml:space="preserve"> </w:t>
            </w:r>
            <w:proofErr w:type="spellStart"/>
            <w:r>
              <w:rPr>
                <w:rFonts w:ascii="GHEA Grapalat" w:hAnsi="GHEA Grapalat" w:cs="Arial"/>
                <w:sz w:val="20"/>
                <w:szCs w:val="20"/>
              </w:rPr>
              <w:t>վարչություն</w:t>
            </w:r>
            <w:proofErr w:type="spellEnd"/>
          </w:p>
        </w:tc>
      </w:tr>
      <w:tr w:rsidR="00985172" w:rsidRPr="00F566BF" w14:paraId="1543D69E" w14:textId="77777777" w:rsidTr="00061BF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9E6B0"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9B5FB0">
              <w:rPr>
                <w:rFonts w:ascii="GHEA Grapalat" w:hAnsi="GHEA Grapalat" w:cs="Arial"/>
                <w:sz w:val="20"/>
                <w:szCs w:val="20"/>
                <w:lang w:val="hy-AM"/>
              </w:rPr>
              <w:t>900015211429</w:t>
            </w:r>
          </w:p>
        </w:tc>
      </w:tr>
      <w:tr w:rsidR="00985172" w:rsidRPr="00F566BF" w14:paraId="4D793979"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8D155B"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985172" w:rsidRPr="00F566BF" w14:paraId="66D20C39"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9EA2A3"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985172" w:rsidRPr="00F566BF" w14:paraId="6232D943"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BCBB6"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rPr>
              <w:t>1</w:t>
            </w:r>
            <w:r w:rsidRPr="006D3785">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985172" w:rsidRPr="00F566BF" w14:paraId="63440C8B"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C5B881" w14:textId="77777777" w:rsidR="00985172" w:rsidRPr="00F566BF" w:rsidRDefault="00985172" w:rsidP="00061BF5">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Pr="00F566BF">
              <w:rPr>
                <w:rFonts w:ascii="GHEA Grapalat" w:hAnsi="GHEA Grapalat" w:cs="Sylfaen"/>
                <w:bCs/>
                <w:i/>
                <w:sz w:val="20"/>
                <w:szCs w:val="20"/>
              </w:rPr>
              <w:t>որակավորման</w:t>
            </w:r>
            <w:proofErr w:type="spellEnd"/>
            <w:r w:rsidRPr="00F566BF">
              <w:rPr>
                <w:rFonts w:ascii="GHEA Grapalat" w:hAnsi="GHEA Grapalat" w:cs="Sylfaen"/>
                <w:bCs/>
                <w:i/>
                <w:sz w:val="20"/>
                <w:szCs w:val="20"/>
              </w:rPr>
              <w:t xml:space="preserve"> </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985172" w:rsidRPr="00F566BF" w14:paraId="635A6CEE" w14:textId="77777777" w:rsidTr="00061BF5">
        <w:trPr>
          <w:trHeight w:val="424"/>
        </w:trPr>
        <w:tc>
          <w:tcPr>
            <w:tcW w:w="10980" w:type="dxa"/>
            <w:gridSpan w:val="2"/>
            <w:tcBorders>
              <w:top w:val="single" w:sz="4" w:space="0" w:color="auto"/>
              <w:left w:val="single" w:sz="4" w:space="0" w:color="auto"/>
              <w:right w:val="single" w:sz="4" w:space="0" w:color="000000"/>
            </w:tcBorders>
            <w:noWrap/>
            <w:vAlign w:val="bottom"/>
          </w:tcPr>
          <w:p w14:paraId="44A22EFA" w14:textId="77777777" w:rsidR="00985172" w:rsidRPr="00F566BF" w:rsidRDefault="00985172"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1CF0F7AD" w14:textId="77777777" w:rsidR="00985172" w:rsidRPr="00F566BF" w:rsidRDefault="00985172" w:rsidP="00061BF5">
            <w:pPr>
              <w:rPr>
                <w:rFonts w:ascii="GHEA Grapalat" w:hAnsi="GHEA Grapalat" w:cs="Arial"/>
                <w:sz w:val="20"/>
                <w:szCs w:val="20"/>
              </w:rPr>
            </w:pPr>
          </w:p>
        </w:tc>
      </w:tr>
      <w:tr w:rsidR="00985172" w:rsidRPr="00F566BF" w14:paraId="09C2BC5A" w14:textId="77777777" w:rsidTr="00061BF5">
        <w:trPr>
          <w:trHeight w:val="704"/>
        </w:trPr>
        <w:tc>
          <w:tcPr>
            <w:tcW w:w="10980" w:type="dxa"/>
            <w:gridSpan w:val="2"/>
            <w:tcBorders>
              <w:left w:val="single" w:sz="4" w:space="0" w:color="auto"/>
              <w:bottom w:val="single" w:sz="4" w:space="0" w:color="auto"/>
              <w:right w:val="single" w:sz="4" w:space="0" w:color="000000"/>
            </w:tcBorders>
            <w:noWrap/>
            <w:vAlign w:val="bottom"/>
          </w:tcPr>
          <w:p w14:paraId="1F11D26F" w14:textId="77777777" w:rsidR="00985172" w:rsidRPr="00F566BF" w:rsidRDefault="00985172" w:rsidP="00061BF5">
            <w:pPr>
              <w:rPr>
                <w:rFonts w:ascii="GHEA Grapalat" w:hAnsi="GHEA Grapalat" w:cs="Arial"/>
                <w:sz w:val="20"/>
                <w:szCs w:val="20"/>
                <w:lang w:val="hy-AM"/>
              </w:rPr>
            </w:pPr>
          </w:p>
        </w:tc>
      </w:tr>
      <w:tr w:rsidR="00985172" w:rsidRPr="00F566BF" w14:paraId="4E5CDFDC" w14:textId="77777777" w:rsidTr="00061BF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07BE0" w14:textId="77777777" w:rsidR="00985172" w:rsidRPr="00F566BF" w:rsidRDefault="00985172" w:rsidP="00061BF5">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95CF62D" w14:textId="77777777" w:rsidR="00985172" w:rsidRPr="00F566BF" w:rsidRDefault="00985172" w:rsidP="00061BF5">
            <w:pPr>
              <w:rPr>
                <w:rFonts w:ascii="GHEA Grapalat" w:hAnsi="GHEA Grapalat" w:cs="Sylfaen"/>
                <w:sz w:val="20"/>
                <w:szCs w:val="20"/>
                <w:lang w:val="ru-RU"/>
              </w:rPr>
            </w:pPr>
          </w:p>
        </w:tc>
      </w:tr>
      <w:tr w:rsidR="00985172" w:rsidRPr="00F566BF" w14:paraId="510E2E1D" w14:textId="77777777" w:rsidTr="00061BF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4C7A6"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3E6C0525" w14:textId="77777777" w:rsidR="00985172" w:rsidRPr="00F566BF" w:rsidRDefault="00985172" w:rsidP="00061BF5">
            <w:pPr>
              <w:rPr>
                <w:rFonts w:ascii="GHEA Grapalat" w:hAnsi="GHEA Grapalat" w:cs="Sylfaen"/>
                <w:sz w:val="20"/>
                <w:szCs w:val="20"/>
                <w:lang w:val="hy-AM"/>
              </w:rPr>
            </w:pPr>
          </w:p>
        </w:tc>
      </w:tr>
      <w:tr w:rsidR="00985172" w:rsidRPr="00F566BF" w14:paraId="4DBFFA9C" w14:textId="77777777" w:rsidTr="00061BF5">
        <w:trPr>
          <w:trHeight w:val="2194"/>
        </w:trPr>
        <w:tc>
          <w:tcPr>
            <w:tcW w:w="5616" w:type="dxa"/>
            <w:tcBorders>
              <w:top w:val="nil"/>
              <w:left w:val="single" w:sz="4" w:space="0" w:color="auto"/>
              <w:bottom w:val="single" w:sz="4" w:space="0" w:color="auto"/>
              <w:right w:val="single" w:sz="4" w:space="0" w:color="auto"/>
            </w:tcBorders>
            <w:noWrap/>
            <w:vAlign w:val="bottom"/>
          </w:tcPr>
          <w:p w14:paraId="280BE7ED" w14:textId="77777777" w:rsidR="00985172" w:rsidRPr="00F566BF" w:rsidRDefault="00985172" w:rsidP="00061BF5">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6BCD3D52" w14:textId="77777777" w:rsidR="00985172" w:rsidRPr="00F566BF" w:rsidRDefault="00985172" w:rsidP="00061BF5">
            <w:pPr>
              <w:rPr>
                <w:rFonts w:ascii="GHEA Grapalat" w:hAnsi="GHEA Grapalat" w:cs="Sylfaen"/>
                <w:sz w:val="20"/>
                <w:szCs w:val="20"/>
              </w:rPr>
            </w:pPr>
          </w:p>
          <w:p w14:paraId="3BB664E8" w14:textId="77777777" w:rsidR="00985172" w:rsidRPr="00F566BF" w:rsidRDefault="00985172" w:rsidP="00061BF5">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5F49E455" w14:textId="77777777" w:rsidR="00985172" w:rsidRPr="00F566BF" w:rsidRDefault="00985172" w:rsidP="00061BF5">
            <w:pPr>
              <w:rPr>
                <w:rFonts w:ascii="GHEA Grapalat" w:hAnsi="GHEA Grapalat" w:cs="Tahoma"/>
                <w:color w:val="000000"/>
                <w:sz w:val="20"/>
                <w:szCs w:val="20"/>
              </w:rPr>
            </w:pPr>
          </w:p>
          <w:p w14:paraId="30C978BB" w14:textId="77777777" w:rsidR="00985172" w:rsidRPr="00F566BF" w:rsidRDefault="00985172" w:rsidP="00061BF5">
            <w:pPr>
              <w:rPr>
                <w:rFonts w:ascii="GHEA Grapalat" w:hAnsi="GHEA Grapalat" w:cs="Sylfaen"/>
                <w:sz w:val="20"/>
                <w:szCs w:val="20"/>
              </w:rPr>
            </w:pPr>
          </w:p>
          <w:p w14:paraId="3C296E55" w14:textId="77777777" w:rsidR="00985172" w:rsidRPr="00F566BF" w:rsidRDefault="00985172" w:rsidP="00061BF5">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1C7A88E6" w14:textId="77777777" w:rsidR="00985172" w:rsidRPr="00F566BF" w:rsidRDefault="00985172" w:rsidP="00061BF5">
            <w:pPr>
              <w:rPr>
                <w:rFonts w:ascii="GHEA Grapalat" w:hAnsi="GHEA Grapalat" w:cs="Sylfaen"/>
                <w:sz w:val="20"/>
                <w:szCs w:val="20"/>
              </w:rPr>
            </w:pPr>
          </w:p>
          <w:p w14:paraId="23E2A71D"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4931C8EB"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                                                                             Կ.Տ.</w:t>
            </w:r>
          </w:p>
          <w:p w14:paraId="15F5C0DB" w14:textId="77777777" w:rsidR="00985172" w:rsidRPr="00F566BF" w:rsidRDefault="00985172" w:rsidP="00061BF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FF4511A" w14:textId="77777777" w:rsidR="00985172" w:rsidRPr="00F566BF" w:rsidRDefault="00985172" w:rsidP="00061BF5">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2AD8071F" w14:textId="77777777" w:rsidR="00985172" w:rsidRPr="00F566BF" w:rsidRDefault="00985172" w:rsidP="00061BF5">
            <w:pPr>
              <w:jc w:val="right"/>
              <w:rPr>
                <w:rFonts w:ascii="GHEA Grapalat" w:hAnsi="GHEA Grapalat" w:cs="Sylfaen"/>
                <w:sz w:val="20"/>
                <w:szCs w:val="20"/>
              </w:rPr>
            </w:pPr>
          </w:p>
          <w:p w14:paraId="3C95FE56" w14:textId="77777777" w:rsidR="00985172" w:rsidRPr="00F566BF" w:rsidRDefault="00985172" w:rsidP="00061BF5">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614B0D6B" w14:textId="77777777" w:rsidR="00985172" w:rsidRPr="00F566BF" w:rsidRDefault="00985172" w:rsidP="00061BF5">
            <w:pPr>
              <w:jc w:val="right"/>
              <w:rPr>
                <w:rFonts w:ascii="GHEA Grapalat" w:hAnsi="GHEA Grapalat" w:cs="Tahoma"/>
                <w:color w:val="000000"/>
                <w:sz w:val="20"/>
                <w:szCs w:val="20"/>
              </w:rPr>
            </w:pPr>
          </w:p>
          <w:p w14:paraId="174EBC75" w14:textId="77777777" w:rsidR="00985172" w:rsidRPr="00F566BF" w:rsidRDefault="00985172" w:rsidP="00061BF5">
            <w:pPr>
              <w:jc w:val="right"/>
              <w:rPr>
                <w:rFonts w:ascii="GHEA Grapalat" w:hAnsi="GHEA Grapalat" w:cs="Tahoma"/>
                <w:color w:val="000000"/>
                <w:sz w:val="20"/>
                <w:szCs w:val="20"/>
              </w:rPr>
            </w:pPr>
          </w:p>
          <w:p w14:paraId="42A08E46" w14:textId="77777777" w:rsidR="00985172" w:rsidRPr="00F566BF" w:rsidRDefault="00985172" w:rsidP="00061BF5">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47EEEFE" w14:textId="77777777" w:rsidR="00985172" w:rsidRPr="00F566BF" w:rsidRDefault="00985172" w:rsidP="00061BF5">
            <w:pPr>
              <w:jc w:val="right"/>
              <w:rPr>
                <w:rFonts w:ascii="GHEA Grapalat" w:hAnsi="GHEA Grapalat" w:cs="Sylfaen"/>
                <w:sz w:val="20"/>
                <w:szCs w:val="20"/>
              </w:rPr>
            </w:pPr>
          </w:p>
          <w:p w14:paraId="34A35EC4" w14:textId="77777777" w:rsidR="00985172" w:rsidRPr="00F566BF" w:rsidRDefault="00985172" w:rsidP="00061BF5">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774C88" w14:textId="77777777" w:rsidR="00985172" w:rsidRPr="00F566BF" w:rsidRDefault="00985172" w:rsidP="00061BF5">
            <w:pPr>
              <w:jc w:val="right"/>
              <w:rPr>
                <w:rFonts w:ascii="GHEA Grapalat" w:hAnsi="GHEA Grapalat" w:cs="Sylfaen"/>
                <w:sz w:val="20"/>
                <w:szCs w:val="20"/>
              </w:rPr>
            </w:pPr>
          </w:p>
        </w:tc>
      </w:tr>
      <w:tr w:rsidR="00985172" w:rsidRPr="00F566BF" w14:paraId="1C7914D7" w14:textId="77777777" w:rsidTr="00061BF5">
        <w:trPr>
          <w:trHeight w:val="2058"/>
        </w:trPr>
        <w:tc>
          <w:tcPr>
            <w:tcW w:w="5616" w:type="dxa"/>
            <w:tcBorders>
              <w:top w:val="single" w:sz="4" w:space="0" w:color="auto"/>
              <w:left w:val="single" w:sz="4" w:space="0" w:color="auto"/>
              <w:right w:val="single" w:sz="4" w:space="0" w:color="auto"/>
            </w:tcBorders>
            <w:noWrap/>
            <w:vAlign w:val="bottom"/>
          </w:tcPr>
          <w:p w14:paraId="58FE2097" w14:textId="77777777" w:rsidR="00985172" w:rsidRPr="00F566BF" w:rsidRDefault="00985172" w:rsidP="00061BF5">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28352C9B" w14:textId="77777777" w:rsidR="00985172" w:rsidRPr="00F566BF" w:rsidRDefault="00985172" w:rsidP="00061BF5">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1AFCF16E" w14:textId="77777777" w:rsidR="00985172" w:rsidRPr="00F566BF" w:rsidRDefault="00985172" w:rsidP="00061BF5">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74C6C87F"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  </w:t>
            </w:r>
          </w:p>
          <w:p w14:paraId="0906B18B"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60D5C948" w14:textId="77777777" w:rsidR="00985172" w:rsidRPr="00F566BF" w:rsidRDefault="00985172" w:rsidP="00061BF5">
            <w:pPr>
              <w:rPr>
                <w:rFonts w:ascii="GHEA Grapalat" w:hAnsi="GHEA Grapalat" w:cs="Tahoma"/>
                <w:color w:val="000000"/>
                <w:sz w:val="20"/>
                <w:szCs w:val="20"/>
              </w:rPr>
            </w:pPr>
          </w:p>
          <w:p w14:paraId="0497BA4F" w14:textId="77777777" w:rsidR="00985172" w:rsidRPr="00F566BF" w:rsidRDefault="00985172" w:rsidP="00061BF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BD3126F" w14:textId="77777777" w:rsidR="00985172" w:rsidRPr="00F566BF" w:rsidRDefault="00985172" w:rsidP="00061BF5">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7B770CD4" w14:textId="77777777" w:rsidR="00985172" w:rsidRPr="00F566BF" w:rsidRDefault="00985172" w:rsidP="00061BF5">
            <w:pPr>
              <w:jc w:val="right"/>
              <w:rPr>
                <w:rFonts w:ascii="GHEA Grapalat" w:hAnsi="GHEA Grapalat" w:cs="Tahoma"/>
                <w:color w:val="000000"/>
                <w:sz w:val="20"/>
                <w:szCs w:val="20"/>
              </w:rPr>
            </w:pPr>
          </w:p>
          <w:p w14:paraId="21341F6C" w14:textId="77777777" w:rsidR="00985172" w:rsidRPr="00F566BF" w:rsidRDefault="00985172" w:rsidP="00061BF5">
            <w:pPr>
              <w:jc w:val="right"/>
              <w:rPr>
                <w:rFonts w:ascii="GHEA Grapalat" w:hAnsi="GHEA Grapalat" w:cs="Tahoma"/>
                <w:color w:val="000000"/>
                <w:sz w:val="20"/>
                <w:szCs w:val="20"/>
              </w:rPr>
            </w:pPr>
          </w:p>
          <w:p w14:paraId="67A63631" w14:textId="77777777" w:rsidR="00985172" w:rsidRPr="00F566BF" w:rsidRDefault="00985172" w:rsidP="00061BF5">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E79EC56" w14:textId="77777777" w:rsidR="00985172" w:rsidRPr="00F566BF" w:rsidRDefault="00985172" w:rsidP="00061BF5">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566C86B8" w14:textId="77777777" w:rsidR="00985172" w:rsidRPr="00F566BF" w:rsidRDefault="00985172" w:rsidP="00061BF5">
            <w:pPr>
              <w:jc w:val="right"/>
              <w:rPr>
                <w:rFonts w:ascii="GHEA Grapalat" w:hAnsi="GHEA Grapalat" w:cs="Arial"/>
                <w:sz w:val="20"/>
                <w:szCs w:val="20"/>
                <w:lang w:val="hy-AM"/>
              </w:rPr>
            </w:pPr>
          </w:p>
        </w:tc>
      </w:tr>
      <w:tr w:rsidR="00985172" w:rsidRPr="00F566BF" w14:paraId="13D279A5" w14:textId="77777777" w:rsidTr="00061BF5">
        <w:trPr>
          <w:trHeight w:val="2194"/>
        </w:trPr>
        <w:tc>
          <w:tcPr>
            <w:tcW w:w="5616" w:type="dxa"/>
            <w:tcBorders>
              <w:top w:val="nil"/>
              <w:left w:val="single" w:sz="4" w:space="0" w:color="auto"/>
              <w:bottom w:val="single" w:sz="4" w:space="0" w:color="auto"/>
              <w:right w:val="single" w:sz="4" w:space="0" w:color="auto"/>
            </w:tcBorders>
            <w:noWrap/>
            <w:vAlign w:val="bottom"/>
          </w:tcPr>
          <w:p w14:paraId="6C214755"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lastRenderedPageBreak/>
              <w:t>24.բ.                                                       Կ.Տ.</w:t>
            </w:r>
          </w:p>
          <w:p w14:paraId="53BA6FCE" w14:textId="77777777" w:rsidR="00985172" w:rsidRPr="00F566BF" w:rsidRDefault="00985172" w:rsidP="00061BF5">
            <w:pPr>
              <w:rPr>
                <w:rFonts w:ascii="GHEA Grapalat" w:hAnsi="GHEA Grapalat" w:cs="Sylfaen"/>
                <w:sz w:val="20"/>
                <w:szCs w:val="20"/>
              </w:rPr>
            </w:pPr>
          </w:p>
          <w:p w14:paraId="32600947" w14:textId="77777777" w:rsidR="00985172" w:rsidRPr="00F566BF" w:rsidRDefault="00985172" w:rsidP="00061BF5">
            <w:pPr>
              <w:rPr>
                <w:rFonts w:ascii="GHEA Grapalat" w:hAnsi="GHEA Grapalat" w:cs="Sylfaen"/>
                <w:sz w:val="20"/>
                <w:szCs w:val="20"/>
              </w:rPr>
            </w:pPr>
          </w:p>
          <w:p w14:paraId="2950C1A9" w14:textId="77777777" w:rsidR="00985172" w:rsidRPr="00F566BF" w:rsidRDefault="00985172" w:rsidP="00061BF5">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1A223435" w14:textId="77777777" w:rsidR="00985172" w:rsidRPr="00F566BF" w:rsidRDefault="00985172" w:rsidP="00061BF5">
            <w:pPr>
              <w:rPr>
                <w:rFonts w:ascii="GHEA Grapalat" w:hAnsi="GHEA Grapalat" w:cs="Sylfaen"/>
                <w:sz w:val="20"/>
                <w:szCs w:val="20"/>
              </w:rPr>
            </w:pPr>
          </w:p>
          <w:p w14:paraId="2D39977E"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  </w:t>
            </w:r>
          </w:p>
          <w:p w14:paraId="15758622" w14:textId="77777777" w:rsidR="00985172" w:rsidRPr="00F566BF" w:rsidRDefault="00985172" w:rsidP="00061BF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8A77328"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23.բ.                                                                 Կ.Տ.    </w:t>
            </w:r>
          </w:p>
          <w:p w14:paraId="2AF9B733" w14:textId="77777777" w:rsidR="00985172" w:rsidRPr="00F566BF" w:rsidRDefault="00985172" w:rsidP="00061BF5">
            <w:pPr>
              <w:rPr>
                <w:rFonts w:ascii="GHEA Grapalat" w:hAnsi="GHEA Grapalat" w:cs="Sylfaen"/>
                <w:sz w:val="20"/>
                <w:szCs w:val="20"/>
              </w:rPr>
            </w:pPr>
          </w:p>
          <w:p w14:paraId="48F5E80F" w14:textId="77777777" w:rsidR="00985172" w:rsidRPr="00F566BF" w:rsidRDefault="00985172" w:rsidP="00061BF5">
            <w:pPr>
              <w:rPr>
                <w:rFonts w:ascii="GHEA Grapalat" w:hAnsi="GHEA Grapalat" w:cs="Sylfaen"/>
                <w:sz w:val="20"/>
                <w:szCs w:val="20"/>
              </w:rPr>
            </w:pPr>
            <w:r w:rsidRPr="00F566BF">
              <w:rPr>
                <w:rFonts w:ascii="GHEA Grapalat" w:hAnsi="GHEA Grapalat" w:cs="Sylfaen"/>
                <w:sz w:val="20"/>
                <w:szCs w:val="20"/>
              </w:rPr>
              <w:t xml:space="preserve">                     </w:t>
            </w:r>
          </w:p>
          <w:p w14:paraId="1CD45AB2" w14:textId="77777777" w:rsidR="00985172" w:rsidRPr="00F566BF" w:rsidRDefault="00985172" w:rsidP="00061BF5">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19A830F0" w14:textId="77777777" w:rsidR="00985172" w:rsidRPr="00F566BF" w:rsidRDefault="00985172" w:rsidP="00061BF5">
            <w:pPr>
              <w:rPr>
                <w:rFonts w:ascii="GHEA Grapalat" w:hAnsi="GHEA Grapalat" w:cs="Sylfaen"/>
                <w:color w:val="000000"/>
                <w:sz w:val="20"/>
                <w:szCs w:val="20"/>
              </w:rPr>
            </w:pPr>
          </w:p>
          <w:p w14:paraId="646A2B98" w14:textId="77777777" w:rsidR="00985172" w:rsidRPr="00F566BF" w:rsidRDefault="00985172" w:rsidP="00061BF5">
            <w:pPr>
              <w:rPr>
                <w:rFonts w:ascii="GHEA Grapalat" w:hAnsi="GHEA Grapalat" w:cs="Sylfaen"/>
                <w:sz w:val="20"/>
                <w:szCs w:val="20"/>
              </w:rPr>
            </w:pPr>
          </w:p>
          <w:p w14:paraId="58176033" w14:textId="77777777" w:rsidR="00985172" w:rsidRPr="00F566BF" w:rsidRDefault="00985172" w:rsidP="00061BF5">
            <w:pPr>
              <w:jc w:val="right"/>
              <w:rPr>
                <w:rFonts w:ascii="GHEA Grapalat" w:hAnsi="GHEA Grapalat" w:cs="Arial"/>
                <w:sz w:val="20"/>
                <w:szCs w:val="20"/>
              </w:rPr>
            </w:pPr>
          </w:p>
        </w:tc>
      </w:tr>
    </w:tbl>
    <w:p w14:paraId="0C915EC0"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EC9AE1"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2FE8D3E"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A7D65C2"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7B57C0D" w14:textId="77777777" w:rsidR="00985172" w:rsidRPr="00F566BF"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864B784" w14:textId="77777777" w:rsidR="00985172" w:rsidRPr="002D4DC4" w:rsidRDefault="00985172" w:rsidP="0098517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AE13704" w14:textId="77777777" w:rsidR="00985172" w:rsidRPr="00F566BF" w:rsidRDefault="00985172" w:rsidP="00985172">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D087C3B" w14:textId="77777777" w:rsidR="00985172" w:rsidRPr="00F566BF" w:rsidRDefault="00985172" w:rsidP="00985172">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85172" w:rsidRPr="00F566BF" w14:paraId="74804A8F" w14:textId="77777777" w:rsidTr="00061BF5">
        <w:tc>
          <w:tcPr>
            <w:tcW w:w="720" w:type="dxa"/>
            <w:tcBorders>
              <w:top w:val="single" w:sz="4" w:space="0" w:color="auto"/>
              <w:left w:val="single" w:sz="4" w:space="0" w:color="auto"/>
              <w:bottom w:val="single" w:sz="4" w:space="0" w:color="auto"/>
              <w:right w:val="single" w:sz="4" w:space="0" w:color="auto"/>
            </w:tcBorders>
          </w:tcPr>
          <w:p w14:paraId="0992ACDE" w14:textId="77777777" w:rsidR="00985172" w:rsidRPr="00F566BF" w:rsidRDefault="00985172" w:rsidP="00061BF5">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AFE746C"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6EC540C7" w14:textId="77777777" w:rsidR="00985172" w:rsidRPr="00F566BF" w:rsidRDefault="00985172" w:rsidP="00061BF5">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20530190" w14:textId="77777777" w:rsidR="00985172" w:rsidRPr="00F566BF" w:rsidRDefault="00985172" w:rsidP="00061BF5">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2B6FC11D" w14:textId="77777777" w:rsidR="00985172" w:rsidRPr="00F566BF" w:rsidRDefault="00985172" w:rsidP="00061BF5">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9503A2B"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D46C26" w14:textId="77777777" w:rsidR="00985172" w:rsidRPr="00F566BF" w:rsidRDefault="00985172" w:rsidP="00061BF5">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1145B045" w14:textId="77777777" w:rsidR="00985172" w:rsidRPr="00F566BF" w:rsidRDefault="00985172" w:rsidP="00061BF5">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3987FEF7" w14:textId="77777777" w:rsidR="00985172" w:rsidRPr="00F566BF" w:rsidRDefault="00985172" w:rsidP="00061BF5">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314D108A" w14:textId="77777777" w:rsidR="00985172" w:rsidRPr="00F566BF" w:rsidRDefault="00985172" w:rsidP="00061BF5">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985172" w:rsidRPr="00F566BF" w14:paraId="5CE42586" w14:textId="77777777" w:rsidTr="00061BF5">
        <w:tc>
          <w:tcPr>
            <w:tcW w:w="720" w:type="dxa"/>
            <w:tcBorders>
              <w:top w:val="single" w:sz="4" w:space="0" w:color="auto"/>
              <w:left w:val="single" w:sz="4" w:space="0" w:color="auto"/>
              <w:bottom w:val="single" w:sz="4" w:space="0" w:color="auto"/>
              <w:right w:val="single" w:sz="4" w:space="0" w:color="auto"/>
            </w:tcBorders>
          </w:tcPr>
          <w:p w14:paraId="78B93446"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4176A05"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14B471D"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FF402C4"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F1B143C" w14:textId="77777777" w:rsidR="00985172" w:rsidRPr="00F566BF" w:rsidRDefault="00985172" w:rsidP="00061BF5">
            <w:pPr>
              <w:jc w:val="center"/>
              <w:rPr>
                <w:rFonts w:ascii="GHEA Grapalat" w:hAnsi="GHEA Grapalat"/>
                <w:b/>
                <w:sz w:val="20"/>
                <w:szCs w:val="20"/>
              </w:rPr>
            </w:pPr>
            <w:r w:rsidRPr="00F566BF">
              <w:rPr>
                <w:rFonts w:ascii="GHEA Grapalat" w:hAnsi="GHEA Grapalat"/>
                <w:b/>
                <w:sz w:val="20"/>
                <w:szCs w:val="20"/>
              </w:rPr>
              <w:t>5</w:t>
            </w:r>
          </w:p>
        </w:tc>
      </w:tr>
      <w:tr w:rsidR="00985172" w:rsidRPr="00F566BF" w14:paraId="4AF31F6C" w14:textId="77777777" w:rsidTr="00061BF5">
        <w:tc>
          <w:tcPr>
            <w:tcW w:w="720" w:type="dxa"/>
            <w:tcBorders>
              <w:top w:val="single" w:sz="4" w:space="0" w:color="auto"/>
              <w:left w:val="single" w:sz="4" w:space="0" w:color="auto"/>
              <w:bottom w:val="single" w:sz="4" w:space="0" w:color="auto"/>
              <w:right w:val="single" w:sz="4" w:space="0" w:color="auto"/>
            </w:tcBorders>
          </w:tcPr>
          <w:p w14:paraId="37807CD1"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741306C"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AEB788C"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7C807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59BEA1"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985172" w:rsidRPr="00F566BF" w14:paraId="1019D08D" w14:textId="77777777" w:rsidTr="00061BF5">
        <w:tc>
          <w:tcPr>
            <w:tcW w:w="720" w:type="dxa"/>
            <w:tcBorders>
              <w:top w:val="single" w:sz="4" w:space="0" w:color="auto"/>
              <w:left w:val="single" w:sz="4" w:space="0" w:color="auto"/>
              <w:bottom w:val="single" w:sz="4" w:space="0" w:color="auto"/>
              <w:right w:val="single" w:sz="4" w:space="0" w:color="auto"/>
            </w:tcBorders>
          </w:tcPr>
          <w:p w14:paraId="6C095284" w14:textId="77777777" w:rsidR="00985172" w:rsidRPr="00F566BF" w:rsidRDefault="00985172" w:rsidP="00061BF5">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CAF7B74" w14:textId="77777777" w:rsidR="00985172" w:rsidRPr="00F566BF" w:rsidRDefault="00985172" w:rsidP="00061BF5">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31FE164"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16816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F6F68F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985172" w:rsidRPr="00F566BF" w14:paraId="79226C25" w14:textId="77777777" w:rsidTr="00061BF5">
        <w:tc>
          <w:tcPr>
            <w:tcW w:w="720" w:type="dxa"/>
            <w:tcBorders>
              <w:top w:val="single" w:sz="4" w:space="0" w:color="auto"/>
              <w:left w:val="single" w:sz="4" w:space="0" w:color="auto"/>
              <w:bottom w:val="single" w:sz="4" w:space="0" w:color="auto"/>
              <w:right w:val="single" w:sz="4" w:space="0" w:color="auto"/>
            </w:tcBorders>
          </w:tcPr>
          <w:p w14:paraId="49627362" w14:textId="77777777" w:rsidR="00985172" w:rsidRPr="00F566BF" w:rsidRDefault="00985172" w:rsidP="00061BF5">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F15F5A" w14:textId="77777777" w:rsidR="00985172" w:rsidRPr="00F566BF" w:rsidRDefault="00985172" w:rsidP="00061BF5">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6E3D6F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BB72D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B316E28" w14:textId="77777777" w:rsidR="00985172" w:rsidRPr="00F566BF" w:rsidRDefault="00985172" w:rsidP="00061BF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25BDC61" w14:textId="77777777" w:rsidR="00985172" w:rsidRPr="00F566BF" w:rsidRDefault="00985172" w:rsidP="00061BF5">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985172" w:rsidRPr="00F566BF" w14:paraId="72B67205" w14:textId="77777777" w:rsidTr="00061BF5">
        <w:tc>
          <w:tcPr>
            <w:tcW w:w="720" w:type="dxa"/>
            <w:tcBorders>
              <w:top w:val="single" w:sz="4" w:space="0" w:color="auto"/>
              <w:left w:val="single" w:sz="4" w:space="0" w:color="auto"/>
              <w:bottom w:val="single" w:sz="4" w:space="0" w:color="auto"/>
              <w:right w:val="single" w:sz="4" w:space="0" w:color="auto"/>
            </w:tcBorders>
          </w:tcPr>
          <w:p w14:paraId="389BD1C3" w14:textId="77777777" w:rsidR="00985172" w:rsidRPr="00F566BF" w:rsidRDefault="00985172" w:rsidP="00061BF5">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CCAE54E" w14:textId="77777777" w:rsidR="00985172" w:rsidRPr="00F566BF" w:rsidRDefault="00985172" w:rsidP="00061BF5">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ECBB56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FB28F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95FE2A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Նշվում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E85EBDD" w14:textId="77777777" w:rsidR="00985172" w:rsidRPr="00F566BF" w:rsidRDefault="00985172" w:rsidP="00061BF5">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F566BF" w14:paraId="7B925F00" w14:textId="77777777" w:rsidTr="00061BF5">
        <w:tc>
          <w:tcPr>
            <w:tcW w:w="720" w:type="dxa"/>
            <w:tcBorders>
              <w:top w:val="single" w:sz="4" w:space="0" w:color="auto"/>
              <w:left w:val="single" w:sz="4" w:space="0" w:color="auto"/>
              <w:bottom w:val="single" w:sz="4" w:space="0" w:color="auto"/>
              <w:right w:val="single" w:sz="4" w:space="0" w:color="auto"/>
            </w:tcBorders>
          </w:tcPr>
          <w:p w14:paraId="5C412A04"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AF5D39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3C21BA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AC5F96"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7DBEFF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F566BF" w14:paraId="33002C12" w14:textId="77777777" w:rsidTr="00061BF5">
        <w:tc>
          <w:tcPr>
            <w:tcW w:w="720" w:type="dxa"/>
            <w:tcBorders>
              <w:top w:val="single" w:sz="4" w:space="0" w:color="auto"/>
              <w:left w:val="single" w:sz="4" w:space="0" w:color="auto"/>
              <w:bottom w:val="single" w:sz="4" w:space="0" w:color="auto"/>
              <w:right w:val="single" w:sz="4" w:space="0" w:color="auto"/>
            </w:tcBorders>
          </w:tcPr>
          <w:p w14:paraId="395375A4"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1D4EB1F"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04CD63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C38AB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EACB2D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255DCB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F566BF" w14:paraId="4E54F3DB" w14:textId="77777777" w:rsidTr="00061BF5">
        <w:tc>
          <w:tcPr>
            <w:tcW w:w="720" w:type="dxa"/>
            <w:tcBorders>
              <w:top w:val="single" w:sz="4" w:space="0" w:color="auto"/>
              <w:left w:val="single" w:sz="4" w:space="0" w:color="auto"/>
              <w:bottom w:val="single" w:sz="4" w:space="0" w:color="auto"/>
              <w:right w:val="single" w:sz="4" w:space="0" w:color="auto"/>
            </w:tcBorders>
          </w:tcPr>
          <w:p w14:paraId="28A78A1B"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E69F6F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23339D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3DDE99"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A9134A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F9CD2EF"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F566BF" w14:paraId="27C0C222" w14:textId="77777777" w:rsidTr="00061BF5">
        <w:tc>
          <w:tcPr>
            <w:tcW w:w="720" w:type="dxa"/>
            <w:tcBorders>
              <w:top w:val="single" w:sz="4" w:space="0" w:color="auto"/>
              <w:left w:val="single" w:sz="4" w:space="0" w:color="auto"/>
              <w:bottom w:val="single" w:sz="4" w:space="0" w:color="auto"/>
              <w:right w:val="single" w:sz="4" w:space="0" w:color="auto"/>
            </w:tcBorders>
          </w:tcPr>
          <w:p w14:paraId="2C1C08CD"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A8A7E0F"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E12DA4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4C5437"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F47C94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0026A9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F566BF" w14:paraId="472D3AB2" w14:textId="77777777" w:rsidTr="00061BF5">
        <w:tc>
          <w:tcPr>
            <w:tcW w:w="720" w:type="dxa"/>
            <w:tcBorders>
              <w:top w:val="single" w:sz="4" w:space="0" w:color="auto"/>
              <w:left w:val="single" w:sz="4" w:space="0" w:color="auto"/>
              <w:bottom w:val="single" w:sz="4" w:space="0" w:color="auto"/>
              <w:right w:val="single" w:sz="4" w:space="0" w:color="auto"/>
            </w:tcBorders>
          </w:tcPr>
          <w:p w14:paraId="28E455B7"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AB90C4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8189527"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1EA3B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C7BF70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Նշվում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ABFB27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985172" w:rsidRPr="00F566BF" w14:paraId="3378C3AD" w14:textId="77777777" w:rsidTr="00061BF5">
        <w:tc>
          <w:tcPr>
            <w:tcW w:w="720" w:type="dxa"/>
            <w:tcBorders>
              <w:top w:val="single" w:sz="4" w:space="0" w:color="auto"/>
              <w:left w:val="single" w:sz="4" w:space="0" w:color="auto"/>
              <w:bottom w:val="single" w:sz="4" w:space="0" w:color="auto"/>
              <w:right w:val="single" w:sz="4" w:space="0" w:color="auto"/>
            </w:tcBorders>
          </w:tcPr>
          <w:p w14:paraId="2D31877F"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027DBE4"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42BA1F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F1E017"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22EBE55" w14:textId="77777777" w:rsidR="00985172" w:rsidRPr="00F566BF" w:rsidRDefault="00985172" w:rsidP="00061BF5">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486C8A" w14:textId="77777777" w:rsidR="00985172" w:rsidRPr="00F566BF" w:rsidRDefault="00985172" w:rsidP="00061BF5">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985172" w:rsidRPr="00F566BF" w14:paraId="2275D38F" w14:textId="77777777" w:rsidTr="00061BF5">
        <w:tc>
          <w:tcPr>
            <w:tcW w:w="720" w:type="dxa"/>
            <w:tcBorders>
              <w:top w:val="single" w:sz="4" w:space="0" w:color="auto"/>
              <w:left w:val="single" w:sz="4" w:space="0" w:color="auto"/>
              <w:bottom w:val="single" w:sz="4" w:space="0" w:color="auto"/>
              <w:right w:val="single" w:sz="4" w:space="0" w:color="auto"/>
            </w:tcBorders>
          </w:tcPr>
          <w:p w14:paraId="3AF790A6"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675111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41E5317"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664CC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19B792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484B73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985172" w:rsidRPr="00F566BF" w14:paraId="5E21C71C" w14:textId="77777777" w:rsidTr="00061BF5">
        <w:tc>
          <w:tcPr>
            <w:tcW w:w="720" w:type="dxa"/>
            <w:tcBorders>
              <w:top w:val="single" w:sz="4" w:space="0" w:color="auto"/>
              <w:left w:val="single" w:sz="4" w:space="0" w:color="auto"/>
              <w:bottom w:val="single" w:sz="4" w:space="0" w:color="auto"/>
              <w:right w:val="single" w:sz="4" w:space="0" w:color="auto"/>
            </w:tcBorders>
          </w:tcPr>
          <w:p w14:paraId="1D41E44D"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3E01F2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81842C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C6D92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85BFF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985172" w:rsidRPr="00F566BF" w14:paraId="056A9309" w14:textId="77777777" w:rsidTr="00061BF5">
        <w:tc>
          <w:tcPr>
            <w:tcW w:w="720" w:type="dxa"/>
            <w:tcBorders>
              <w:top w:val="single" w:sz="4" w:space="0" w:color="auto"/>
              <w:left w:val="single" w:sz="4" w:space="0" w:color="auto"/>
              <w:bottom w:val="single" w:sz="4" w:space="0" w:color="auto"/>
              <w:right w:val="single" w:sz="4" w:space="0" w:color="auto"/>
            </w:tcBorders>
          </w:tcPr>
          <w:p w14:paraId="50E06459"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B7688BE"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D68B5C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120AC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334CD4"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B173C2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985172" w:rsidRPr="00F566BF" w14:paraId="38E43C9C" w14:textId="77777777" w:rsidTr="00061BF5">
        <w:tc>
          <w:tcPr>
            <w:tcW w:w="720" w:type="dxa"/>
            <w:tcBorders>
              <w:top w:val="single" w:sz="4" w:space="0" w:color="auto"/>
              <w:left w:val="single" w:sz="4" w:space="0" w:color="auto"/>
              <w:bottom w:val="single" w:sz="4" w:space="0" w:color="auto"/>
              <w:right w:val="single" w:sz="4" w:space="0" w:color="auto"/>
            </w:tcBorders>
          </w:tcPr>
          <w:p w14:paraId="649779F6"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22ECD54"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887C5C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AB72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5117A56"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5A8EF1EF"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985172" w:rsidRPr="000D1D66" w14:paraId="4927332B" w14:textId="77777777" w:rsidTr="00061BF5">
        <w:tc>
          <w:tcPr>
            <w:tcW w:w="720" w:type="dxa"/>
            <w:tcBorders>
              <w:top w:val="single" w:sz="4" w:space="0" w:color="auto"/>
              <w:left w:val="single" w:sz="4" w:space="0" w:color="auto"/>
              <w:bottom w:val="single" w:sz="4" w:space="0" w:color="auto"/>
              <w:right w:val="single" w:sz="4" w:space="0" w:color="auto"/>
            </w:tcBorders>
          </w:tcPr>
          <w:p w14:paraId="26F5FDE5"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61A1022"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0E9CF4D"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C2ACD7"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4B6D9549"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60501E9"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985172" w:rsidRPr="00F566BF" w14:paraId="4BB38202" w14:textId="77777777" w:rsidTr="00061BF5">
        <w:tc>
          <w:tcPr>
            <w:tcW w:w="720" w:type="dxa"/>
            <w:tcBorders>
              <w:top w:val="single" w:sz="4" w:space="0" w:color="auto"/>
              <w:left w:val="single" w:sz="4" w:space="0" w:color="auto"/>
              <w:bottom w:val="single" w:sz="4" w:space="0" w:color="auto"/>
              <w:right w:val="single" w:sz="4" w:space="0" w:color="auto"/>
            </w:tcBorders>
          </w:tcPr>
          <w:p w14:paraId="7FE2C532"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9B4016E"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9A7B2F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88F3E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E011C9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0D1D66" w14:paraId="6C70F3CC" w14:textId="77777777" w:rsidTr="00061BF5">
        <w:tc>
          <w:tcPr>
            <w:tcW w:w="720" w:type="dxa"/>
            <w:tcBorders>
              <w:top w:val="single" w:sz="4" w:space="0" w:color="auto"/>
              <w:left w:val="single" w:sz="4" w:space="0" w:color="auto"/>
              <w:bottom w:val="single" w:sz="4" w:space="0" w:color="auto"/>
              <w:right w:val="single" w:sz="4" w:space="0" w:color="auto"/>
            </w:tcBorders>
          </w:tcPr>
          <w:p w14:paraId="408F71CD"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A0D8E9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5248E9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E7511"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Pr>
                <w:rFonts w:ascii="GHEA Grapalat" w:hAnsi="GHEA Grapalat"/>
                <w:sz w:val="20"/>
                <w:szCs w:val="20"/>
                <w:lang w:val="hy-AM"/>
              </w:rPr>
              <w:t>որակավորման</w:t>
            </w:r>
            <w:r>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C5DFAF1"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985172" w:rsidRPr="00F566BF" w14:paraId="69C04E2F" w14:textId="77777777" w:rsidTr="00061BF5">
        <w:tc>
          <w:tcPr>
            <w:tcW w:w="720" w:type="dxa"/>
            <w:tcBorders>
              <w:top w:val="single" w:sz="4" w:space="0" w:color="auto"/>
              <w:left w:val="single" w:sz="4" w:space="0" w:color="auto"/>
              <w:bottom w:val="single" w:sz="4" w:space="0" w:color="auto"/>
              <w:right w:val="single" w:sz="4" w:space="0" w:color="auto"/>
            </w:tcBorders>
          </w:tcPr>
          <w:p w14:paraId="4445C9E0"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45E7E73" w14:textId="77777777" w:rsidR="00985172" w:rsidRPr="00F566BF" w:rsidRDefault="00985172" w:rsidP="00061BF5">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825E714"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1EDA4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7A8EB46"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656C495"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985172" w:rsidRPr="000D1D66" w14:paraId="3D8F1F10" w14:textId="77777777" w:rsidTr="00061BF5">
        <w:tc>
          <w:tcPr>
            <w:tcW w:w="720" w:type="dxa"/>
            <w:tcBorders>
              <w:top w:val="single" w:sz="4" w:space="0" w:color="auto"/>
              <w:left w:val="single" w:sz="4" w:space="0" w:color="auto"/>
              <w:bottom w:val="single" w:sz="4" w:space="0" w:color="auto"/>
              <w:right w:val="single" w:sz="4" w:space="0" w:color="auto"/>
            </w:tcBorders>
          </w:tcPr>
          <w:p w14:paraId="11845AE9" w14:textId="77777777" w:rsidR="00985172" w:rsidRPr="00F566BF" w:rsidDel="0010680B" w:rsidRDefault="00985172" w:rsidP="00061BF5">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DA05D76" w14:textId="77777777" w:rsidR="00985172" w:rsidRPr="00F566BF" w:rsidRDefault="00985172" w:rsidP="00061BF5">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C2E2FE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F0F8C1" w14:textId="77777777" w:rsidR="00985172" w:rsidRPr="00F566BF" w:rsidRDefault="00985172" w:rsidP="00061BF5">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7183C84C" w14:textId="77777777" w:rsidR="00985172" w:rsidRPr="00F566BF" w:rsidRDefault="00985172" w:rsidP="00061BF5">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67A7F0B0"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0C9820E"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985172" w:rsidRPr="00F566BF" w14:paraId="178756C5" w14:textId="77777777" w:rsidTr="00061BF5">
        <w:tc>
          <w:tcPr>
            <w:tcW w:w="720" w:type="dxa"/>
            <w:tcBorders>
              <w:top w:val="single" w:sz="4" w:space="0" w:color="auto"/>
              <w:left w:val="single" w:sz="4" w:space="0" w:color="auto"/>
              <w:bottom w:val="single" w:sz="4" w:space="0" w:color="auto"/>
              <w:right w:val="single" w:sz="4" w:space="0" w:color="auto"/>
            </w:tcBorders>
          </w:tcPr>
          <w:p w14:paraId="36A789B2"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A462F"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6434EB8"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2FB3E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4163EB9"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44711EE4"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2BAE8F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985172" w:rsidRPr="000D1D66" w14:paraId="4A3CB0C5" w14:textId="77777777" w:rsidTr="00061BF5">
        <w:tc>
          <w:tcPr>
            <w:tcW w:w="720" w:type="dxa"/>
            <w:tcBorders>
              <w:top w:val="single" w:sz="4" w:space="0" w:color="auto"/>
              <w:left w:val="single" w:sz="4" w:space="0" w:color="auto"/>
              <w:bottom w:val="single" w:sz="4" w:space="0" w:color="auto"/>
              <w:right w:val="single" w:sz="4" w:space="0" w:color="auto"/>
            </w:tcBorders>
          </w:tcPr>
          <w:p w14:paraId="3E1888A7"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E3F3447"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9C557D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C6C677"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B89F65"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BC7A933" w14:textId="77777777" w:rsidR="00985172" w:rsidRPr="00F566BF" w:rsidRDefault="00985172" w:rsidP="00061BF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5B2FC9E"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2E92133D"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34F8DCD5" w14:textId="77777777" w:rsidR="00985172" w:rsidRPr="00F566BF" w:rsidRDefault="00985172" w:rsidP="00061BF5">
            <w:pPr>
              <w:jc w:val="center"/>
              <w:rPr>
                <w:rFonts w:ascii="GHEA Grapalat" w:hAnsi="GHEA Grapalat"/>
                <w:sz w:val="20"/>
                <w:szCs w:val="20"/>
                <w:lang w:val="hy-AM"/>
              </w:rPr>
            </w:pPr>
          </w:p>
        </w:tc>
      </w:tr>
      <w:tr w:rsidR="00985172" w:rsidRPr="000D1D66" w14:paraId="297A8E28" w14:textId="77777777" w:rsidTr="00061BF5">
        <w:tc>
          <w:tcPr>
            <w:tcW w:w="720" w:type="dxa"/>
            <w:tcBorders>
              <w:top w:val="single" w:sz="4" w:space="0" w:color="auto"/>
              <w:left w:val="single" w:sz="4" w:space="0" w:color="auto"/>
              <w:bottom w:val="single" w:sz="4" w:space="0" w:color="auto"/>
              <w:right w:val="single" w:sz="4" w:space="0" w:color="auto"/>
            </w:tcBorders>
            <w:vAlign w:val="center"/>
          </w:tcPr>
          <w:p w14:paraId="155643CB" w14:textId="77777777" w:rsidR="00985172" w:rsidRPr="00F566BF" w:rsidRDefault="00985172" w:rsidP="00061BF5">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9738E8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12E907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69793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235B9469"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B5955CB"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D3D0876"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985172" w:rsidRPr="00F566BF" w14:paraId="1C53BE09" w14:textId="77777777" w:rsidTr="00061BF5">
        <w:tc>
          <w:tcPr>
            <w:tcW w:w="720" w:type="dxa"/>
            <w:tcBorders>
              <w:top w:val="single" w:sz="4" w:space="0" w:color="auto"/>
              <w:left w:val="single" w:sz="4" w:space="0" w:color="auto"/>
              <w:bottom w:val="single" w:sz="4" w:space="0" w:color="auto"/>
              <w:right w:val="single" w:sz="4" w:space="0" w:color="auto"/>
            </w:tcBorders>
          </w:tcPr>
          <w:p w14:paraId="5DAC4E99"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6503B0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EF4F6D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ADC57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637DEEC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13F169F"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985172" w:rsidRPr="00F566BF" w14:paraId="4898895B" w14:textId="77777777" w:rsidTr="00061BF5">
        <w:tc>
          <w:tcPr>
            <w:tcW w:w="720" w:type="dxa"/>
            <w:tcBorders>
              <w:top w:val="single" w:sz="4" w:space="0" w:color="auto"/>
              <w:left w:val="single" w:sz="4" w:space="0" w:color="auto"/>
              <w:bottom w:val="single" w:sz="4" w:space="0" w:color="auto"/>
              <w:right w:val="single" w:sz="4" w:space="0" w:color="auto"/>
            </w:tcBorders>
            <w:vAlign w:val="center"/>
          </w:tcPr>
          <w:p w14:paraId="53AE24E1" w14:textId="77777777" w:rsidR="00985172" w:rsidRPr="00F566BF" w:rsidRDefault="00985172" w:rsidP="00061BF5">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AC99BC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369616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C9A266"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5E680CE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8C4D343" w14:textId="77777777" w:rsidR="00985172" w:rsidRPr="00F566BF" w:rsidRDefault="00985172" w:rsidP="00061BF5">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11E99226"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985172" w:rsidRPr="00F566BF" w14:paraId="7C5E0170" w14:textId="77777777" w:rsidTr="00061BF5">
        <w:tc>
          <w:tcPr>
            <w:tcW w:w="720" w:type="dxa"/>
            <w:tcBorders>
              <w:top w:val="single" w:sz="4" w:space="0" w:color="auto"/>
              <w:left w:val="single" w:sz="4" w:space="0" w:color="auto"/>
              <w:bottom w:val="single" w:sz="4" w:space="0" w:color="auto"/>
              <w:right w:val="single" w:sz="4" w:space="0" w:color="auto"/>
            </w:tcBorders>
          </w:tcPr>
          <w:p w14:paraId="1EDA41D3"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61C065B"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C2CAE9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31E4E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A26CE2D"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DC07BE7" w14:textId="77777777" w:rsidR="00985172" w:rsidRPr="00F566BF" w:rsidRDefault="00985172" w:rsidP="00061BF5">
            <w:pPr>
              <w:jc w:val="center"/>
              <w:rPr>
                <w:rFonts w:ascii="GHEA Grapalat" w:hAnsi="GHEA Grapalat"/>
                <w:sz w:val="20"/>
                <w:szCs w:val="20"/>
              </w:rPr>
            </w:pPr>
          </w:p>
        </w:tc>
      </w:tr>
      <w:tr w:rsidR="00985172" w:rsidRPr="00F566BF" w14:paraId="78673F81" w14:textId="77777777" w:rsidTr="00061BF5">
        <w:tc>
          <w:tcPr>
            <w:tcW w:w="720" w:type="dxa"/>
            <w:tcBorders>
              <w:top w:val="single" w:sz="4" w:space="0" w:color="auto"/>
              <w:left w:val="single" w:sz="4" w:space="0" w:color="auto"/>
              <w:bottom w:val="single" w:sz="4" w:space="0" w:color="auto"/>
              <w:right w:val="single" w:sz="4" w:space="0" w:color="auto"/>
            </w:tcBorders>
            <w:vAlign w:val="center"/>
          </w:tcPr>
          <w:p w14:paraId="3D6A328E" w14:textId="77777777" w:rsidR="00985172" w:rsidRPr="00F566BF" w:rsidRDefault="00985172" w:rsidP="00061BF5">
            <w:pP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2237A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1BD8869"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70B53"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7EA2746"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F18425" w14:textId="77777777" w:rsidR="00985172" w:rsidRPr="00F566BF" w:rsidRDefault="00985172" w:rsidP="00061BF5">
            <w:pPr>
              <w:jc w:val="center"/>
              <w:rPr>
                <w:rFonts w:ascii="GHEA Grapalat" w:hAnsi="GHEA Grapalat"/>
                <w:sz w:val="20"/>
                <w:szCs w:val="20"/>
              </w:rPr>
            </w:pPr>
          </w:p>
        </w:tc>
      </w:tr>
      <w:tr w:rsidR="00985172" w:rsidRPr="00F566BF" w14:paraId="3D24F417" w14:textId="77777777" w:rsidTr="00061BF5">
        <w:tc>
          <w:tcPr>
            <w:tcW w:w="720" w:type="dxa"/>
            <w:tcBorders>
              <w:top w:val="single" w:sz="4" w:space="0" w:color="auto"/>
              <w:left w:val="single" w:sz="4" w:space="0" w:color="auto"/>
              <w:bottom w:val="single" w:sz="4" w:space="0" w:color="auto"/>
              <w:right w:val="single" w:sz="4" w:space="0" w:color="auto"/>
            </w:tcBorders>
          </w:tcPr>
          <w:p w14:paraId="2BFC1D51"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1FD842C" w14:textId="77777777" w:rsidR="00985172" w:rsidRPr="00F566BF" w:rsidRDefault="00985172" w:rsidP="00061BF5">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5C433FE"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0B975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EB94C40"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AF322E" w14:textId="77777777" w:rsidR="00985172" w:rsidRPr="00F566BF" w:rsidRDefault="00985172" w:rsidP="00061BF5">
            <w:pPr>
              <w:jc w:val="center"/>
              <w:rPr>
                <w:rFonts w:ascii="GHEA Grapalat" w:hAnsi="GHEA Grapalat"/>
                <w:sz w:val="20"/>
                <w:szCs w:val="20"/>
              </w:rPr>
            </w:pPr>
          </w:p>
        </w:tc>
      </w:tr>
      <w:tr w:rsidR="00985172" w:rsidRPr="00F566BF" w14:paraId="44A8CA35" w14:textId="77777777" w:rsidTr="00061BF5">
        <w:tc>
          <w:tcPr>
            <w:tcW w:w="720" w:type="dxa"/>
            <w:tcBorders>
              <w:top w:val="single" w:sz="4" w:space="0" w:color="auto"/>
              <w:left w:val="single" w:sz="4" w:space="0" w:color="auto"/>
              <w:bottom w:val="single" w:sz="4" w:space="0" w:color="auto"/>
              <w:right w:val="single" w:sz="4" w:space="0" w:color="auto"/>
            </w:tcBorders>
          </w:tcPr>
          <w:p w14:paraId="4DB4E6FA"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0DEFBF"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1B32D95"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E873A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DA90B21"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91CE5CD" w14:textId="77777777" w:rsidR="00985172" w:rsidRPr="00F566BF" w:rsidRDefault="00985172" w:rsidP="00061BF5">
            <w:pPr>
              <w:jc w:val="center"/>
              <w:rPr>
                <w:rFonts w:ascii="GHEA Grapalat" w:hAnsi="GHEA Grapalat"/>
                <w:sz w:val="20"/>
                <w:szCs w:val="20"/>
              </w:rPr>
            </w:pPr>
          </w:p>
        </w:tc>
      </w:tr>
      <w:tr w:rsidR="00985172" w:rsidRPr="00F566BF" w14:paraId="6FF671EF" w14:textId="77777777" w:rsidTr="00061BF5">
        <w:tc>
          <w:tcPr>
            <w:tcW w:w="720" w:type="dxa"/>
            <w:tcBorders>
              <w:top w:val="single" w:sz="4" w:space="0" w:color="auto"/>
              <w:left w:val="single" w:sz="4" w:space="0" w:color="auto"/>
              <w:bottom w:val="single" w:sz="4" w:space="0" w:color="auto"/>
              <w:right w:val="single" w:sz="4" w:space="0" w:color="auto"/>
            </w:tcBorders>
          </w:tcPr>
          <w:p w14:paraId="1A6219D7"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08604A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06C5ED1"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7E58F6"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72279188"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3070923" w14:textId="77777777" w:rsidR="00985172" w:rsidRPr="00F566BF" w:rsidRDefault="00985172" w:rsidP="00061BF5">
            <w:pPr>
              <w:jc w:val="center"/>
              <w:rPr>
                <w:rFonts w:ascii="GHEA Grapalat" w:hAnsi="GHEA Grapalat"/>
                <w:sz w:val="20"/>
                <w:szCs w:val="20"/>
              </w:rPr>
            </w:pPr>
          </w:p>
        </w:tc>
      </w:tr>
      <w:tr w:rsidR="00985172" w:rsidRPr="00F566BF" w14:paraId="19276A34" w14:textId="77777777" w:rsidTr="00061BF5">
        <w:tc>
          <w:tcPr>
            <w:tcW w:w="720" w:type="dxa"/>
            <w:tcBorders>
              <w:top w:val="single" w:sz="4" w:space="0" w:color="auto"/>
              <w:left w:val="single" w:sz="4" w:space="0" w:color="auto"/>
              <w:bottom w:val="single" w:sz="4" w:space="0" w:color="auto"/>
              <w:right w:val="single" w:sz="4" w:space="0" w:color="auto"/>
            </w:tcBorders>
          </w:tcPr>
          <w:p w14:paraId="5C7DBF28"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F1B3992"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27C804A" w14:textId="77777777" w:rsidR="00985172" w:rsidRPr="00F566BF" w:rsidRDefault="00985172"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526016"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C3D1798" w14:textId="77777777" w:rsidR="00985172" w:rsidRPr="00F566BF" w:rsidRDefault="00985172" w:rsidP="00061BF5">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EBECF67" w14:textId="77777777" w:rsidR="00985172" w:rsidRPr="00F566BF" w:rsidRDefault="00985172" w:rsidP="00061BF5">
            <w:pPr>
              <w:jc w:val="center"/>
              <w:rPr>
                <w:rFonts w:ascii="GHEA Grapalat" w:hAnsi="GHEA Grapalat"/>
                <w:sz w:val="20"/>
                <w:szCs w:val="20"/>
              </w:rPr>
            </w:pPr>
          </w:p>
        </w:tc>
      </w:tr>
    </w:tbl>
    <w:p w14:paraId="182200D2" w14:textId="77777777" w:rsidR="00985172" w:rsidRPr="00F566BF" w:rsidRDefault="00985172" w:rsidP="00985172">
      <w:pPr>
        <w:pStyle w:val="BodyTextIndent"/>
        <w:jc w:val="right"/>
        <w:rPr>
          <w:rFonts w:ascii="GHEA Grapalat" w:hAnsi="GHEA Grapalat" w:cs="Sylfaen"/>
          <w:i w:val="0"/>
          <w:lang w:val="en-US"/>
        </w:rPr>
      </w:pPr>
    </w:p>
    <w:p w14:paraId="6B86270B" w14:textId="77777777" w:rsidR="00985172" w:rsidRPr="00F566BF" w:rsidRDefault="00985172" w:rsidP="00985172">
      <w:pPr>
        <w:pStyle w:val="BodyTextIndent"/>
        <w:jc w:val="right"/>
        <w:rPr>
          <w:rFonts w:ascii="GHEA Grapalat" w:hAnsi="GHEA Grapalat" w:cs="Sylfaen"/>
          <w:i w:val="0"/>
          <w:lang w:val="en-US"/>
        </w:rPr>
      </w:pPr>
    </w:p>
    <w:p w14:paraId="1494B807" w14:textId="77777777" w:rsidR="00985172" w:rsidRPr="00F566BF" w:rsidRDefault="00985172" w:rsidP="00985172">
      <w:pPr>
        <w:pStyle w:val="BodyTextIndent"/>
        <w:jc w:val="right"/>
        <w:rPr>
          <w:rFonts w:ascii="GHEA Grapalat" w:hAnsi="GHEA Grapalat" w:cs="Sylfaen"/>
          <w:i w:val="0"/>
          <w:lang w:val="en-US"/>
        </w:rPr>
      </w:pPr>
    </w:p>
    <w:p w14:paraId="28648EBB" w14:textId="77777777" w:rsidR="00985172" w:rsidRPr="00F566BF" w:rsidRDefault="00985172" w:rsidP="00985172">
      <w:pPr>
        <w:pStyle w:val="BodyTextIndent"/>
        <w:jc w:val="right"/>
        <w:rPr>
          <w:rFonts w:ascii="GHEA Grapalat" w:hAnsi="GHEA Grapalat" w:cs="Sylfaen"/>
          <w:i w:val="0"/>
          <w:lang w:val="en-US"/>
        </w:rPr>
      </w:pPr>
    </w:p>
    <w:p w14:paraId="34C45987" w14:textId="77777777" w:rsidR="00985172" w:rsidRPr="00F566BF" w:rsidRDefault="00985172" w:rsidP="00985172">
      <w:pPr>
        <w:pStyle w:val="BodyTextIndent"/>
        <w:jc w:val="right"/>
        <w:rPr>
          <w:rFonts w:ascii="GHEA Grapalat" w:hAnsi="GHEA Grapalat" w:cs="Sylfaen"/>
          <w:i w:val="0"/>
          <w:lang w:val="en-US"/>
        </w:rPr>
      </w:pPr>
    </w:p>
    <w:p w14:paraId="7F265437" w14:textId="6BAB4F5B" w:rsidR="00985172" w:rsidRDefault="00985172" w:rsidP="00985172">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24258978" w14:textId="7059F721"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cs="Sylfaen"/>
          <w:b/>
          <w:lang w:val="hy-AM"/>
        </w:rPr>
        <w:lastRenderedPageBreak/>
        <w:t>Հավելված</w:t>
      </w:r>
      <w:r w:rsidRPr="00734A5D">
        <w:rPr>
          <w:rFonts w:ascii="GHEA Grapalat" w:hAnsi="GHEA Grapalat" w:cs="Arial"/>
          <w:b/>
          <w:lang w:val="hy-AM"/>
        </w:rPr>
        <w:t xml:space="preserve"> </w:t>
      </w:r>
      <w:r w:rsidR="00BF7D70" w:rsidRPr="00734A5D">
        <w:rPr>
          <w:rFonts w:ascii="GHEA Grapalat" w:hAnsi="GHEA Grapalat" w:cs="Arial"/>
          <w:b/>
          <w:lang w:val="hy-AM"/>
        </w:rPr>
        <w:t>5</w:t>
      </w:r>
    </w:p>
    <w:p w14:paraId="4F177E2F" w14:textId="342B03A4"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2258D">
        <w:rPr>
          <w:rFonts w:ascii="GHEA Grapalat" w:hAnsi="GHEA Grapalat"/>
          <w:b/>
          <w:lang w:val="hy-AM"/>
        </w:rPr>
        <w:t>ԳՀԱՇՁԲ-</w:t>
      </w:r>
      <w:r w:rsidR="00BB661E">
        <w:rPr>
          <w:rFonts w:ascii="GHEA Grapalat" w:hAnsi="GHEA Grapalat"/>
          <w:b/>
          <w:lang w:val="hy-AM"/>
        </w:rPr>
        <w:t>26/8</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5350B6C0" w14:textId="0B85D157" w:rsidR="00091EBC" w:rsidRPr="00734A5D" w:rsidRDefault="0002258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091EBC" w:rsidRPr="00734A5D">
        <w:rPr>
          <w:rFonts w:ascii="GHEA Grapalat" w:hAnsi="GHEA Grapalat" w:cs="Arial"/>
          <w:b/>
          <w:lang w:val="hy-AM"/>
        </w:rPr>
        <w:t xml:space="preserve"> </w:t>
      </w:r>
      <w:r w:rsidR="00091EBC" w:rsidRPr="00734A5D">
        <w:rPr>
          <w:rFonts w:ascii="GHEA Grapalat" w:hAnsi="GHEA Grapalat" w:cs="Sylfaen"/>
          <w:b/>
          <w:lang w:val="hy-AM"/>
        </w:rPr>
        <w:t>հրավերի</w:t>
      </w:r>
    </w:p>
    <w:p w14:paraId="7464DB53" w14:textId="77777777" w:rsidR="00091EBC" w:rsidRPr="00734A5D"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ԵՐԱՇԽԻՔ N __________</w:t>
      </w:r>
    </w:p>
    <w:p w14:paraId="5C3EE235" w14:textId="77777777" w:rsidR="001C7C1A" w:rsidRPr="00734A5D" w:rsidRDefault="001C7C1A" w:rsidP="001C7C1A">
      <w:pPr>
        <w:jc w:val="center"/>
        <w:rPr>
          <w:rFonts w:ascii="GHEA Grapalat" w:hAnsi="GHEA Grapalat" w:cs="GHEA Grapalat"/>
          <w:b/>
          <w:sz w:val="20"/>
          <w:szCs w:val="20"/>
          <w:lang w:val="hy-AM"/>
        </w:rPr>
      </w:pPr>
      <w:r w:rsidRPr="00734A5D">
        <w:rPr>
          <w:rFonts w:ascii="GHEA Grapalat" w:hAnsi="GHEA Grapalat" w:cs="GHEA Grapalat"/>
          <w:b/>
          <w:sz w:val="18"/>
          <w:szCs w:val="18"/>
          <w:lang w:val="hy-AM"/>
        </w:rPr>
        <w:t xml:space="preserve">         (պայմանագրի ապահովում)</w:t>
      </w:r>
    </w:p>
    <w:p w14:paraId="00BD129A"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ab/>
        <w:t xml:space="preserve">1.Սույն երաշխիքը (այսուհետ՝ երաշխիք) հանդիսանում է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707F456E" w14:textId="77777777" w:rsidR="00091EBC" w:rsidRPr="00734A5D" w:rsidRDefault="00091EBC" w:rsidP="00091EBC">
      <w:pPr>
        <w:pStyle w:val="NormalWeb"/>
        <w:shd w:val="clear" w:color="auto" w:fill="FFFFFF"/>
        <w:spacing w:before="0" w:beforeAutospacing="0" w:after="0" w:afterAutospacing="0"/>
        <w:ind w:left="5664" w:firstLine="708"/>
        <w:rPr>
          <w:rStyle w:val="Strong"/>
          <w:lang w:val="hy-AM"/>
        </w:rPr>
      </w:pPr>
      <w:r w:rsidRPr="00734A5D">
        <w:rPr>
          <w:rFonts w:ascii="GHEA Grapalat" w:hAnsi="GHEA Grapalat" w:cs="Sylfaen"/>
          <w:vertAlign w:val="superscript"/>
          <w:lang w:val="hy-AM"/>
        </w:rPr>
        <w:t xml:space="preserve">          պատվիրատուի անվանումը</w:t>
      </w:r>
    </w:p>
    <w:p w14:paraId="5D978299" w14:textId="4841D9BF" w:rsidR="00091EBC" w:rsidRPr="00734A5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734A5D">
        <w:rPr>
          <w:rStyle w:val="Strong"/>
          <w:rFonts w:ascii="GHEA Grapalat" w:hAnsi="GHEA Grapalat"/>
          <w:b w:val="0"/>
          <w:bCs w:val="0"/>
          <w:sz w:val="20"/>
          <w:szCs w:val="20"/>
          <w:lang w:val="hy-AM"/>
        </w:rPr>
        <w:t xml:space="preserve">(այսուհետ՝ բենեֆիցիար) և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146D17" w:rsidRPr="00734A5D">
        <w:rPr>
          <w:rStyle w:val="Strong"/>
          <w:rFonts w:ascii="GHEA Grapalat" w:hAnsi="GHEA Grapalat"/>
          <w:b w:val="0"/>
          <w:bCs w:val="0"/>
          <w:sz w:val="20"/>
          <w:szCs w:val="20"/>
          <w:u w:val="single"/>
          <w:lang w:val="hy-AM"/>
        </w:rPr>
        <w:t xml:space="preserve">  </w:t>
      </w:r>
      <w:r w:rsidR="00ED1E15" w:rsidRPr="00734A5D">
        <w:rPr>
          <w:rStyle w:val="Strong"/>
          <w:rFonts w:ascii="GHEA Grapalat" w:hAnsi="GHEA Grapalat"/>
          <w:b w:val="0"/>
          <w:bCs w:val="0"/>
          <w:sz w:val="20"/>
          <w:szCs w:val="20"/>
          <w:lang w:val="hy-AM"/>
        </w:rPr>
        <w:t xml:space="preserve">(այսուհետ՝ պրինցիպալ) </w:t>
      </w:r>
      <w:r w:rsidRPr="00734A5D">
        <w:rPr>
          <w:rStyle w:val="Strong"/>
          <w:rFonts w:ascii="GHEA Grapalat" w:hAnsi="GHEA Grapalat"/>
          <w:b w:val="0"/>
          <w:bCs w:val="0"/>
          <w:sz w:val="20"/>
          <w:szCs w:val="20"/>
          <w:lang w:val="hy-AM"/>
        </w:rPr>
        <w:t xml:space="preserve"> միջև </w:t>
      </w:r>
      <w:r w:rsidRPr="00734A5D">
        <w:rPr>
          <w:rFonts w:cs="Sylfaen"/>
          <w:vertAlign w:val="superscript"/>
          <w:lang w:val="hy-AM"/>
        </w:rPr>
        <w:t xml:space="preserve">                       </w:t>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ascii="GHEA Grapalat" w:hAnsi="GHEA Grapalat" w:cs="Sylfaen"/>
          <w:vertAlign w:val="superscript"/>
          <w:lang w:val="hy-AM"/>
        </w:rPr>
        <w:t xml:space="preserve">ընտրված մասնակցի անվանումը </w:t>
      </w:r>
    </w:p>
    <w:p w14:paraId="187A13B5" w14:textId="77777777" w:rsidR="00091EBC" w:rsidRPr="00734A5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կնքվելիք N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Fonts w:ascii="GHEA Grapalat" w:hAnsi="GHEA Grapalat" w:cs="Sylfaen"/>
          <w:vertAlign w:val="superscript"/>
          <w:lang w:val="hy-AM"/>
        </w:rPr>
        <w:t xml:space="preserve">կնքվելիք պայմանագրի </w:t>
      </w:r>
      <w:r w:rsidR="007A5E2D" w:rsidRPr="00734A5D">
        <w:rPr>
          <w:rFonts w:ascii="GHEA Grapalat" w:hAnsi="GHEA Grapalat" w:cs="Sylfaen"/>
          <w:vertAlign w:val="superscript"/>
          <w:lang w:val="hy-AM"/>
        </w:rPr>
        <w:t>համարը</w:t>
      </w:r>
    </w:p>
    <w:p w14:paraId="675D53FE" w14:textId="77777777" w:rsidR="00091EBC" w:rsidRPr="00734A5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734A5D">
        <w:rPr>
          <w:rStyle w:val="Strong"/>
          <w:rFonts w:ascii="GHEA Grapalat" w:hAnsi="GHEA Grapalat"/>
          <w:b w:val="0"/>
          <w:bCs w:val="0"/>
          <w:sz w:val="20"/>
          <w:szCs w:val="20"/>
          <w:lang w:val="hy-AM"/>
        </w:rPr>
        <w:t>ում</w:t>
      </w:r>
      <w:r w:rsidRPr="00734A5D">
        <w:rPr>
          <w:rStyle w:val="Strong"/>
          <w:rFonts w:ascii="GHEA Grapalat" w:hAnsi="GHEA Grapalat"/>
          <w:b w:val="0"/>
          <w:bCs w:val="0"/>
          <w:sz w:val="20"/>
          <w:szCs w:val="20"/>
          <w:lang w:val="hy-AM"/>
        </w:rPr>
        <w:t xml:space="preserve">: </w:t>
      </w:r>
    </w:p>
    <w:p w14:paraId="026C1430" w14:textId="77777777" w:rsidR="00091EBC" w:rsidRPr="00734A5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2. Երաշխիքով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(այսուհետ՝ երաշխիք տվող </w:t>
      </w:r>
    </w:p>
    <w:p w14:paraId="074F31E9"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t xml:space="preserve">                         </w:t>
      </w:r>
      <w:r w:rsidRPr="00734A5D">
        <w:rPr>
          <w:rFonts w:ascii="GHEA Grapalat" w:hAnsi="GHEA Grapalat" w:cs="Sylfaen"/>
          <w:vertAlign w:val="superscript"/>
          <w:lang w:val="hy-AM"/>
        </w:rPr>
        <w:t>երաշխիքը տվող բանկի անվանումը</w:t>
      </w:r>
    </w:p>
    <w:p w14:paraId="043A5B2B" w14:textId="77777777" w:rsidR="00091EBC" w:rsidRPr="00734A5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4DC82879" w14:textId="77777777" w:rsidR="00091EBC" w:rsidRPr="00734A5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734A5D">
        <w:rPr>
          <w:rFonts w:ascii="GHEA Grapalat" w:hAnsi="GHEA Grapalat" w:cs="Sylfaen"/>
          <w:vertAlign w:val="superscript"/>
          <w:lang w:val="hy-AM"/>
        </w:rPr>
        <w:t xml:space="preserve">   գումարը թվերով և տառերով</w:t>
      </w:r>
    </w:p>
    <w:p w14:paraId="12C58CD2" w14:textId="4E71548F" w:rsidR="00091EBC" w:rsidRPr="00734A5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(այսուհետ՝ երաշխիքի գումար)՝ պահանջն ստանալուց </w:t>
      </w:r>
      <w:r w:rsidR="005853D6" w:rsidRPr="00734A5D">
        <w:rPr>
          <w:rStyle w:val="Strong"/>
          <w:rFonts w:ascii="GHEA Grapalat" w:hAnsi="GHEA Grapalat"/>
          <w:b w:val="0"/>
          <w:bCs w:val="0"/>
          <w:sz w:val="20"/>
          <w:szCs w:val="20"/>
          <w:lang w:val="hy-AM"/>
        </w:rPr>
        <w:t>հինգ</w:t>
      </w:r>
      <w:r w:rsidRPr="00734A5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734A5D" w:rsidRPr="0016373D">
        <w:rPr>
          <w:rFonts w:ascii="GHEA Grapalat" w:hAnsi="GHEA Grapalat" w:cs="Arial"/>
          <w:b/>
          <w:sz w:val="20"/>
          <w:szCs w:val="20"/>
          <w:lang w:val="hy-AM"/>
        </w:rPr>
        <w:t>900015211429</w:t>
      </w:r>
      <w:r w:rsidR="00734A5D">
        <w:rPr>
          <w:rFonts w:ascii="GHEA Grapalat" w:hAnsi="GHEA Grapalat" w:cs="Arial"/>
          <w:b/>
          <w:sz w:val="20"/>
          <w:szCs w:val="20"/>
          <w:lang w:val="hy-AM"/>
        </w:rPr>
        <w:t xml:space="preserve"> </w:t>
      </w:r>
      <w:r w:rsidRPr="00734A5D">
        <w:rPr>
          <w:rStyle w:val="Strong"/>
          <w:rFonts w:ascii="GHEA Grapalat" w:hAnsi="GHEA Grapalat"/>
          <w:b w:val="0"/>
          <w:bCs w:val="0"/>
          <w:sz w:val="20"/>
          <w:szCs w:val="20"/>
          <w:lang w:val="hy-AM"/>
        </w:rPr>
        <w:t>հաշվեհամարին փոխանցման միջոցով:</w:t>
      </w:r>
    </w:p>
    <w:p w14:paraId="10C70A9F"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3. Սույն երաշխիքն անհետկանչելի է:</w:t>
      </w:r>
    </w:p>
    <w:p w14:paraId="3EEF323B"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7777777" w:rsidR="00B01CA2" w:rsidRPr="00734A5D"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 xml:space="preserve">5. </w:t>
      </w:r>
      <w:r w:rsidR="00B01CA2" w:rsidRPr="00734A5D">
        <w:rPr>
          <w:rFonts w:ascii="GHEA Grapalat" w:hAnsi="GHEA Grapalat"/>
          <w:sz w:val="20"/>
          <w:szCs w:val="20"/>
          <w:lang w:val="hy-AM"/>
        </w:rPr>
        <w:t xml:space="preserve">Երաշխիքը գործում է բենեֆիցիարի և պրիցիպալի միջև կնքվելիքN </w:t>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p>
    <w:p w14:paraId="779299A5" w14:textId="77777777" w:rsidR="00B01CA2" w:rsidRPr="00734A5D"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համարը </w:t>
      </w:r>
    </w:p>
    <w:p w14:paraId="4E1D4A33"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sz w:val="20"/>
          <w:szCs w:val="20"/>
          <w:lang w:val="hy-AM"/>
        </w:rPr>
        <w:t xml:space="preserve">պայմանագիրն ուժի մեջ մտնելու օրվանից մինչև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54B458B9" w14:textId="0815F116" w:rsidR="00B01CA2" w:rsidRPr="00734A5D" w:rsidRDefault="00B01CA2" w:rsidP="00B01CA2">
      <w:pPr>
        <w:pStyle w:val="ListParagraph"/>
        <w:tabs>
          <w:tab w:val="left" w:pos="0"/>
        </w:tabs>
        <w:ind w:left="0"/>
        <w:mirrorIndents/>
        <w:jc w:val="both"/>
        <w:rPr>
          <w:rFonts w:ascii="GHEA Grapalat" w:hAnsi="GHEA Grapalat"/>
          <w:sz w:val="20"/>
          <w:szCs w:val="20"/>
          <w:lang w:val="hy-AM"/>
        </w:rPr>
      </w:pPr>
      <w:r w:rsidRPr="00734A5D">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r w:rsidR="002A6753">
        <w:rPr>
          <w:rFonts w:ascii="GHEA Grapalat" w:hAnsi="GHEA Grapalat"/>
          <w:sz w:val="20"/>
          <w:szCs w:val="20"/>
          <w:lang w:val="hy-AM"/>
        </w:rPr>
        <w:t xml:space="preserve"> </w:t>
      </w:r>
      <w:hyperlink r:id="rId16" w:history="1">
        <w:r w:rsidR="002A6753">
          <w:rPr>
            <w:rStyle w:val="Hyperlink"/>
            <w:rFonts w:ascii="GHEA Grapalat" w:hAnsi="GHEA Grapalat"/>
            <w:sz w:val="20"/>
            <w:szCs w:val="20"/>
            <w:lang w:val="hy-AM"/>
          </w:rPr>
          <w:t>gor.muradyan@yerevan.am</w:t>
        </w:r>
      </w:hyperlink>
      <w:r w:rsidRPr="00734A5D">
        <w:rPr>
          <w:rFonts w:ascii="GHEA Grapalat" w:hAnsi="GHEA Grapalat"/>
          <w:sz w:val="20"/>
          <w:szCs w:val="20"/>
          <w:lang w:val="hy-AM"/>
        </w:rPr>
        <w:t xml:space="preserve">։     </w:t>
      </w:r>
    </w:p>
    <w:p w14:paraId="25BC9503" w14:textId="77777777" w:rsidR="00091EBC" w:rsidRPr="00734A5D"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734A5D"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 xml:space="preserve">1) </w:t>
      </w:r>
      <w:r w:rsidR="0091775C" w:rsidRPr="00734A5D">
        <w:rPr>
          <w:rFonts w:ascii="GHEA Grapalat" w:hAnsi="GHEA Grapalat"/>
          <w:sz w:val="20"/>
          <w:szCs w:val="20"/>
          <w:lang w:val="hy-AM"/>
        </w:rPr>
        <w:t xml:space="preserve">N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0091775C" w:rsidRPr="00734A5D">
        <w:rPr>
          <w:rFonts w:ascii="GHEA Grapalat" w:hAnsi="GHEA Grapalat"/>
          <w:sz w:val="20"/>
          <w:szCs w:val="20"/>
          <w:u w:val="single"/>
          <w:lang w:val="hy-AM"/>
        </w:rPr>
        <w:tab/>
        <w:t xml:space="preserve">     </w:t>
      </w:r>
      <w:r w:rsidRPr="00734A5D">
        <w:rPr>
          <w:rFonts w:ascii="GHEA Grapalat" w:hAnsi="GHEA Grapalat"/>
          <w:sz w:val="20"/>
          <w:szCs w:val="20"/>
          <w:lang w:val="hy-AM"/>
        </w:rPr>
        <w:t xml:space="preserve"> պայմանագրի, ներառյալ նաև դրանում </w:t>
      </w:r>
      <w:r w:rsidR="0091775C" w:rsidRPr="00734A5D">
        <w:rPr>
          <w:rFonts w:ascii="GHEA Grapalat" w:hAnsi="GHEA Grapalat"/>
          <w:sz w:val="20"/>
          <w:szCs w:val="20"/>
          <w:lang w:val="hy-AM"/>
        </w:rPr>
        <w:t>կատարված</w:t>
      </w:r>
    </w:p>
    <w:p w14:paraId="6E0E98C0" w14:textId="77777777" w:rsidR="00DC3470" w:rsidRPr="00734A5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w:t>
      </w:r>
      <w:r w:rsidR="0091775C" w:rsidRPr="00734A5D">
        <w:rPr>
          <w:rFonts w:ascii="GHEA Grapalat" w:hAnsi="GHEA Grapalat" w:cs="Sylfaen"/>
          <w:vertAlign w:val="superscript"/>
          <w:lang w:val="hy-AM"/>
        </w:rPr>
        <w:t>համարը</w:t>
      </w:r>
      <w:r w:rsidRPr="00734A5D">
        <w:rPr>
          <w:rFonts w:ascii="GHEA Grapalat" w:hAnsi="GHEA Grapalat" w:cs="Sylfaen"/>
          <w:vertAlign w:val="superscript"/>
          <w:lang w:val="hy-AM"/>
        </w:rPr>
        <w:t xml:space="preserve"> </w:t>
      </w:r>
    </w:p>
    <w:p w14:paraId="4106FDCD" w14:textId="214B3EA5" w:rsidR="00DC3470" w:rsidRPr="00734A5D"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734A5D">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734A5D"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 xml:space="preserve">2) բենեֆիցիարի կողմից պայմանագիրը միակողմանի լուծելու մասին </w:t>
      </w:r>
      <w:r>
        <w:fldChar w:fldCharType="begin"/>
      </w:r>
      <w:r w:rsidRPr="00FE2FF3">
        <w:rPr>
          <w:lang w:val="hy-AM"/>
        </w:rPr>
        <w:instrText>HYPERLINK "http://www.procurement.am"</w:instrText>
      </w:r>
      <w:r>
        <w:fldChar w:fldCharType="separate"/>
      </w:r>
      <w:r w:rsidRPr="00734A5D">
        <w:rPr>
          <w:rStyle w:val="Hyperlink"/>
          <w:rFonts w:ascii="GHEA Grapalat" w:hAnsi="GHEA Grapalat"/>
          <w:color w:val="auto"/>
          <w:sz w:val="20"/>
          <w:szCs w:val="20"/>
          <w:lang w:val="hy-AM"/>
        </w:rPr>
        <w:t>www.procurement.am</w:t>
      </w:r>
      <w:r>
        <w:fldChar w:fldCharType="end"/>
      </w:r>
      <w:r w:rsidRPr="00734A5D">
        <w:rPr>
          <w:rFonts w:ascii="GHEA Grapalat" w:hAnsi="GHEA Grapalat"/>
          <w:sz w:val="20"/>
          <w:szCs w:val="20"/>
          <w:lang w:val="hy-AM"/>
        </w:rPr>
        <w:t xml:space="preserve"> հասց</w:t>
      </w:r>
      <w:r w:rsidR="00BC0C24" w:rsidRPr="00734A5D">
        <w:rPr>
          <w:rFonts w:ascii="GHEA Grapalat" w:hAnsi="GHEA Grapalat"/>
          <w:sz w:val="20"/>
          <w:szCs w:val="20"/>
          <w:lang w:val="hy-AM"/>
        </w:rPr>
        <w:t>ե</w:t>
      </w:r>
      <w:r w:rsidRPr="00734A5D">
        <w:rPr>
          <w:rFonts w:ascii="GHEA Grapalat" w:hAnsi="GHEA Grapalat"/>
          <w:sz w:val="20"/>
          <w:szCs w:val="20"/>
          <w:lang w:val="hy-AM"/>
        </w:rPr>
        <w:t>ով գործող տեղեկագրում հրապարակած ծանուցումը</w:t>
      </w:r>
      <w:r w:rsidR="00CF2170" w:rsidRPr="00734A5D">
        <w:rPr>
          <w:rFonts w:ascii="GHEA Grapalat" w:hAnsi="GHEA Grapalat"/>
          <w:sz w:val="20"/>
          <w:szCs w:val="20"/>
          <w:lang w:val="hy-AM"/>
        </w:rPr>
        <w:t>:</w:t>
      </w:r>
    </w:p>
    <w:p w14:paraId="6E51218A"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734A5D">
        <w:rPr>
          <w:rFonts w:ascii="GHEA Grapalat" w:hAnsi="GHEA Grapalat"/>
          <w:sz w:val="20"/>
          <w:szCs w:val="20"/>
          <w:lang w:val="hy-AM"/>
        </w:rPr>
        <w:t>ց</w:t>
      </w:r>
      <w:r w:rsidRPr="00734A5D">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734A5D"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8</w:t>
      </w:r>
      <w:r w:rsidR="00091EBC" w:rsidRPr="00734A5D">
        <w:rPr>
          <w:rFonts w:ascii="GHEA Grapalat" w:hAnsi="GHEA Grapalat"/>
          <w:sz w:val="20"/>
          <w:szCs w:val="20"/>
          <w:lang w:val="hy-AM"/>
        </w:rPr>
        <w:t>. Երաշխիք տվող անձը մերժում է բենեֆիցիարի պահանջը, եթե`</w:t>
      </w:r>
    </w:p>
    <w:p w14:paraId="15C17072"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734A5D"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9</w:t>
      </w:r>
      <w:r w:rsidR="00091EBC" w:rsidRPr="00734A5D">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A05038" w:rsidRPr="00734A5D">
        <w:rPr>
          <w:rFonts w:ascii="GHEA Grapalat" w:hAnsi="GHEA Grapalat"/>
          <w:sz w:val="20"/>
          <w:szCs w:val="20"/>
          <w:lang w:val="hy-AM"/>
        </w:rPr>
        <w:t>0</w:t>
      </w:r>
      <w:r w:rsidRPr="00734A5D">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A05038" w:rsidRPr="00734A5D">
        <w:rPr>
          <w:rFonts w:ascii="GHEA Grapalat" w:hAnsi="GHEA Grapalat"/>
          <w:sz w:val="20"/>
          <w:szCs w:val="20"/>
          <w:lang w:val="hy-AM"/>
        </w:rPr>
        <w:t>1</w:t>
      </w:r>
      <w:r w:rsidRPr="00734A5D">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734A5D">
        <w:rPr>
          <w:rFonts w:ascii="GHEA Grapalat" w:hAnsi="GHEA Grapalat"/>
          <w:sz w:val="20"/>
          <w:szCs w:val="20"/>
          <w:lang w:val="hy-AM"/>
        </w:rPr>
        <w:t xml:space="preserve">Գործադիր </w:t>
      </w:r>
      <w:r w:rsidR="0070371B" w:rsidRPr="00734A5D">
        <w:rPr>
          <w:rFonts w:ascii="GHEA Grapalat" w:hAnsi="GHEA Grapalat"/>
          <w:sz w:val="20"/>
          <w:szCs w:val="20"/>
          <w:lang w:val="hy-AM"/>
        </w:rPr>
        <w:t>մարմնի ղեկավար</w:t>
      </w:r>
      <w:r w:rsidRPr="00734A5D">
        <w:rPr>
          <w:rFonts w:ascii="GHEA Grapalat" w:hAnsi="GHEA Grapalat"/>
          <w:sz w:val="20"/>
          <w:szCs w:val="20"/>
          <w:lang w:val="hy-AM"/>
        </w:rPr>
        <w:t xml:space="preserve">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7EA746E8"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DD7824F" w14:textId="77777777" w:rsidR="00091EBC" w:rsidRPr="00734A5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ամիսը, ամսաթիվը, տարեթիվը</w:t>
      </w:r>
    </w:p>
    <w:p w14:paraId="79EBA447" w14:textId="77777777" w:rsidR="00734A5D" w:rsidRDefault="00734A5D" w:rsidP="00631658">
      <w:pPr>
        <w:pStyle w:val="BodyTextIndent3"/>
        <w:spacing w:line="240" w:lineRule="auto"/>
        <w:jc w:val="right"/>
        <w:rPr>
          <w:rFonts w:ascii="GHEA Grapalat" w:hAnsi="GHEA Grapalat" w:cs="Sylfaen"/>
          <w:b/>
          <w:lang w:val="hy-AM"/>
        </w:rPr>
      </w:pPr>
    </w:p>
    <w:p w14:paraId="6B887CEA" w14:textId="77777777" w:rsidR="00B84E6F" w:rsidRPr="00F566BF" w:rsidRDefault="00B84E6F" w:rsidP="00B84E6F">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E2D2034" w14:textId="5C3941C6" w:rsidR="00B84E6F" w:rsidRPr="00F566BF" w:rsidRDefault="00B84E6F" w:rsidP="00B84E6F">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Pr>
          <w:rFonts w:ascii="GHEA Grapalat" w:hAnsi="GHEA Grapalat" w:cs="Sylfaen"/>
          <w:b/>
          <w:lang w:val="hy-AM"/>
        </w:rPr>
        <w:t>ԵՔ-ԳՀԱՇՁԲ-26/8</w:t>
      </w:r>
      <w:r w:rsidRPr="00F566BF">
        <w:rPr>
          <w:rFonts w:ascii="GHEA Grapalat" w:hAnsi="GHEA Grapalat" w:cs="Sylfaen"/>
          <w:b/>
          <w:lang w:val="hy-AM"/>
        </w:rPr>
        <w:t>»*  ծածկագրով</w:t>
      </w:r>
    </w:p>
    <w:p w14:paraId="54396D31" w14:textId="7B124CFA" w:rsidR="00B84E6F" w:rsidRPr="00F566BF" w:rsidRDefault="007811BC" w:rsidP="00B84E6F">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հարցման</w:t>
      </w:r>
      <w:r w:rsidR="00B84E6F" w:rsidRPr="00F566BF">
        <w:rPr>
          <w:rFonts w:ascii="GHEA Grapalat" w:hAnsi="GHEA Grapalat" w:cs="Sylfaen"/>
          <w:b/>
          <w:lang w:val="hy-AM"/>
        </w:rPr>
        <w:t xml:space="preserve"> հրավերի</w:t>
      </w:r>
    </w:p>
    <w:p w14:paraId="3A1EC5D8" w14:textId="77777777" w:rsidR="00B84E6F" w:rsidRPr="00F566BF" w:rsidRDefault="00B84E6F" w:rsidP="00B84E6F">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4998CF87" w14:textId="77777777" w:rsidR="00B84E6F" w:rsidRPr="00F566BF" w:rsidRDefault="00B84E6F" w:rsidP="00B84E6F">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065E42A4" w14:textId="77777777" w:rsidR="00B84E6F" w:rsidRPr="00F566BF" w:rsidRDefault="00B84E6F" w:rsidP="00B84E6F">
      <w:pPr>
        <w:rPr>
          <w:rFonts w:ascii="GHEA Grapalat" w:hAnsi="GHEA Grapalat" w:cs="GHEA Grapalat"/>
          <w:b/>
          <w:sz w:val="20"/>
          <w:szCs w:val="20"/>
          <w:lang w:val="hy-AM"/>
        </w:rPr>
      </w:pPr>
    </w:p>
    <w:p w14:paraId="692F43D3" w14:textId="77777777" w:rsidR="00B84E6F" w:rsidRPr="00F566BF" w:rsidRDefault="00B84E6F" w:rsidP="00B84E6F">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549E2F9" w14:textId="77777777" w:rsidR="00B84E6F" w:rsidRPr="00F566BF" w:rsidRDefault="00B84E6F" w:rsidP="00B84E6F">
      <w:pPr>
        <w:rPr>
          <w:rFonts w:ascii="GHEA Grapalat" w:hAnsi="GHEA Grapalat" w:cs="GHEA Grapalat"/>
          <w:sz w:val="20"/>
          <w:szCs w:val="20"/>
          <w:lang w:val="hy-AM"/>
        </w:rPr>
      </w:pPr>
    </w:p>
    <w:p w14:paraId="0E9544D3" w14:textId="77777777" w:rsidR="00B84E6F" w:rsidRPr="00F566BF" w:rsidRDefault="00B84E6F" w:rsidP="00B84E6F">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F7E0861" w14:textId="77777777" w:rsidR="00B84E6F" w:rsidRPr="00F566BF" w:rsidRDefault="00B84E6F" w:rsidP="00B84E6F">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1142DC7" w14:textId="77777777" w:rsidR="00B84E6F" w:rsidRPr="00F566BF" w:rsidRDefault="00B84E6F" w:rsidP="00B84E6F">
      <w:pPr>
        <w:ind w:firstLine="708"/>
        <w:jc w:val="both"/>
        <w:rPr>
          <w:rFonts w:ascii="GHEA Grapalat" w:hAnsi="GHEA Grapalat" w:cs="GHEA Grapalat"/>
          <w:sz w:val="20"/>
          <w:szCs w:val="20"/>
          <w:lang w:val="hy-AM"/>
        </w:rPr>
      </w:pPr>
    </w:p>
    <w:p w14:paraId="2E2D2281" w14:textId="77777777" w:rsidR="00B84E6F" w:rsidRPr="00F566BF" w:rsidRDefault="00B84E6F" w:rsidP="00B84E6F">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Pr="00F566BF">
        <w:rPr>
          <w:rFonts w:ascii="GHEA Grapalat" w:hAnsi="GHEA Grapalat" w:cs="GHEA Grapalat"/>
          <w:b/>
          <w:sz w:val="20"/>
          <w:szCs w:val="20"/>
          <w:lang w:val="hy-AM"/>
        </w:rPr>
        <w:t xml:space="preserve"> Հ</w:t>
      </w:r>
      <w:r w:rsidRPr="00CE432D">
        <w:rPr>
          <w:rFonts w:ascii="GHEA Grapalat" w:hAnsi="GHEA Grapalat" w:cs="GHEA Grapalat"/>
          <w:b/>
          <w:sz w:val="20"/>
          <w:szCs w:val="20"/>
          <w:lang w:val="hy-AM"/>
        </w:rPr>
        <w:t>ամաձայնության առարկան</w:t>
      </w:r>
    </w:p>
    <w:p w14:paraId="14918868" w14:textId="77777777" w:rsidR="00B84E6F" w:rsidRPr="00F566BF" w:rsidRDefault="00B84E6F" w:rsidP="00B84E6F">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2E2AB395" w14:textId="3DED49D1" w:rsidR="00B84E6F" w:rsidRPr="00884689" w:rsidRDefault="00B84E6F" w:rsidP="00B84E6F">
      <w:pPr>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sidRPr="00F566BF">
        <w:rPr>
          <w:rFonts w:ascii="GHEA Grapalat" w:hAnsi="GHEA Grapalat" w:cs="GHEA Grapalat"/>
          <w:sz w:val="20"/>
          <w:szCs w:val="20"/>
          <w:lang w:val="pt-BR"/>
        </w:rPr>
        <w:t xml:space="preserve">1.1 </w:t>
      </w:r>
      <w:r w:rsidRPr="00884689">
        <w:rPr>
          <w:rFonts w:ascii="GHEA Grapalat" w:hAnsi="GHEA Grapalat" w:cs="GHEA Grapalat"/>
          <w:sz w:val="20"/>
          <w:szCs w:val="20"/>
          <w:lang w:val="pt-BR"/>
        </w:rPr>
        <w:t>Ընկերությունը մասնակցում է Երևանի քաղաքապետարան* (այսուհետ` Պատվիրատու) կողմից կազմակերպված` ԵՔ-</w:t>
      </w:r>
      <w:r>
        <w:rPr>
          <w:rFonts w:ascii="GHEA Grapalat" w:hAnsi="GHEA Grapalat" w:cs="GHEA Grapalat"/>
          <w:sz w:val="20"/>
          <w:szCs w:val="20"/>
          <w:lang w:val="pt-BR"/>
        </w:rPr>
        <w:t>ԳՀԱՇ</w:t>
      </w:r>
      <w:r w:rsidRPr="00884689">
        <w:rPr>
          <w:rFonts w:ascii="GHEA Grapalat" w:hAnsi="GHEA Grapalat" w:cs="GHEA Grapalat"/>
          <w:sz w:val="20"/>
          <w:szCs w:val="20"/>
          <w:lang w:val="pt-BR"/>
        </w:rPr>
        <w:t>ՁԲ-26/</w:t>
      </w:r>
      <w:r>
        <w:rPr>
          <w:rFonts w:ascii="GHEA Grapalat" w:hAnsi="GHEA Grapalat" w:cs="GHEA Grapalat"/>
          <w:sz w:val="20"/>
          <w:szCs w:val="20"/>
          <w:lang w:val="pt-BR"/>
        </w:rPr>
        <w:t>8</w:t>
      </w:r>
      <w:r w:rsidRPr="00884689">
        <w:rPr>
          <w:rFonts w:ascii="GHEA Grapalat" w:hAnsi="GHEA Grapalat" w:cs="GHEA Grapalat"/>
          <w:sz w:val="20"/>
          <w:szCs w:val="20"/>
          <w:lang w:val="pt-BR"/>
        </w:rPr>
        <w:t>* ծածկագրով գնման ընթացակարգին:</w:t>
      </w:r>
    </w:p>
    <w:p w14:paraId="37381EA4" w14:textId="77777777" w:rsidR="00B84E6F" w:rsidRPr="00F566BF" w:rsidRDefault="00B84E6F" w:rsidP="00B84E6F">
      <w:pPr>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        </w:t>
      </w: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EFC464D" w14:textId="77777777" w:rsidR="00B84E6F" w:rsidRPr="00F566BF" w:rsidRDefault="00B84E6F" w:rsidP="00B84E6F">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2F21F82D" w14:textId="77777777" w:rsidR="00B84E6F" w:rsidRPr="00F566BF" w:rsidRDefault="00B84E6F" w:rsidP="00B84E6F">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3AA818" w14:textId="77777777" w:rsidR="00B84E6F" w:rsidRPr="00F566BF" w:rsidRDefault="00B84E6F" w:rsidP="00B84E6F">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764F8113" w14:textId="77777777" w:rsidR="00B84E6F" w:rsidRPr="00F566BF" w:rsidRDefault="00B84E6F" w:rsidP="00B84E6F">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317A65E" w14:textId="77777777" w:rsidR="00B84E6F" w:rsidRPr="00F566BF" w:rsidRDefault="00B84E6F" w:rsidP="00B84E6F">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D5656B7" w14:textId="77777777" w:rsidR="00B84E6F" w:rsidRPr="00F566BF" w:rsidRDefault="00B84E6F" w:rsidP="00B84E6F">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44979E8" w14:textId="77777777" w:rsidR="00B84E6F" w:rsidRPr="00F566BF" w:rsidRDefault="00B84E6F" w:rsidP="00B84E6F">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61D6816F" w14:textId="77777777" w:rsidR="00B84E6F" w:rsidRPr="00F566BF" w:rsidRDefault="00B84E6F" w:rsidP="00B84E6F">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07C73" w14:textId="77777777" w:rsidR="00B84E6F" w:rsidRPr="00F566BF" w:rsidRDefault="00B84E6F" w:rsidP="00B84E6F">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235504" w14:textId="77777777" w:rsidR="00B84E6F" w:rsidRPr="00F566BF" w:rsidRDefault="00B84E6F" w:rsidP="00B84E6F">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0E81636E" w14:textId="77777777" w:rsidR="00B84E6F" w:rsidRPr="00F566BF" w:rsidRDefault="00B84E6F" w:rsidP="00B84E6F">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4D038CC" w14:textId="77777777" w:rsidR="00B84E6F" w:rsidRPr="00F566BF" w:rsidRDefault="00B84E6F" w:rsidP="00B84E6F">
      <w:pPr>
        <w:jc w:val="both"/>
        <w:rPr>
          <w:rFonts w:ascii="GHEA Grapalat" w:hAnsi="GHEA Grapalat" w:cs="GHEA Grapalat"/>
          <w:sz w:val="20"/>
          <w:szCs w:val="20"/>
          <w:lang w:val="hy-AM"/>
        </w:rPr>
      </w:pPr>
    </w:p>
    <w:p w14:paraId="131FA8AD" w14:textId="77777777" w:rsidR="00B84E6F" w:rsidRPr="00CE432D" w:rsidRDefault="00B84E6F" w:rsidP="00B84E6F">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Pr="00CE432D">
        <w:rPr>
          <w:rFonts w:ascii="GHEA Grapalat" w:hAnsi="GHEA Grapalat" w:cs="GHEA Grapalat"/>
          <w:b/>
          <w:bCs/>
          <w:sz w:val="20"/>
          <w:szCs w:val="20"/>
          <w:lang w:val="hy-AM"/>
        </w:rPr>
        <w:t>Այլ պայմաններ</w:t>
      </w:r>
    </w:p>
    <w:p w14:paraId="4096C206" w14:textId="77777777" w:rsidR="00B84E6F" w:rsidRPr="00CE432D" w:rsidRDefault="00B84E6F" w:rsidP="00B84E6F">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729E3D76" w14:textId="77777777" w:rsidR="00B84E6F" w:rsidRPr="00F566BF" w:rsidRDefault="00B84E6F" w:rsidP="00B84E6F">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BA8DD8A" w14:textId="77777777" w:rsidR="00B84E6F" w:rsidRPr="00F566BF" w:rsidRDefault="00B84E6F" w:rsidP="00B84E6F">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847D2C5" w14:textId="77777777" w:rsidR="00B84E6F" w:rsidRPr="00F566BF" w:rsidDel="00A13215" w:rsidRDefault="00B84E6F" w:rsidP="00B84E6F">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66DAF06" w14:textId="77777777" w:rsidR="00B84E6F" w:rsidRPr="00F566BF" w:rsidRDefault="00B84E6F" w:rsidP="00B84E6F">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8E062C1" w14:textId="77777777" w:rsidR="00B84E6F" w:rsidRPr="00F566BF" w:rsidRDefault="00B84E6F" w:rsidP="00B84E6F">
      <w:pPr>
        <w:ind w:firstLine="567"/>
        <w:jc w:val="both"/>
        <w:rPr>
          <w:rFonts w:ascii="GHEA Grapalat" w:hAnsi="GHEA Grapalat" w:cs="GHEA Grapalat"/>
          <w:sz w:val="20"/>
          <w:szCs w:val="20"/>
          <w:lang w:val="hy-AM"/>
        </w:rPr>
      </w:pPr>
    </w:p>
    <w:p w14:paraId="63395D54" w14:textId="77777777" w:rsidR="00B84E6F" w:rsidRPr="00F566BF" w:rsidRDefault="00B84E6F" w:rsidP="00B84E6F">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ABE49D7" w14:textId="77777777" w:rsidR="00B84E6F" w:rsidRPr="00F566BF" w:rsidRDefault="00B84E6F" w:rsidP="00B84E6F">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61238D47"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2BEFC445" w14:textId="77777777" w:rsidR="00B84E6F" w:rsidRPr="00F566BF" w:rsidRDefault="00B84E6F" w:rsidP="00B84E6F">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8495EFD"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21CDD42C" w14:textId="77777777" w:rsidR="00B84E6F" w:rsidRPr="00F566BF" w:rsidRDefault="00B84E6F" w:rsidP="00B84E6F">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705161AA"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7D1CB41C"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1369207"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58CFA20"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7C646075"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31D5699B" w14:textId="77777777" w:rsidR="00B84E6F" w:rsidRPr="00F566BF" w:rsidRDefault="00B84E6F" w:rsidP="00B84E6F">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34137F2" w14:textId="77777777" w:rsidR="00B84E6F" w:rsidRPr="00F566BF" w:rsidRDefault="00B84E6F" w:rsidP="00B84E6F">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80C3A8B" w14:textId="77777777" w:rsidR="00B84E6F" w:rsidRPr="00F566BF" w:rsidRDefault="00B84E6F" w:rsidP="00B84E6F">
      <w:pPr>
        <w:jc w:val="both"/>
        <w:rPr>
          <w:rFonts w:ascii="GHEA Grapalat" w:hAnsi="GHEA Grapalat"/>
          <w:sz w:val="20"/>
          <w:szCs w:val="20"/>
          <w:lang w:val="hy-AM"/>
        </w:rPr>
      </w:pPr>
      <w:r w:rsidRPr="00F566BF">
        <w:rPr>
          <w:rFonts w:ascii="GHEA Grapalat" w:hAnsi="GHEA Grapalat"/>
          <w:sz w:val="20"/>
          <w:szCs w:val="20"/>
          <w:lang w:val="hy-AM"/>
        </w:rPr>
        <w:t>Կ.Տ</w:t>
      </w:r>
    </w:p>
    <w:p w14:paraId="682EDB75" w14:textId="77777777" w:rsidR="00B84E6F" w:rsidRPr="00F566BF" w:rsidRDefault="00B84E6F" w:rsidP="00B84E6F">
      <w:pPr>
        <w:jc w:val="both"/>
        <w:rPr>
          <w:rFonts w:ascii="GHEA Grapalat" w:hAnsi="GHEA Grapalat"/>
          <w:sz w:val="20"/>
          <w:szCs w:val="20"/>
          <w:lang w:val="hy-AM"/>
        </w:rPr>
      </w:pPr>
    </w:p>
    <w:p w14:paraId="68A60619" w14:textId="77777777" w:rsidR="00B84E6F" w:rsidRPr="00F566BF" w:rsidRDefault="00B84E6F" w:rsidP="00B84E6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4444CAD1" w14:textId="77777777" w:rsidR="00B84E6F" w:rsidRPr="00F566BF" w:rsidRDefault="00B84E6F" w:rsidP="00B84E6F">
      <w:pPr>
        <w:jc w:val="center"/>
        <w:rPr>
          <w:rFonts w:ascii="GHEA Grapalat" w:hAnsi="GHEA Grapalat" w:cs="GHEA Grapalat"/>
          <w:sz w:val="20"/>
          <w:szCs w:val="20"/>
          <w:lang w:val="hy-AM"/>
        </w:rPr>
      </w:pPr>
    </w:p>
    <w:p w14:paraId="1E2596AF"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23127A7D"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6F1C8C2"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4AF688E" w14:textId="77777777" w:rsidR="00B84E6F" w:rsidRPr="00F566BF" w:rsidRDefault="00B84E6F" w:rsidP="00B84E6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4E6F" w:rsidRPr="00F566BF" w14:paraId="2E2672C5"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4B049F" w14:textId="77777777" w:rsidR="00B84E6F" w:rsidRPr="00F566BF" w:rsidRDefault="00B84E6F" w:rsidP="00061BF5">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0FD3D54" w14:textId="77777777" w:rsidR="00B84E6F" w:rsidRPr="00F566BF" w:rsidRDefault="00B84E6F" w:rsidP="00061BF5">
            <w:pPr>
              <w:jc w:val="center"/>
              <w:rPr>
                <w:rFonts w:ascii="GHEA Grapalat" w:hAnsi="GHEA Grapalat" w:cs="Arial"/>
                <w:bCs/>
                <w:i/>
                <w:sz w:val="20"/>
                <w:szCs w:val="20"/>
              </w:rPr>
            </w:pPr>
          </w:p>
        </w:tc>
      </w:tr>
      <w:tr w:rsidR="00B84E6F" w:rsidRPr="00F566BF" w14:paraId="6B991EA1"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0DAC56" w14:textId="77777777" w:rsidR="00B84E6F" w:rsidRPr="00F566BF" w:rsidRDefault="00B84E6F" w:rsidP="00061BF5">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B84E6F" w:rsidRPr="00F566BF" w14:paraId="60D9DC08" w14:textId="77777777" w:rsidTr="00061BF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38F9F3"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B84E6F" w:rsidRPr="00F566BF" w14:paraId="0E03AC5A" w14:textId="77777777" w:rsidTr="00061BF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B0962"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B84E6F" w:rsidRPr="00F566BF" w14:paraId="6263DC58" w14:textId="77777777" w:rsidTr="00061BF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F7B191"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B84E6F" w:rsidRPr="00F566BF" w14:paraId="7040870E" w14:textId="77777777" w:rsidTr="00061BF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08FF8D"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B84E6F" w:rsidRPr="00F566BF" w14:paraId="2CC17B14"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8A252F"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B84E6F" w:rsidRPr="00F566BF" w14:paraId="0A14CD3E"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B839D"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B84E6F" w:rsidRPr="00F566BF" w14:paraId="70EA2FF5"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287A2"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rPr>
              <w:t xml:space="preserve"> </w:t>
            </w:r>
            <w:r w:rsidRPr="009B5FB0">
              <w:rPr>
                <w:rFonts w:ascii="GHEA Grapalat" w:hAnsi="GHEA Grapalat" w:cs="Arial"/>
                <w:sz w:val="20"/>
                <w:szCs w:val="20"/>
                <w:lang w:val="hy-AM"/>
              </w:rPr>
              <w:t xml:space="preserve"> Երևանի քաղաքապետարան</w:t>
            </w:r>
          </w:p>
        </w:tc>
      </w:tr>
      <w:tr w:rsidR="00B84E6F" w:rsidRPr="00F566BF" w14:paraId="7BAF1BB0" w14:textId="77777777" w:rsidTr="00061B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3ECF99" w14:textId="77777777" w:rsidR="00B84E6F" w:rsidRPr="00F566BF" w:rsidRDefault="00B84E6F" w:rsidP="00061BF5">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B84E6F" w:rsidRPr="00F566BF" w14:paraId="55CC8F46" w14:textId="77777777" w:rsidTr="00061BF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6197D"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5FB0">
              <w:rPr>
                <w:rFonts w:ascii="GHEA Grapalat" w:hAnsi="GHEA Grapalat"/>
                <w:sz w:val="20"/>
                <w:szCs w:val="20"/>
                <w:lang w:val="hy-AM"/>
              </w:rPr>
              <w:t>02593108</w:t>
            </w:r>
          </w:p>
        </w:tc>
      </w:tr>
      <w:tr w:rsidR="00B84E6F" w:rsidRPr="00F566BF" w14:paraId="7FF2907B" w14:textId="77777777" w:rsidTr="00061BF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1597B" w14:textId="77777777" w:rsidR="00B84E6F" w:rsidRPr="00891890" w:rsidRDefault="00B84E6F" w:rsidP="00061BF5">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ՀՀ ֆինանսների նախարարության գործառնական վարչություն</w:t>
            </w:r>
          </w:p>
        </w:tc>
      </w:tr>
      <w:tr w:rsidR="00B84E6F" w:rsidRPr="00F566BF" w14:paraId="1ABC301D" w14:textId="77777777" w:rsidTr="00061BF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9DC5DB"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9B5FB0">
              <w:rPr>
                <w:rFonts w:ascii="GHEA Grapalat" w:hAnsi="GHEA Grapalat" w:cs="Arial"/>
                <w:sz w:val="20"/>
                <w:szCs w:val="20"/>
                <w:lang w:val="hy-AM"/>
              </w:rPr>
              <w:t>900015211429</w:t>
            </w:r>
          </w:p>
        </w:tc>
      </w:tr>
      <w:tr w:rsidR="00B84E6F" w:rsidRPr="00F566BF" w14:paraId="353570E4"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E7BF0"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B84E6F" w:rsidRPr="00F566BF" w14:paraId="4104AF75"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38B856"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B84E6F" w:rsidRPr="00F566BF" w14:paraId="08FAB4E1"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CBEAC7"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rPr>
              <w:t>1</w:t>
            </w:r>
            <w:r w:rsidRPr="00891890">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B84E6F" w:rsidRPr="00F566BF" w14:paraId="4F587999" w14:textId="77777777" w:rsidTr="00061B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F9D476" w14:textId="77777777" w:rsidR="00B84E6F" w:rsidRPr="00F566BF" w:rsidRDefault="00B84E6F" w:rsidP="00061BF5">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B84E6F" w:rsidRPr="00F566BF" w14:paraId="3D007F6E" w14:textId="77777777" w:rsidTr="00061BF5">
        <w:trPr>
          <w:trHeight w:val="424"/>
        </w:trPr>
        <w:tc>
          <w:tcPr>
            <w:tcW w:w="10980" w:type="dxa"/>
            <w:gridSpan w:val="2"/>
            <w:tcBorders>
              <w:top w:val="single" w:sz="4" w:space="0" w:color="auto"/>
              <w:left w:val="single" w:sz="4" w:space="0" w:color="auto"/>
              <w:right w:val="single" w:sz="4" w:space="0" w:color="000000"/>
            </w:tcBorders>
            <w:noWrap/>
            <w:vAlign w:val="bottom"/>
          </w:tcPr>
          <w:p w14:paraId="103DCE68" w14:textId="77777777" w:rsidR="00B84E6F" w:rsidRPr="00F566BF" w:rsidRDefault="00B84E6F" w:rsidP="00061BF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E242DDF" w14:textId="77777777" w:rsidR="00B84E6F" w:rsidRPr="00F566BF" w:rsidRDefault="00B84E6F" w:rsidP="00061BF5">
            <w:pPr>
              <w:rPr>
                <w:rFonts w:ascii="GHEA Grapalat" w:hAnsi="GHEA Grapalat" w:cs="Arial"/>
                <w:sz w:val="20"/>
                <w:szCs w:val="20"/>
              </w:rPr>
            </w:pPr>
          </w:p>
        </w:tc>
      </w:tr>
      <w:tr w:rsidR="00B84E6F" w:rsidRPr="00F566BF" w14:paraId="53D47F6E" w14:textId="77777777" w:rsidTr="00061BF5">
        <w:trPr>
          <w:trHeight w:val="704"/>
        </w:trPr>
        <w:tc>
          <w:tcPr>
            <w:tcW w:w="10980" w:type="dxa"/>
            <w:gridSpan w:val="2"/>
            <w:tcBorders>
              <w:left w:val="single" w:sz="4" w:space="0" w:color="auto"/>
              <w:bottom w:val="single" w:sz="4" w:space="0" w:color="auto"/>
              <w:right w:val="single" w:sz="4" w:space="0" w:color="000000"/>
            </w:tcBorders>
            <w:noWrap/>
            <w:vAlign w:val="bottom"/>
          </w:tcPr>
          <w:p w14:paraId="57257A5F" w14:textId="77777777" w:rsidR="00B84E6F" w:rsidRPr="00F566BF" w:rsidRDefault="00B84E6F" w:rsidP="00061BF5">
            <w:pPr>
              <w:rPr>
                <w:rFonts w:ascii="GHEA Grapalat" w:hAnsi="GHEA Grapalat" w:cs="Arial"/>
                <w:sz w:val="20"/>
                <w:szCs w:val="20"/>
                <w:lang w:val="hy-AM"/>
              </w:rPr>
            </w:pPr>
          </w:p>
        </w:tc>
      </w:tr>
      <w:tr w:rsidR="00B84E6F" w:rsidRPr="00F566BF" w14:paraId="1CD813D0" w14:textId="77777777" w:rsidTr="00061BF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296E8A" w14:textId="77777777" w:rsidR="00B84E6F" w:rsidRPr="00F566BF" w:rsidRDefault="00B84E6F" w:rsidP="00061BF5">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428253DD" w14:textId="77777777" w:rsidR="00B84E6F" w:rsidRPr="00F566BF" w:rsidRDefault="00B84E6F" w:rsidP="00061BF5">
            <w:pPr>
              <w:rPr>
                <w:rFonts w:ascii="GHEA Grapalat" w:hAnsi="GHEA Grapalat" w:cs="Sylfaen"/>
                <w:sz w:val="20"/>
                <w:szCs w:val="20"/>
                <w:lang w:val="ru-RU"/>
              </w:rPr>
            </w:pPr>
          </w:p>
        </w:tc>
      </w:tr>
      <w:tr w:rsidR="00B84E6F" w:rsidRPr="00F566BF" w14:paraId="7413889B" w14:textId="77777777" w:rsidTr="00061BF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7CD3D4"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57D72782" w14:textId="77777777" w:rsidR="00B84E6F" w:rsidRPr="00F566BF" w:rsidRDefault="00B84E6F" w:rsidP="00061BF5">
            <w:pPr>
              <w:rPr>
                <w:rFonts w:ascii="GHEA Grapalat" w:hAnsi="GHEA Grapalat" w:cs="Sylfaen"/>
                <w:sz w:val="20"/>
                <w:szCs w:val="20"/>
                <w:lang w:val="hy-AM"/>
              </w:rPr>
            </w:pPr>
          </w:p>
        </w:tc>
      </w:tr>
      <w:tr w:rsidR="00B84E6F" w:rsidRPr="00F566BF" w14:paraId="05BBD796" w14:textId="77777777" w:rsidTr="00061BF5">
        <w:trPr>
          <w:trHeight w:val="2194"/>
        </w:trPr>
        <w:tc>
          <w:tcPr>
            <w:tcW w:w="5616" w:type="dxa"/>
            <w:tcBorders>
              <w:top w:val="nil"/>
              <w:left w:val="single" w:sz="4" w:space="0" w:color="auto"/>
              <w:bottom w:val="single" w:sz="4" w:space="0" w:color="auto"/>
              <w:right w:val="single" w:sz="4" w:space="0" w:color="auto"/>
            </w:tcBorders>
            <w:noWrap/>
            <w:vAlign w:val="bottom"/>
          </w:tcPr>
          <w:p w14:paraId="2C6C8F1B" w14:textId="77777777" w:rsidR="00B84E6F" w:rsidRPr="00F566BF" w:rsidRDefault="00B84E6F" w:rsidP="00061BF5">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BBACEC1" w14:textId="77777777" w:rsidR="00B84E6F" w:rsidRPr="00F566BF" w:rsidRDefault="00B84E6F" w:rsidP="00061BF5">
            <w:pPr>
              <w:rPr>
                <w:rFonts w:ascii="GHEA Grapalat" w:hAnsi="GHEA Grapalat" w:cs="Sylfaen"/>
                <w:sz w:val="20"/>
                <w:szCs w:val="20"/>
              </w:rPr>
            </w:pPr>
          </w:p>
          <w:p w14:paraId="289ABB0D" w14:textId="77777777" w:rsidR="00B84E6F" w:rsidRPr="00F566BF" w:rsidRDefault="00B84E6F" w:rsidP="00061BF5">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53069BA4" w14:textId="77777777" w:rsidR="00B84E6F" w:rsidRPr="00F566BF" w:rsidRDefault="00B84E6F" w:rsidP="00061BF5">
            <w:pPr>
              <w:rPr>
                <w:rFonts w:ascii="GHEA Grapalat" w:hAnsi="GHEA Grapalat" w:cs="Tahoma"/>
                <w:color w:val="000000"/>
                <w:sz w:val="20"/>
                <w:szCs w:val="20"/>
              </w:rPr>
            </w:pPr>
          </w:p>
          <w:p w14:paraId="3F8DCC14" w14:textId="77777777" w:rsidR="00B84E6F" w:rsidRPr="00F566BF" w:rsidRDefault="00B84E6F" w:rsidP="00061BF5">
            <w:pPr>
              <w:rPr>
                <w:rFonts w:ascii="GHEA Grapalat" w:hAnsi="GHEA Grapalat" w:cs="Sylfaen"/>
                <w:sz w:val="20"/>
                <w:szCs w:val="20"/>
              </w:rPr>
            </w:pPr>
          </w:p>
          <w:p w14:paraId="3DDAEB84" w14:textId="77777777" w:rsidR="00B84E6F" w:rsidRPr="00F566BF" w:rsidRDefault="00B84E6F" w:rsidP="00061BF5">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1289EF0A" w14:textId="77777777" w:rsidR="00B84E6F" w:rsidRPr="00F566BF" w:rsidRDefault="00B84E6F" w:rsidP="00061BF5">
            <w:pPr>
              <w:rPr>
                <w:rFonts w:ascii="GHEA Grapalat" w:hAnsi="GHEA Grapalat" w:cs="Sylfaen"/>
                <w:sz w:val="20"/>
                <w:szCs w:val="20"/>
              </w:rPr>
            </w:pPr>
          </w:p>
          <w:p w14:paraId="50A3FC11"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3E0A032C"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                                                                             Կ.Տ.</w:t>
            </w:r>
          </w:p>
          <w:p w14:paraId="21289783" w14:textId="77777777" w:rsidR="00B84E6F" w:rsidRPr="00F566BF" w:rsidRDefault="00B84E6F" w:rsidP="00061BF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D493EFA" w14:textId="77777777" w:rsidR="00B84E6F" w:rsidRPr="00F566BF" w:rsidRDefault="00B84E6F" w:rsidP="00061BF5">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6E01D41C" w14:textId="77777777" w:rsidR="00B84E6F" w:rsidRPr="00F566BF" w:rsidRDefault="00B84E6F" w:rsidP="00061BF5">
            <w:pPr>
              <w:jc w:val="right"/>
              <w:rPr>
                <w:rFonts w:ascii="GHEA Grapalat" w:hAnsi="GHEA Grapalat" w:cs="Sylfaen"/>
                <w:sz w:val="20"/>
                <w:szCs w:val="20"/>
              </w:rPr>
            </w:pPr>
          </w:p>
          <w:p w14:paraId="57332776" w14:textId="77777777" w:rsidR="00B84E6F" w:rsidRPr="00F566BF" w:rsidRDefault="00B84E6F" w:rsidP="00061BF5">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607DCC48" w14:textId="77777777" w:rsidR="00B84E6F" w:rsidRPr="00F566BF" w:rsidRDefault="00B84E6F" w:rsidP="00061BF5">
            <w:pPr>
              <w:jc w:val="right"/>
              <w:rPr>
                <w:rFonts w:ascii="GHEA Grapalat" w:hAnsi="GHEA Grapalat" w:cs="Tahoma"/>
                <w:color w:val="000000"/>
                <w:sz w:val="20"/>
                <w:szCs w:val="20"/>
              </w:rPr>
            </w:pPr>
          </w:p>
          <w:p w14:paraId="5512CE02" w14:textId="77777777" w:rsidR="00B84E6F" w:rsidRPr="00F566BF" w:rsidRDefault="00B84E6F" w:rsidP="00061BF5">
            <w:pPr>
              <w:jc w:val="right"/>
              <w:rPr>
                <w:rFonts w:ascii="GHEA Grapalat" w:hAnsi="GHEA Grapalat" w:cs="Tahoma"/>
                <w:color w:val="000000"/>
                <w:sz w:val="20"/>
                <w:szCs w:val="20"/>
              </w:rPr>
            </w:pPr>
          </w:p>
          <w:p w14:paraId="4D75F320" w14:textId="77777777" w:rsidR="00B84E6F" w:rsidRPr="00F566BF" w:rsidRDefault="00B84E6F" w:rsidP="00061BF5">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40FCE8A5" w14:textId="77777777" w:rsidR="00B84E6F" w:rsidRPr="00F566BF" w:rsidRDefault="00B84E6F" w:rsidP="00061BF5">
            <w:pPr>
              <w:jc w:val="right"/>
              <w:rPr>
                <w:rFonts w:ascii="GHEA Grapalat" w:hAnsi="GHEA Grapalat" w:cs="Sylfaen"/>
                <w:sz w:val="20"/>
                <w:szCs w:val="20"/>
              </w:rPr>
            </w:pPr>
          </w:p>
          <w:p w14:paraId="4175C980" w14:textId="77777777" w:rsidR="00B84E6F" w:rsidRPr="00F566BF" w:rsidRDefault="00B84E6F" w:rsidP="00061BF5">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5EBFF8E2" w14:textId="77777777" w:rsidR="00B84E6F" w:rsidRPr="00F566BF" w:rsidRDefault="00B84E6F" w:rsidP="00061BF5">
            <w:pPr>
              <w:jc w:val="right"/>
              <w:rPr>
                <w:rFonts w:ascii="GHEA Grapalat" w:hAnsi="GHEA Grapalat" w:cs="Sylfaen"/>
                <w:sz w:val="20"/>
                <w:szCs w:val="20"/>
              </w:rPr>
            </w:pPr>
          </w:p>
        </w:tc>
      </w:tr>
      <w:tr w:rsidR="00B84E6F" w:rsidRPr="00F566BF" w14:paraId="0852BF84" w14:textId="77777777" w:rsidTr="00061BF5">
        <w:trPr>
          <w:trHeight w:val="2058"/>
        </w:trPr>
        <w:tc>
          <w:tcPr>
            <w:tcW w:w="5616" w:type="dxa"/>
            <w:tcBorders>
              <w:top w:val="single" w:sz="4" w:space="0" w:color="auto"/>
              <w:left w:val="single" w:sz="4" w:space="0" w:color="auto"/>
              <w:right w:val="single" w:sz="4" w:space="0" w:color="auto"/>
            </w:tcBorders>
            <w:noWrap/>
            <w:vAlign w:val="bottom"/>
          </w:tcPr>
          <w:p w14:paraId="124A5509" w14:textId="77777777" w:rsidR="00B84E6F" w:rsidRPr="00F566BF" w:rsidRDefault="00B84E6F" w:rsidP="00061BF5">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48ACEEF2" w14:textId="77777777" w:rsidR="00B84E6F" w:rsidRPr="00F566BF" w:rsidRDefault="00B84E6F" w:rsidP="00061BF5">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D5787FE" w14:textId="77777777" w:rsidR="00B84E6F" w:rsidRPr="00F566BF" w:rsidRDefault="00B84E6F" w:rsidP="00061BF5">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1208D918"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  </w:t>
            </w:r>
          </w:p>
          <w:p w14:paraId="787D1B92"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297B688" w14:textId="77777777" w:rsidR="00B84E6F" w:rsidRPr="00F566BF" w:rsidRDefault="00B84E6F" w:rsidP="00061BF5">
            <w:pPr>
              <w:rPr>
                <w:rFonts w:ascii="GHEA Grapalat" w:hAnsi="GHEA Grapalat" w:cs="Tahoma"/>
                <w:color w:val="000000"/>
                <w:sz w:val="20"/>
                <w:szCs w:val="20"/>
              </w:rPr>
            </w:pPr>
          </w:p>
          <w:p w14:paraId="41428168" w14:textId="77777777" w:rsidR="00B84E6F" w:rsidRPr="00F566BF" w:rsidRDefault="00B84E6F" w:rsidP="00061BF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F6B5251" w14:textId="77777777" w:rsidR="00B84E6F" w:rsidRPr="00F566BF" w:rsidRDefault="00B84E6F" w:rsidP="00061BF5">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341B79B" w14:textId="77777777" w:rsidR="00B84E6F" w:rsidRPr="00F566BF" w:rsidRDefault="00B84E6F" w:rsidP="00061BF5">
            <w:pPr>
              <w:jc w:val="right"/>
              <w:rPr>
                <w:rFonts w:ascii="GHEA Grapalat" w:hAnsi="GHEA Grapalat" w:cs="Tahoma"/>
                <w:color w:val="000000"/>
                <w:sz w:val="20"/>
                <w:szCs w:val="20"/>
              </w:rPr>
            </w:pPr>
          </w:p>
          <w:p w14:paraId="4B2D8867" w14:textId="77777777" w:rsidR="00B84E6F" w:rsidRPr="00F566BF" w:rsidRDefault="00B84E6F" w:rsidP="00061BF5">
            <w:pPr>
              <w:jc w:val="right"/>
              <w:rPr>
                <w:rFonts w:ascii="GHEA Grapalat" w:hAnsi="GHEA Grapalat" w:cs="Tahoma"/>
                <w:color w:val="000000"/>
                <w:sz w:val="20"/>
                <w:szCs w:val="20"/>
              </w:rPr>
            </w:pPr>
          </w:p>
          <w:p w14:paraId="2CD6C21E" w14:textId="77777777" w:rsidR="00B84E6F" w:rsidRPr="00F566BF" w:rsidRDefault="00B84E6F" w:rsidP="00061BF5">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45E1C58D" w14:textId="77777777" w:rsidR="00B84E6F" w:rsidRPr="00F566BF" w:rsidRDefault="00B84E6F" w:rsidP="00061BF5">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1648519" w14:textId="77777777" w:rsidR="00B84E6F" w:rsidRPr="00F566BF" w:rsidRDefault="00B84E6F" w:rsidP="00061BF5">
            <w:pPr>
              <w:jc w:val="right"/>
              <w:rPr>
                <w:rFonts w:ascii="GHEA Grapalat" w:hAnsi="GHEA Grapalat" w:cs="Arial"/>
                <w:sz w:val="20"/>
                <w:szCs w:val="20"/>
                <w:lang w:val="hy-AM"/>
              </w:rPr>
            </w:pPr>
          </w:p>
        </w:tc>
      </w:tr>
      <w:tr w:rsidR="00B84E6F" w:rsidRPr="00F566BF" w14:paraId="3A015496" w14:textId="77777777" w:rsidTr="00061BF5">
        <w:trPr>
          <w:trHeight w:val="2194"/>
        </w:trPr>
        <w:tc>
          <w:tcPr>
            <w:tcW w:w="5616" w:type="dxa"/>
            <w:tcBorders>
              <w:top w:val="nil"/>
              <w:left w:val="single" w:sz="4" w:space="0" w:color="auto"/>
              <w:bottom w:val="single" w:sz="4" w:space="0" w:color="auto"/>
              <w:right w:val="single" w:sz="4" w:space="0" w:color="auto"/>
            </w:tcBorders>
            <w:noWrap/>
            <w:vAlign w:val="bottom"/>
          </w:tcPr>
          <w:p w14:paraId="6989DD9B"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lastRenderedPageBreak/>
              <w:t>24.բ.                                                       Կ.Տ.</w:t>
            </w:r>
          </w:p>
          <w:p w14:paraId="6907608E" w14:textId="77777777" w:rsidR="00B84E6F" w:rsidRPr="00F566BF" w:rsidRDefault="00B84E6F" w:rsidP="00061BF5">
            <w:pPr>
              <w:rPr>
                <w:rFonts w:ascii="GHEA Grapalat" w:hAnsi="GHEA Grapalat" w:cs="Sylfaen"/>
                <w:sz w:val="20"/>
                <w:szCs w:val="20"/>
              </w:rPr>
            </w:pPr>
          </w:p>
          <w:p w14:paraId="5B1016A1" w14:textId="77777777" w:rsidR="00B84E6F" w:rsidRPr="00F566BF" w:rsidRDefault="00B84E6F" w:rsidP="00061BF5">
            <w:pPr>
              <w:rPr>
                <w:rFonts w:ascii="GHEA Grapalat" w:hAnsi="GHEA Grapalat" w:cs="Sylfaen"/>
                <w:sz w:val="20"/>
                <w:szCs w:val="20"/>
              </w:rPr>
            </w:pPr>
          </w:p>
          <w:p w14:paraId="1340FFAC" w14:textId="77777777" w:rsidR="00B84E6F" w:rsidRPr="00F566BF" w:rsidRDefault="00B84E6F" w:rsidP="00061BF5">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3F9D3384" w14:textId="77777777" w:rsidR="00B84E6F" w:rsidRPr="00F566BF" w:rsidRDefault="00B84E6F" w:rsidP="00061BF5">
            <w:pPr>
              <w:rPr>
                <w:rFonts w:ascii="GHEA Grapalat" w:hAnsi="GHEA Grapalat" w:cs="Sylfaen"/>
                <w:sz w:val="20"/>
                <w:szCs w:val="20"/>
              </w:rPr>
            </w:pPr>
          </w:p>
          <w:p w14:paraId="0CCE141E"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  </w:t>
            </w:r>
          </w:p>
          <w:p w14:paraId="58E6691C" w14:textId="77777777" w:rsidR="00B84E6F" w:rsidRPr="00F566BF" w:rsidRDefault="00B84E6F" w:rsidP="00061BF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A5B4971"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23.բ.                                                                 Կ.Տ.    </w:t>
            </w:r>
          </w:p>
          <w:p w14:paraId="3B1D279A" w14:textId="77777777" w:rsidR="00B84E6F" w:rsidRPr="00F566BF" w:rsidRDefault="00B84E6F" w:rsidP="00061BF5">
            <w:pPr>
              <w:rPr>
                <w:rFonts w:ascii="GHEA Grapalat" w:hAnsi="GHEA Grapalat" w:cs="Sylfaen"/>
                <w:sz w:val="20"/>
                <w:szCs w:val="20"/>
              </w:rPr>
            </w:pPr>
          </w:p>
          <w:p w14:paraId="68851795" w14:textId="77777777" w:rsidR="00B84E6F" w:rsidRPr="00F566BF" w:rsidRDefault="00B84E6F" w:rsidP="00061BF5">
            <w:pPr>
              <w:rPr>
                <w:rFonts w:ascii="GHEA Grapalat" w:hAnsi="GHEA Grapalat" w:cs="Sylfaen"/>
                <w:sz w:val="20"/>
                <w:szCs w:val="20"/>
              </w:rPr>
            </w:pPr>
            <w:r w:rsidRPr="00F566BF">
              <w:rPr>
                <w:rFonts w:ascii="GHEA Grapalat" w:hAnsi="GHEA Grapalat" w:cs="Sylfaen"/>
                <w:sz w:val="20"/>
                <w:szCs w:val="20"/>
              </w:rPr>
              <w:t xml:space="preserve">                     </w:t>
            </w:r>
          </w:p>
          <w:p w14:paraId="54E6AAC2" w14:textId="77777777" w:rsidR="00B84E6F" w:rsidRPr="00F566BF" w:rsidRDefault="00B84E6F" w:rsidP="00061BF5">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3031C971" w14:textId="77777777" w:rsidR="00B84E6F" w:rsidRPr="00F566BF" w:rsidRDefault="00B84E6F" w:rsidP="00061BF5">
            <w:pPr>
              <w:rPr>
                <w:rFonts w:ascii="GHEA Grapalat" w:hAnsi="GHEA Grapalat" w:cs="Sylfaen"/>
                <w:color w:val="000000"/>
                <w:sz w:val="20"/>
                <w:szCs w:val="20"/>
              </w:rPr>
            </w:pPr>
          </w:p>
          <w:p w14:paraId="0109BC49" w14:textId="77777777" w:rsidR="00B84E6F" w:rsidRPr="00F566BF" w:rsidRDefault="00B84E6F" w:rsidP="00061BF5">
            <w:pPr>
              <w:rPr>
                <w:rFonts w:ascii="GHEA Grapalat" w:hAnsi="GHEA Grapalat" w:cs="Sylfaen"/>
                <w:sz w:val="20"/>
                <w:szCs w:val="20"/>
              </w:rPr>
            </w:pPr>
          </w:p>
          <w:p w14:paraId="6D88F3E4" w14:textId="77777777" w:rsidR="00B84E6F" w:rsidRPr="00F566BF" w:rsidRDefault="00B84E6F" w:rsidP="00061BF5">
            <w:pPr>
              <w:jc w:val="right"/>
              <w:rPr>
                <w:rFonts w:ascii="GHEA Grapalat" w:hAnsi="GHEA Grapalat" w:cs="Arial"/>
                <w:sz w:val="20"/>
                <w:szCs w:val="20"/>
              </w:rPr>
            </w:pPr>
          </w:p>
        </w:tc>
      </w:tr>
    </w:tbl>
    <w:p w14:paraId="6016CCF1"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C11A35"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C17493B"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613E70"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A53F02" w14:textId="77777777" w:rsidR="00B84E6F" w:rsidRPr="00F566BF"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6EEDEB" w14:textId="77777777" w:rsidR="00B84E6F" w:rsidRPr="002D4DC4" w:rsidRDefault="00B84E6F" w:rsidP="00B84E6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29AA2112" w14:textId="77777777" w:rsidR="00B84E6F" w:rsidRPr="00F566BF" w:rsidRDefault="00B84E6F" w:rsidP="00B84E6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7EC38687" w14:textId="77777777" w:rsidR="00B84E6F" w:rsidRPr="00F566BF" w:rsidRDefault="00B84E6F" w:rsidP="00B84E6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84E6F" w:rsidRPr="00F566BF" w14:paraId="7EE83F4F" w14:textId="77777777" w:rsidTr="00061BF5">
        <w:tc>
          <w:tcPr>
            <w:tcW w:w="720" w:type="dxa"/>
            <w:tcBorders>
              <w:top w:val="single" w:sz="4" w:space="0" w:color="auto"/>
              <w:left w:val="single" w:sz="4" w:space="0" w:color="auto"/>
              <w:bottom w:val="single" w:sz="4" w:space="0" w:color="auto"/>
              <w:right w:val="single" w:sz="4" w:space="0" w:color="auto"/>
            </w:tcBorders>
          </w:tcPr>
          <w:p w14:paraId="2E0CE4D3" w14:textId="77777777" w:rsidR="00B84E6F" w:rsidRPr="00F566BF" w:rsidRDefault="00B84E6F" w:rsidP="00061BF5">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FB34F30"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CF1CACA" w14:textId="77777777" w:rsidR="00B84E6F" w:rsidRPr="00F566BF" w:rsidRDefault="00B84E6F" w:rsidP="00061BF5">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42FD85DE" w14:textId="77777777" w:rsidR="00B84E6F" w:rsidRPr="00F566BF" w:rsidRDefault="00B84E6F" w:rsidP="00061BF5">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305715D" w14:textId="77777777" w:rsidR="00B84E6F" w:rsidRPr="00F566BF" w:rsidRDefault="00B84E6F" w:rsidP="00061BF5">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52DABCD9"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8BB649" w14:textId="77777777" w:rsidR="00B84E6F" w:rsidRPr="00F566BF" w:rsidRDefault="00B84E6F" w:rsidP="00061BF5">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06DCE61D" w14:textId="77777777" w:rsidR="00B84E6F" w:rsidRPr="00F566BF" w:rsidRDefault="00B84E6F" w:rsidP="00061BF5">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374A6F9" w14:textId="77777777" w:rsidR="00B84E6F" w:rsidRPr="00F566BF" w:rsidRDefault="00B84E6F" w:rsidP="00061BF5">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0D368064" w14:textId="77777777" w:rsidR="00B84E6F" w:rsidRPr="00F566BF" w:rsidRDefault="00B84E6F" w:rsidP="00061BF5">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B84E6F" w:rsidRPr="00F566BF" w14:paraId="41C82A93" w14:textId="77777777" w:rsidTr="00061BF5">
        <w:tc>
          <w:tcPr>
            <w:tcW w:w="720" w:type="dxa"/>
            <w:tcBorders>
              <w:top w:val="single" w:sz="4" w:space="0" w:color="auto"/>
              <w:left w:val="single" w:sz="4" w:space="0" w:color="auto"/>
              <w:bottom w:val="single" w:sz="4" w:space="0" w:color="auto"/>
              <w:right w:val="single" w:sz="4" w:space="0" w:color="auto"/>
            </w:tcBorders>
          </w:tcPr>
          <w:p w14:paraId="2ED1C8BD"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10ECB0F"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F90D477"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233C727"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76BE8A1" w14:textId="77777777" w:rsidR="00B84E6F" w:rsidRPr="00F566BF" w:rsidRDefault="00B84E6F" w:rsidP="00061BF5">
            <w:pPr>
              <w:jc w:val="center"/>
              <w:rPr>
                <w:rFonts w:ascii="GHEA Grapalat" w:hAnsi="GHEA Grapalat"/>
                <w:b/>
                <w:sz w:val="20"/>
                <w:szCs w:val="20"/>
              </w:rPr>
            </w:pPr>
            <w:r w:rsidRPr="00F566BF">
              <w:rPr>
                <w:rFonts w:ascii="GHEA Grapalat" w:hAnsi="GHEA Grapalat"/>
                <w:b/>
                <w:sz w:val="20"/>
                <w:szCs w:val="20"/>
              </w:rPr>
              <w:t>5</w:t>
            </w:r>
          </w:p>
        </w:tc>
      </w:tr>
      <w:tr w:rsidR="00B84E6F" w:rsidRPr="00F566BF" w14:paraId="4B37D17C" w14:textId="77777777" w:rsidTr="00061BF5">
        <w:tc>
          <w:tcPr>
            <w:tcW w:w="720" w:type="dxa"/>
            <w:tcBorders>
              <w:top w:val="single" w:sz="4" w:space="0" w:color="auto"/>
              <w:left w:val="single" w:sz="4" w:space="0" w:color="auto"/>
              <w:bottom w:val="single" w:sz="4" w:space="0" w:color="auto"/>
              <w:right w:val="single" w:sz="4" w:space="0" w:color="auto"/>
            </w:tcBorders>
          </w:tcPr>
          <w:p w14:paraId="37162B2F"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883857C"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8A4D6F7"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D7914F"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EE336E"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B84E6F" w:rsidRPr="00F566BF" w14:paraId="60F1D0F1" w14:textId="77777777" w:rsidTr="00061BF5">
        <w:tc>
          <w:tcPr>
            <w:tcW w:w="720" w:type="dxa"/>
            <w:tcBorders>
              <w:top w:val="single" w:sz="4" w:space="0" w:color="auto"/>
              <w:left w:val="single" w:sz="4" w:space="0" w:color="auto"/>
              <w:bottom w:val="single" w:sz="4" w:space="0" w:color="auto"/>
              <w:right w:val="single" w:sz="4" w:space="0" w:color="auto"/>
            </w:tcBorders>
          </w:tcPr>
          <w:p w14:paraId="376C69AC" w14:textId="77777777" w:rsidR="00B84E6F" w:rsidRPr="00F566BF" w:rsidRDefault="00B84E6F" w:rsidP="00061BF5">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51ECD57" w14:textId="77777777" w:rsidR="00B84E6F" w:rsidRPr="00F566BF" w:rsidRDefault="00B84E6F" w:rsidP="00061BF5">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9B864F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07045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3E73EA"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B84E6F" w:rsidRPr="00F566BF" w14:paraId="35B88E9B" w14:textId="77777777" w:rsidTr="00061BF5">
        <w:tc>
          <w:tcPr>
            <w:tcW w:w="720" w:type="dxa"/>
            <w:tcBorders>
              <w:top w:val="single" w:sz="4" w:space="0" w:color="auto"/>
              <w:left w:val="single" w:sz="4" w:space="0" w:color="auto"/>
              <w:bottom w:val="single" w:sz="4" w:space="0" w:color="auto"/>
              <w:right w:val="single" w:sz="4" w:space="0" w:color="auto"/>
            </w:tcBorders>
          </w:tcPr>
          <w:p w14:paraId="37E98DFC" w14:textId="77777777" w:rsidR="00B84E6F" w:rsidRPr="00F566BF" w:rsidRDefault="00B84E6F" w:rsidP="00061BF5">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5F8CD9F" w14:textId="77777777" w:rsidR="00B84E6F" w:rsidRPr="00F566BF" w:rsidRDefault="00B84E6F" w:rsidP="00061BF5">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F514C6"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2A9265"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13F1BD0" w14:textId="77777777" w:rsidR="00B84E6F" w:rsidRPr="00F566BF" w:rsidRDefault="00B84E6F" w:rsidP="00061BF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D1ABC59" w14:textId="77777777" w:rsidR="00B84E6F" w:rsidRPr="00F566BF" w:rsidRDefault="00B84E6F" w:rsidP="00061BF5">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B84E6F" w:rsidRPr="00F566BF" w14:paraId="79047409" w14:textId="77777777" w:rsidTr="00061BF5">
        <w:tc>
          <w:tcPr>
            <w:tcW w:w="720" w:type="dxa"/>
            <w:tcBorders>
              <w:top w:val="single" w:sz="4" w:space="0" w:color="auto"/>
              <w:left w:val="single" w:sz="4" w:space="0" w:color="auto"/>
              <w:bottom w:val="single" w:sz="4" w:space="0" w:color="auto"/>
              <w:right w:val="single" w:sz="4" w:space="0" w:color="auto"/>
            </w:tcBorders>
          </w:tcPr>
          <w:p w14:paraId="0443A176" w14:textId="77777777" w:rsidR="00B84E6F" w:rsidRPr="00F566BF" w:rsidRDefault="00B84E6F" w:rsidP="00061BF5">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195D47B" w14:textId="77777777" w:rsidR="00B84E6F" w:rsidRPr="00F566BF" w:rsidRDefault="00B84E6F" w:rsidP="00061BF5">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C05376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2AE6D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BE5EAEB"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Նշվում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E721109" w14:textId="77777777" w:rsidR="00B84E6F" w:rsidRPr="00F566BF" w:rsidRDefault="00B84E6F" w:rsidP="00061BF5">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F566BF" w14:paraId="7C79F9CD" w14:textId="77777777" w:rsidTr="00061BF5">
        <w:tc>
          <w:tcPr>
            <w:tcW w:w="720" w:type="dxa"/>
            <w:tcBorders>
              <w:top w:val="single" w:sz="4" w:space="0" w:color="auto"/>
              <w:left w:val="single" w:sz="4" w:space="0" w:color="auto"/>
              <w:bottom w:val="single" w:sz="4" w:space="0" w:color="auto"/>
              <w:right w:val="single" w:sz="4" w:space="0" w:color="auto"/>
            </w:tcBorders>
          </w:tcPr>
          <w:p w14:paraId="3AE48185"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B4995B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1019BD9"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C48BC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0342B9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F566BF" w14:paraId="14F9AE4A" w14:textId="77777777" w:rsidTr="00061BF5">
        <w:tc>
          <w:tcPr>
            <w:tcW w:w="720" w:type="dxa"/>
            <w:tcBorders>
              <w:top w:val="single" w:sz="4" w:space="0" w:color="auto"/>
              <w:left w:val="single" w:sz="4" w:space="0" w:color="auto"/>
              <w:bottom w:val="single" w:sz="4" w:space="0" w:color="auto"/>
              <w:right w:val="single" w:sz="4" w:space="0" w:color="auto"/>
            </w:tcBorders>
          </w:tcPr>
          <w:p w14:paraId="6E713085"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5F52AF"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EF3BA7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46797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5ADE60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B5F602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F566BF" w14:paraId="03CB2BDA" w14:textId="77777777" w:rsidTr="00061BF5">
        <w:tc>
          <w:tcPr>
            <w:tcW w:w="720" w:type="dxa"/>
            <w:tcBorders>
              <w:top w:val="single" w:sz="4" w:space="0" w:color="auto"/>
              <w:left w:val="single" w:sz="4" w:space="0" w:color="auto"/>
              <w:bottom w:val="single" w:sz="4" w:space="0" w:color="auto"/>
              <w:right w:val="single" w:sz="4" w:space="0" w:color="auto"/>
            </w:tcBorders>
          </w:tcPr>
          <w:p w14:paraId="499FFDD0"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9D8DF7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002B0D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6768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43D034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3B2F77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F566BF" w14:paraId="68658A55" w14:textId="77777777" w:rsidTr="00061BF5">
        <w:tc>
          <w:tcPr>
            <w:tcW w:w="720" w:type="dxa"/>
            <w:tcBorders>
              <w:top w:val="single" w:sz="4" w:space="0" w:color="auto"/>
              <w:left w:val="single" w:sz="4" w:space="0" w:color="auto"/>
              <w:bottom w:val="single" w:sz="4" w:space="0" w:color="auto"/>
              <w:right w:val="single" w:sz="4" w:space="0" w:color="auto"/>
            </w:tcBorders>
          </w:tcPr>
          <w:p w14:paraId="245E0B76"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6EA695C"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9D8D0C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CF354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3B6805"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F12341A"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F566BF" w14:paraId="5652FDEE" w14:textId="77777777" w:rsidTr="00061BF5">
        <w:tc>
          <w:tcPr>
            <w:tcW w:w="720" w:type="dxa"/>
            <w:tcBorders>
              <w:top w:val="single" w:sz="4" w:space="0" w:color="auto"/>
              <w:left w:val="single" w:sz="4" w:space="0" w:color="auto"/>
              <w:bottom w:val="single" w:sz="4" w:space="0" w:color="auto"/>
              <w:right w:val="single" w:sz="4" w:space="0" w:color="auto"/>
            </w:tcBorders>
          </w:tcPr>
          <w:p w14:paraId="1A78C442"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60DE89A"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EA1208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68D66C"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EF6B3E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Նշվում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96016A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B84E6F" w:rsidRPr="00F566BF" w14:paraId="6C49FA5D" w14:textId="77777777" w:rsidTr="00061BF5">
        <w:tc>
          <w:tcPr>
            <w:tcW w:w="720" w:type="dxa"/>
            <w:tcBorders>
              <w:top w:val="single" w:sz="4" w:space="0" w:color="auto"/>
              <w:left w:val="single" w:sz="4" w:space="0" w:color="auto"/>
              <w:bottom w:val="single" w:sz="4" w:space="0" w:color="auto"/>
              <w:right w:val="single" w:sz="4" w:space="0" w:color="auto"/>
            </w:tcBorders>
          </w:tcPr>
          <w:p w14:paraId="48E482CE"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17AEF8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443EDF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0C704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13D03EE" w14:textId="77777777" w:rsidR="00B84E6F" w:rsidRPr="00F566BF" w:rsidRDefault="00B84E6F" w:rsidP="00061BF5">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CCC7FA7" w14:textId="77777777" w:rsidR="00B84E6F" w:rsidRPr="00F566BF" w:rsidRDefault="00B84E6F" w:rsidP="00061BF5">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B84E6F" w:rsidRPr="00F566BF" w14:paraId="58673CDA" w14:textId="77777777" w:rsidTr="00061BF5">
        <w:tc>
          <w:tcPr>
            <w:tcW w:w="720" w:type="dxa"/>
            <w:tcBorders>
              <w:top w:val="single" w:sz="4" w:space="0" w:color="auto"/>
              <w:left w:val="single" w:sz="4" w:space="0" w:color="auto"/>
              <w:bottom w:val="single" w:sz="4" w:space="0" w:color="auto"/>
              <w:right w:val="single" w:sz="4" w:space="0" w:color="auto"/>
            </w:tcBorders>
          </w:tcPr>
          <w:p w14:paraId="6D16BF2D"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CB10D79"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F5E92A1"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2C02C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5727EE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47B473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B84E6F" w:rsidRPr="00F566BF" w14:paraId="74D238A1" w14:textId="77777777" w:rsidTr="00061BF5">
        <w:tc>
          <w:tcPr>
            <w:tcW w:w="720" w:type="dxa"/>
            <w:tcBorders>
              <w:top w:val="single" w:sz="4" w:space="0" w:color="auto"/>
              <w:left w:val="single" w:sz="4" w:space="0" w:color="auto"/>
              <w:bottom w:val="single" w:sz="4" w:space="0" w:color="auto"/>
              <w:right w:val="single" w:sz="4" w:space="0" w:color="auto"/>
            </w:tcBorders>
          </w:tcPr>
          <w:p w14:paraId="0B96626C"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34A79F1"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34C89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FF87D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00A43A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B84E6F" w:rsidRPr="00F566BF" w14:paraId="0FA13DD3" w14:textId="77777777" w:rsidTr="00061BF5">
        <w:tc>
          <w:tcPr>
            <w:tcW w:w="720" w:type="dxa"/>
            <w:tcBorders>
              <w:top w:val="single" w:sz="4" w:space="0" w:color="auto"/>
              <w:left w:val="single" w:sz="4" w:space="0" w:color="auto"/>
              <w:bottom w:val="single" w:sz="4" w:space="0" w:color="auto"/>
              <w:right w:val="single" w:sz="4" w:space="0" w:color="auto"/>
            </w:tcBorders>
          </w:tcPr>
          <w:p w14:paraId="3FD365F5"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BFB5061"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347740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3BF64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2630C27"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0CD62DA1"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B84E6F" w:rsidRPr="00F566BF" w14:paraId="6250125D" w14:textId="77777777" w:rsidTr="00061BF5">
        <w:tc>
          <w:tcPr>
            <w:tcW w:w="720" w:type="dxa"/>
            <w:tcBorders>
              <w:top w:val="single" w:sz="4" w:space="0" w:color="auto"/>
              <w:left w:val="single" w:sz="4" w:space="0" w:color="auto"/>
              <w:bottom w:val="single" w:sz="4" w:space="0" w:color="auto"/>
              <w:right w:val="single" w:sz="4" w:space="0" w:color="auto"/>
            </w:tcBorders>
          </w:tcPr>
          <w:p w14:paraId="37CD944E"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4BF473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91B920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BEAF6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B5AC7A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4A8FF20"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B84E6F" w:rsidRPr="000D1D66" w14:paraId="37766F73" w14:textId="77777777" w:rsidTr="00061BF5">
        <w:tc>
          <w:tcPr>
            <w:tcW w:w="720" w:type="dxa"/>
            <w:tcBorders>
              <w:top w:val="single" w:sz="4" w:space="0" w:color="auto"/>
              <w:left w:val="single" w:sz="4" w:space="0" w:color="auto"/>
              <w:bottom w:val="single" w:sz="4" w:space="0" w:color="auto"/>
              <w:right w:val="single" w:sz="4" w:space="0" w:color="auto"/>
            </w:tcBorders>
          </w:tcPr>
          <w:p w14:paraId="34DD6C47"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D8FA840"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B366B86"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C7F06F"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1E5FBCCD"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9DABC4B"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B84E6F" w:rsidRPr="00F566BF" w14:paraId="1DB26EE2" w14:textId="77777777" w:rsidTr="00061BF5">
        <w:tc>
          <w:tcPr>
            <w:tcW w:w="720" w:type="dxa"/>
            <w:tcBorders>
              <w:top w:val="single" w:sz="4" w:space="0" w:color="auto"/>
              <w:left w:val="single" w:sz="4" w:space="0" w:color="auto"/>
              <w:bottom w:val="single" w:sz="4" w:space="0" w:color="auto"/>
              <w:right w:val="single" w:sz="4" w:space="0" w:color="auto"/>
            </w:tcBorders>
          </w:tcPr>
          <w:p w14:paraId="559E5F53"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7BBD71C"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C380C7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43DD8B"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F96F7EF"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0D1D66" w14:paraId="712368D8" w14:textId="77777777" w:rsidTr="00061BF5">
        <w:tc>
          <w:tcPr>
            <w:tcW w:w="720" w:type="dxa"/>
            <w:tcBorders>
              <w:top w:val="single" w:sz="4" w:space="0" w:color="auto"/>
              <w:left w:val="single" w:sz="4" w:space="0" w:color="auto"/>
              <w:bottom w:val="single" w:sz="4" w:space="0" w:color="auto"/>
              <w:right w:val="single" w:sz="4" w:space="0" w:color="auto"/>
            </w:tcBorders>
          </w:tcPr>
          <w:p w14:paraId="61548C85"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39FC1E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2DE90D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682EDF"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ADB10E1"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B84E6F" w:rsidRPr="00F566BF" w14:paraId="4AEB7A5D" w14:textId="77777777" w:rsidTr="00061BF5">
        <w:tc>
          <w:tcPr>
            <w:tcW w:w="720" w:type="dxa"/>
            <w:tcBorders>
              <w:top w:val="single" w:sz="4" w:space="0" w:color="auto"/>
              <w:left w:val="single" w:sz="4" w:space="0" w:color="auto"/>
              <w:bottom w:val="single" w:sz="4" w:space="0" w:color="auto"/>
              <w:right w:val="single" w:sz="4" w:space="0" w:color="auto"/>
            </w:tcBorders>
          </w:tcPr>
          <w:p w14:paraId="767A0FE4"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C08D8C" w14:textId="77777777" w:rsidR="00B84E6F" w:rsidRPr="00F566BF" w:rsidRDefault="00B84E6F" w:rsidP="00061BF5">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D03071B"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346915"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DB00F09"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63DC641"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B84E6F" w:rsidRPr="000D1D66" w14:paraId="22204455" w14:textId="77777777" w:rsidTr="00061BF5">
        <w:tc>
          <w:tcPr>
            <w:tcW w:w="720" w:type="dxa"/>
            <w:tcBorders>
              <w:top w:val="single" w:sz="4" w:space="0" w:color="auto"/>
              <w:left w:val="single" w:sz="4" w:space="0" w:color="auto"/>
              <w:bottom w:val="single" w:sz="4" w:space="0" w:color="auto"/>
              <w:right w:val="single" w:sz="4" w:space="0" w:color="auto"/>
            </w:tcBorders>
          </w:tcPr>
          <w:p w14:paraId="46C217F4" w14:textId="77777777" w:rsidR="00B84E6F" w:rsidRPr="00F566BF" w:rsidDel="0010680B" w:rsidRDefault="00B84E6F" w:rsidP="00061BF5">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F1DC123" w14:textId="77777777" w:rsidR="00B84E6F" w:rsidRPr="00F566BF" w:rsidRDefault="00B84E6F" w:rsidP="00061BF5">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38718DB"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D16BCB" w14:textId="77777777" w:rsidR="00B84E6F" w:rsidRPr="00F566BF" w:rsidRDefault="00B84E6F" w:rsidP="00061BF5">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7D21033D" w14:textId="77777777" w:rsidR="00B84E6F" w:rsidRPr="00F566BF" w:rsidRDefault="00B84E6F" w:rsidP="00061BF5">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768639B6"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660FEEB"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B84E6F" w:rsidRPr="00F566BF" w14:paraId="119D085B" w14:textId="77777777" w:rsidTr="00061BF5">
        <w:tc>
          <w:tcPr>
            <w:tcW w:w="720" w:type="dxa"/>
            <w:tcBorders>
              <w:top w:val="single" w:sz="4" w:space="0" w:color="auto"/>
              <w:left w:val="single" w:sz="4" w:space="0" w:color="auto"/>
              <w:bottom w:val="single" w:sz="4" w:space="0" w:color="auto"/>
              <w:right w:val="single" w:sz="4" w:space="0" w:color="auto"/>
            </w:tcBorders>
          </w:tcPr>
          <w:p w14:paraId="4AEA24E1"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395A7D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F542C8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3E3AC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D627DA5"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767B2577"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D59304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B84E6F" w:rsidRPr="000D1D66" w14:paraId="7DDB0E5E" w14:textId="77777777" w:rsidTr="00061BF5">
        <w:tc>
          <w:tcPr>
            <w:tcW w:w="720" w:type="dxa"/>
            <w:tcBorders>
              <w:top w:val="single" w:sz="4" w:space="0" w:color="auto"/>
              <w:left w:val="single" w:sz="4" w:space="0" w:color="auto"/>
              <w:bottom w:val="single" w:sz="4" w:space="0" w:color="auto"/>
              <w:right w:val="single" w:sz="4" w:space="0" w:color="auto"/>
            </w:tcBorders>
          </w:tcPr>
          <w:p w14:paraId="50563D56"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77BE18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872D3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DD7909"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D7905A4"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6DA4755" w14:textId="77777777" w:rsidR="00B84E6F" w:rsidRPr="00F566BF" w:rsidRDefault="00B84E6F" w:rsidP="00061BF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EEF714E"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2DA869E"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6B2799" w14:textId="77777777" w:rsidR="00B84E6F" w:rsidRPr="00F566BF" w:rsidRDefault="00B84E6F" w:rsidP="00061BF5">
            <w:pPr>
              <w:jc w:val="center"/>
              <w:rPr>
                <w:rFonts w:ascii="GHEA Grapalat" w:hAnsi="GHEA Grapalat"/>
                <w:sz w:val="20"/>
                <w:szCs w:val="20"/>
                <w:lang w:val="hy-AM"/>
              </w:rPr>
            </w:pPr>
          </w:p>
        </w:tc>
      </w:tr>
      <w:tr w:rsidR="00B84E6F" w:rsidRPr="000D1D66" w14:paraId="34859BD4" w14:textId="77777777" w:rsidTr="00061BF5">
        <w:tc>
          <w:tcPr>
            <w:tcW w:w="720" w:type="dxa"/>
            <w:tcBorders>
              <w:top w:val="single" w:sz="4" w:space="0" w:color="auto"/>
              <w:left w:val="single" w:sz="4" w:space="0" w:color="auto"/>
              <w:bottom w:val="single" w:sz="4" w:space="0" w:color="auto"/>
              <w:right w:val="single" w:sz="4" w:space="0" w:color="auto"/>
            </w:tcBorders>
            <w:vAlign w:val="center"/>
          </w:tcPr>
          <w:p w14:paraId="57C31AAB" w14:textId="77777777" w:rsidR="00B84E6F" w:rsidRPr="00F566BF" w:rsidRDefault="00B84E6F" w:rsidP="00061BF5">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2E2E8F6"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101337"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BDE38C"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5CCF3F09"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5B2198F"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6C8B3BE4"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B84E6F" w:rsidRPr="00F566BF" w14:paraId="33FB3E5F" w14:textId="77777777" w:rsidTr="00061BF5">
        <w:tc>
          <w:tcPr>
            <w:tcW w:w="720" w:type="dxa"/>
            <w:tcBorders>
              <w:top w:val="single" w:sz="4" w:space="0" w:color="auto"/>
              <w:left w:val="single" w:sz="4" w:space="0" w:color="auto"/>
              <w:bottom w:val="single" w:sz="4" w:space="0" w:color="auto"/>
              <w:right w:val="single" w:sz="4" w:space="0" w:color="auto"/>
            </w:tcBorders>
          </w:tcPr>
          <w:p w14:paraId="04B7F38E"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0073267"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F256C8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C0C849"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23D08B89"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285D9A5"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B84E6F" w:rsidRPr="00F566BF" w14:paraId="07B458A3" w14:textId="77777777" w:rsidTr="00061BF5">
        <w:tc>
          <w:tcPr>
            <w:tcW w:w="720" w:type="dxa"/>
            <w:tcBorders>
              <w:top w:val="single" w:sz="4" w:space="0" w:color="auto"/>
              <w:left w:val="single" w:sz="4" w:space="0" w:color="auto"/>
              <w:bottom w:val="single" w:sz="4" w:space="0" w:color="auto"/>
              <w:right w:val="single" w:sz="4" w:space="0" w:color="auto"/>
            </w:tcBorders>
            <w:vAlign w:val="center"/>
          </w:tcPr>
          <w:p w14:paraId="48949B87" w14:textId="77777777" w:rsidR="00B84E6F" w:rsidRPr="00F566BF" w:rsidRDefault="00B84E6F" w:rsidP="00061BF5">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1F5BCB"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61134B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12721"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BE6E91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89EC5B" w14:textId="77777777" w:rsidR="00B84E6F" w:rsidRPr="00F566BF" w:rsidRDefault="00B84E6F" w:rsidP="00061BF5">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A3D2B56"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B84E6F" w:rsidRPr="00F566BF" w14:paraId="0ED523AB" w14:textId="77777777" w:rsidTr="00061BF5">
        <w:tc>
          <w:tcPr>
            <w:tcW w:w="720" w:type="dxa"/>
            <w:tcBorders>
              <w:top w:val="single" w:sz="4" w:space="0" w:color="auto"/>
              <w:left w:val="single" w:sz="4" w:space="0" w:color="auto"/>
              <w:bottom w:val="single" w:sz="4" w:space="0" w:color="auto"/>
              <w:right w:val="single" w:sz="4" w:space="0" w:color="auto"/>
            </w:tcBorders>
          </w:tcPr>
          <w:p w14:paraId="2CB92940"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6705364"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3C06AF"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D93BDE"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BDA9AC0"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6F8F30" w14:textId="77777777" w:rsidR="00B84E6F" w:rsidRPr="00F566BF" w:rsidRDefault="00B84E6F" w:rsidP="00061BF5">
            <w:pPr>
              <w:jc w:val="center"/>
              <w:rPr>
                <w:rFonts w:ascii="GHEA Grapalat" w:hAnsi="GHEA Grapalat"/>
                <w:sz w:val="20"/>
                <w:szCs w:val="20"/>
              </w:rPr>
            </w:pPr>
          </w:p>
        </w:tc>
      </w:tr>
      <w:tr w:rsidR="00B84E6F" w:rsidRPr="00F566BF" w14:paraId="141B630B" w14:textId="77777777" w:rsidTr="00061BF5">
        <w:tc>
          <w:tcPr>
            <w:tcW w:w="720" w:type="dxa"/>
            <w:tcBorders>
              <w:top w:val="single" w:sz="4" w:space="0" w:color="auto"/>
              <w:left w:val="single" w:sz="4" w:space="0" w:color="auto"/>
              <w:bottom w:val="single" w:sz="4" w:space="0" w:color="auto"/>
              <w:right w:val="single" w:sz="4" w:space="0" w:color="auto"/>
            </w:tcBorders>
            <w:vAlign w:val="center"/>
          </w:tcPr>
          <w:p w14:paraId="21C61B15" w14:textId="77777777" w:rsidR="00B84E6F" w:rsidRPr="00F566BF" w:rsidRDefault="00B84E6F" w:rsidP="00061BF5">
            <w:pP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809C4CD"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9CFD3F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02E53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1F99CA"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65BA024" w14:textId="77777777" w:rsidR="00B84E6F" w:rsidRPr="00F566BF" w:rsidRDefault="00B84E6F" w:rsidP="00061BF5">
            <w:pPr>
              <w:jc w:val="center"/>
              <w:rPr>
                <w:rFonts w:ascii="GHEA Grapalat" w:hAnsi="GHEA Grapalat"/>
                <w:sz w:val="20"/>
                <w:szCs w:val="20"/>
              </w:rPr>
            </w:pPr>
          </w:p>
        </w:tc>
      </w:tr>
      <w:tr w:rsidR="00B84E6F" w:rsidRPr="00F566BF" w14:paraId="2EA3F2A8" w14:textId="77777777" w:rsidTr="00061BF5">
        <w:tc>
          <w:tcPr>
            <w:tcW w:w="720" w:type="dxa"/>
            <w:tcBorders>
              <w:top w:val="single" w:sz="4" w:space="0" w:color="auto"/>
              <w:left w:val="single" w:sz="4" w:space="0" w:color="auto"/>
              <w:bottom w:val="single" w:sz="4" w:space="0" w:color="auto"/>
              <w:right w:val="single" w:sz="4" w:space="0" w:color="auto"/>
            </w:tcBorders>
          </w:tcPr>
          <w:p w14:paraId="79B347ED"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DB525F" w14:textId="77777777" w:rsidR="00B84E6F" w:rsidRPr="00F566BF" w:rsidRDefault="00B84E6F" w:rsidP="00061BF5">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F3E95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4B9EEC"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11CA84A"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370EF94" w14:textId="77777777" w:rsidR="00B84E6F" w:rsidRPr="00F566BF" w:rsidRDefault="00B84E6F" w:rsidP="00061BF5">
            <w:pPr>
              <w:jc w:val="center"/>
              <w:rPr>
                <w:rFonts w:ascii="GHEA Grapalat" w:hAnsi="GHEA Grapalat"/>
                <w:sz w:val="20"/>
                <w:szCs w:val="20"/>
              </w:rPr>
            </w:pPr>
          </w:p>
        </w:tc>
      </w:tr>
      <w:tr w:rsidR="00B84E6F" w:rsidRPr="00F566BF" w14:paraId="7CFEC56F" w14:textId="77777777" w:rsidTr="00061BF5">
        <w:tc>
          <w:tcPr>
            <w:tcW w:w="720" w:type="dxa"/>
            <w:tcBorders>
              <w:top w:val="single" w:sz="4" w:space="0" w:color="auto"/>
              <w:left w:val="single" w:sz="4" w:space="0" w:color="auto"/>
              <w:bottom w:val="single" w:sz="4" w:space="0" w:color="auto"/>
              <w:right w:val="single" w:sz="4" w:space="0" w:color="auto"/>
            </w:tcBorders>
          </w:tcPr>
          <w:p w14:paraId="62A0F477"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3CF667A"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69B29B7"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9C31B1"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82B0F79"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FD42F7" w14:textId="77777777" w:rsidR="00B84E6F" w:rsidRPr="00F566BF" w:rsidRDefault="00B84E6F" w:rsidP="00061BF5">
            <w:pPr>
              <w:jc w:val="center"/>
              <w:rPr>
                <w:rFonts w:ascii="GHEA Grapalat" w:hAnsi="GHEA Grapalat"/>
                <w:sz w:val="20"/>
                <w:szCs w:val="20"/>
              </w:rPr>
            </w:pPr>
          </w:p>
        </w:tc>
      </w:tr>
      <w:tr w:rsidR="00B84E6F" w:rsidRPr="00F566BF" w14:paraId="758C72FD" w14:textId="77777777" w:rsidTr="00061BF5">
        <w:tc>
          <w:tcPr>
            <w:tcW w:w="720" w:type="dxa"/>
            <w:tcBorders>
              <w:top w:val="single" w:sz="4" w:space="0" w:color="auto"/>
              <w:left w:val="single" w:sz="4" w:space="0" w:color="auto"/>
              <w:bottom w:val="single" w:sz="4" w:space="0" w:color="auto"/>
              <w:right w:val="single" w:sz="4" w:space="0" w:color="auto"/>
            </w:tcBorders>
          </w:tcPr>
          <w:p w14:paraId="54E92D02"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707EF8"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6C3B062"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27398"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62297FCF"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D19101F" w14:textId="77777777" w:rsidR="00B84E6F" w:rsidRPr="00F566BF" w:rsidRDefault="00B84E6F" w:rsidP="00061BF5">
            <w:pPr>
              <w:jc w:val="center"/>
              <w:rPr>
                <w:rFonts w:ascii="GHEA Grapalat" w:hAnsi="GHEA Grapalat"/>
                <w:sz w:val="20"/>
                <w:szCs w:val="20"/>
              </w:rPr>
            </w:pPr>
          </w:p>
        </w:tc>
      </w:tr>
      <w:tr w:rsidR="00B84E6F" w:rsidRPr="00F566BF" w14:paraId="32C001EC" w14:textId="77777777" w:rsidTr="00061BF5">
        <w:tc>
          <w:tcPr>
            <w:tcW w:w="720" w:type="dxa"/>
            <w:tcBorders>
              <w:top w:val="single" w:sz="4" w:space="0" w:color="auto"/>
              <w:left w:val="single" w:sz="4" w:space="0" w:color="auto"/>
              <w:bottom w:val="single" w:sz="4" w:space="0" w:color="auto"/>
              <w:right w:val="single" w:sz="4" w:space="0" w:color="auto"/>
            </w:tcBorders>
          </w:tcPr>
          <w:p w14:paraId="28244C52"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390BBBC"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27EDBE3" w14:textId="77777777" w:rsidR="00B84E6F" w:rsidRPr="00F566BF" w:rsidRDefault="00B84E6F" w:rsidP="00061BF5">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65CF8"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FE97734" w14:textId="77777777" w:rsidR="00B84E6F" w:rsidRPr="00F566BF" w:rsidRDefault="00B84E6F" w:rsidP="00061BF5">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8EC8F3" w14:textId="77777777" w:rsidR="00B84E6F" w:rsidRPr="00F566BF" w:rsidRDefault="00B84E6F" w:rsidP="00061BF5">
            <w:pPr>
              <w:jc w:val="center"/>
              <w:rPr>
                <w:rFonts w:ascii="GHEA Grapalat" w:hAnsi="GHEA Grapalat"/>
                <w:sz w:val="20"/>
                <w:szCs w:val="20"/>
              </w:rPr>
            </w:pPr>
          </w:p>
        </w:tc>
      </w:tr>
    </w:tbl>
    <w:p w14:paraId="0B1686F1" w14:textId="77777777" w:rsidR="00B84E6F" w:rsidRPr="00F566BF" w:rsidRDefault="00B84E6F" w:rsidP="00B84E6F">
      <w:pPr>
        <w:pStyle w:val="BodyTextIndent"/>
        <w:jc w:val="right"/>
        <w:rPr>
          <w:rFonts w:ascii="GHEA Grapalat" w:hAnsi="GHEA Grapalat" w:cs="Sylfaen"/>
          <w:i w:val="0"/>
          <w:lang w:val="en-US"/>
        </w:rPr>
      </w:pPr>
    </w:p>
    <w:p w14:paraId="7A43749C" w14:textId="77777777" w:rsidR="00B84E6F" w:rsidRPr="00F566BF" w:rsidRDefault="00B84E6F" w:rsidP="00B84E6F">
      <w:pPr>
        <w:pStyle w:val="BodyTextIndent"/>
        <w:jc w:val="right"/>
        <w:rPr>
          <w:rFonts w:ascii="GHEA Grapalat" w:hAnsi="GHEA Grapalat" w:cs="Sylfaen"/>
          <w:i w:val="0"/>
          <w:lang w:val="en-US"/>
        </w:rPr>
      </w:pPr>
    </w:p>
    <w:p w14:paraId="08DD7332" w14:textId="77777777" w:rsidR="00B84E6F" w:rsidRPr="00F566BF" w:rsidRDefault="00B84E6F" w:rsidP="00B84E6F">
      <w:pPr>
        <w:pStyle w:val="BodyTextIndent"/>
        <w:jc w:val="right"/>
        <w:rPr>
          <w:rFonts w:ascii="GHEA Grapalat" w:hAnsi="GHEA Grapalat" w:cs="Sylfaen"/>
          <w:i w:val="0"/>
          <w:lang w:val="en-US"/>
        </w:rPr>
      </w:pPr>
    </w:p>
    <w:p w14:paraId="3298F5A5" w14:textId="77777777" w:rsidR="00B84E6F" w:rsidRPr="00F566BF" w:rsidRDefault="00B84E6F" w:rsidP="00B84E6F">
      <w:pPr>
        <w:pStyle w:val="BodyTextIndent"/>
        <w:jc w:val="right"/>
        <w:rPr>
          <w:rFonts w:ascii="GHEA Grapalat" w:hAnsi="GHEA Grapalat" w:cs="Sylfaen"/>
          <w:i w:val="0"/>
          <w:lang w:val="en-US"/>
        </w:rPr>
      </w:pPr>
    </w:p>
    <w:p w14:paraId="78FFCA96" w14:textId="77777777" w:rsidR="00B84E6F" w:rsidRDefault="00B84E6F" w:rsidP="00F02279">
      <w:pPr>
        <w:pStyle w:val="BodyTextIndent3"/>
        <w:spacing w:line="240" w:lineRule="auto"/>
        <w:jc w:val="right"/>
        <w:rPr>
          <w:rFonts w:ascii="GHEA Grapalat" w:hAnsi="GHEA Grapalat" w:cs="Sylfaen"/>
          <w:b/>
          <w:lang w:val="hy-AM"/>
        </w:rPr>
      </w:pPr>
    </w:p>
    <w:p w14:paraId="47EB03C2" w14:textId="77777777" w:rsidR="00B84E6F" w:rsidRDefault="00B84E6F" w:rsidP="00F02279">
      <w:pPr>
        <w:pStyle w:val="BodyTextIndent3"/>
        <w:spacing w:line="240" w:lineRule="auto"/>
        <w:jc w:val="right"/>
        <w:rPr>
          <w:rFonts w:ascii="GHEA Grapalat" w:hAnsi="GHEA Grapalat" w:cs="Sylfaen"/>
          <w:b/>
          <w:lang w:val="hy-AM"/>
        </w:rPr>
      </w:pPr>
    </w:p>
    <w:p w14:paraId="69629D39" w14:textId="77777777" w:rsidR="00B84E6F" w:rsidRDefault="00B84E6F" w:rsidP="00F02279">
      <w:pPr>
        <w:pStyle w:val="BodyTextIndent3"/>
        <w:spacing w:line="240" w:lineRule="auto"/>
        <w:jc w:val="right"/>
        <w:rPr>
          <w:rFonts w:ascii="GHEA Grapalat" w:hAnsi="GHEA Grapalat" w:cs="Sylfaen"/>
          <w:b/>
          <w:lang w:val="hy-AM"/>
        </w:rPr>
      </w:pPr>
    </w:p>
    <w:p w14:paraId="51BB9B80" w14:textId="77777777" w:rsidR="00B84E6F" w:rsidRDefault="00B84E6F" w:rsidP="00F02279">
      <w:pPr>
        <w:pStyle w:val="BodyTextIndent3"/>
        <w:spacing w:line="240" w:lineRule="auto"/>
        <w:jc w:val="right"/>
        <w:rPr>
          <w:rFonts w:ascii="GHEA Grapalat" w:hAnsi="GHEA Grapalat" w:cs="Sylfaen"/>
          <w:b/>
          <w:lang w:val="hy-AM"/>
        </w:rPr>
      </w:pPr>
    </w:p>
    <w:p w14:paraId="0A18913D" w14:textId="77777777" w:rsidR="00B84E6F" w:rsidRDefault="00B84E6F" w:rsidP="00F02279">
      <w:pPr>
        <w:pStyle w:val="BodyTextIndent3"/>
        <w:spacing w:line="240" w:lineRule="auto"/>
        <w:jc w:val="right"/>
        <w:rPr>
          <w:rFonts w:ascii="GHEA Grapalat" w:hAnsi="GHEA Grapalat" w:cs="Sylfaen"/>
          <w:b/>
          <w:lang w:val="hy-AM"/>
        </w:rPr>
      </w:pPr>
    </w:p>
    <w:p w14:paraId="433ED8C5" w14:textId="77777777" w:rsidR="00983EAE" w:rsidRDefault="00983EAE" w:rsidP="00F02279">
      <w:pPr>
        <w:pStyle w:val="BodyTextIndent3"/>
        <w:spacing w:line="240" w:lineRule="auto"/>
        <w:jc w:val="right"/>
        <w:rPr>
          <w:rFonts w:ascii="GHEA Grapalat" w:hAnsi="GHEA Grapalat" w:cs="Sylfaen"/>
          <w:b/>
          <w:lang w:val="hy-AM"/>
        </w:rPr>
      </w:pPr>
    </w:p>
    <w:p w14:paraId="1E7B962B" w14:textId="77777777" w:rsidR="00983EAE" w:rsidRDefault="00983EAE" w:rsidP="00F02279">
      <w:pPr>
        <w:pStyle w:val="BodyTextIndent3"/>
        <w:spacing w:line="240" w:lineRule="auto"/>
        <w:jc w:val="right"/>
        <w:rPr>
          <w:rFonts w:ascii="GHEA Grapalat" w:hAnsi="GHEA Grapalat" w:cs="Sylfaen"/>
          <w:b/>
          <w:lang w:val="hy-AM"/>
        </w:rPr>
      </w:pPr>
    </w:p>
    <w:p w14:paraId="63CA73E4" w14:textId="77777777" w:rsidR="00983EAE" w:rsidRDefault="00983EAE" w:rsidP="00F02279">
      <w:pPr>
        <w:pStyle w:val="BodyTextIndent3"/>
        <w:spacing w:line="240" w:lineRule="auto"/>
        <w:jc w:val="right"/>
        <w:rPr>
          <w:rFonts w:ascii="GHEA Grapalat" w:hAnsi="GHEA Grapalat" w:cs="Sylfaen"/>
          <w:b/>
          <w:lang w:val="hy-AM"/>
        </w:rPr>
      </w:pPr>
    </w:p>
    <w:p w14:paraId="18EC9467" w14:textId="77777777" w:rsidR="00983EAE" w:rsidRDefault="00983EAE" w:rsidP="00F02279">
      <w:pPr>
        <w:pStyle w:val="BodyTextIndent3"/>
        <w:spacing w:line="240" w:lineRule="auto"/>
        <w:jc w:val="right"/>
        <w:rPr>
          <w:rFonts w:ascii="GHEA Grapalat" w:hAnsi="GHEA Grapalat" w:cs="Sylfaen"/>
          <w:b/>
          <w:lang w:val="hy-AM"/>
        </w:rPr>
      </w:pPr>
    </w:p>
    <w:p w14:paraId="47721CA2" w14:textId="77777777" w:rsidR="00983EAE" w:rsidRDefault="00983EAE" w:rsidP="00F02279">
      <w:pPr>
        <w:pStyle w:val="BodyTextIndent3"/>
        <w:spacing w:line="240" w:lineRule="auto"/>
        <w:jc w:val="right"/>
        <w:rPr>
          <w:rFonts w:ascii="GHEA Grapalat" w:hAnsi="GHEA Grapalat" w:cs="Sylfaen"/>
          <w:b/>
          <w:lang w:val="hy-AM"/>
        </w:rPr>
      </w:pPr>
    </w:p>
    <w:p w14:paraId="344C239F" w14:textId="77777777" w:rsidR="00983EAE" w:rsidRDefault="00983EAE" w:rsidP="00F02279">
      <w:pPr>
        <w:pStyle w:val="BodyTextIndent3"/>
        <w:spacing w:line="240" w:lineRule="auto"/>
        <w:jc w:val="right"/>
        <w:rPr>
          <w:rFonts w:ascii="GHEA Grapalat" w:hAnsi="GHEA Grapalat" w:cs="Sylfaen"/>
          <w:b/>
          <w:lang w:val="hy-AM"/>
        </w:rPr>
      </w:pPr>
    </w:p>
    <w:p w14:paraId="4BB1FA65" w14:textId="77777777" w:rsidR="00983EAE" w:rsidRDefault="00983EAE" w:rsidP="00F02279">
      <w:pPr>
        <w:pStyle w:val="BodyTextIndent3"/>
        <w:spacing w:line="240" w:lineRule="auto"/>
        <w:jc w:val="right"/>
        <w:rPr>
          <w:rFonts w:ascii="GHEA Grapalat" w:hAnsi="GHEA Grapalat" w:cs="Sylfaen"/>
          <w:b/>
          <w:lang w:val="hy-AM"/>
        </w:rPr>
      </w:pPr>
    </w:p>
    <w:p w14:paraId="5087428B" w14:textId="67FF6426" w:rsidR="00F02279" w:rsidRPr="00222F7B"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0019419E" w:rsidRPr="00222F7B">
        <w:rPr>
          <w:rFonts w:ascii="GHEA Grapalat" w:hAnsi="GHEA Grapalat" w:cs="Sylfaen"/>
          <w:b/>
          <w:lang w:val="hy-AM"/>
        </w:rPr>
        <w:t>7</w:t>
      </w:r>
    </w:p>
    <w:p w14:paraId="7010A09D" w14:textId="781C82D8" w:rsidR="00F02279" w:rsidRPr="00FB1EC7"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F7776B">
        <w:rPr>
          <w:rFonts w:ascii="GHEA Grapalat" w:hAnsi="GHEA Grapalat" w:cs="Sylfaen"/>
          <w:b/>
          <w:lang w:val="hy-AM"/>
        </w:rPr>
        <w:t>ԵՔ-</w:t>
      </w:r>
      <w:r w:rsidR="0002258D">
        <w:rPr>
          <w:rFonts w:ascii="GHEA Grapalat" w:hAnsi="GHEA Grapalat" w:cs="Sylfaen"/>
          <w:b/>
          <w:lang w:val="hy-AM"/>
        </w:rPr>
        <w:t>ԳՀԱՇՁԲ-</w:t>
      </w:r>
      <w:r w:rsidR="00BB661E">
        <w:rPr>
          <w:rFonts w:ascii="GHEA Grapalat" w:hAnsi="GHEA Grapalat" w:cs="Sylfaen"/>
          <w:b/>
          <w:lang w:val="hy-AM"/>
        </w:rPr>
        <w:t>26/8</w:t>
      </w:r>
      <w:r w:rsidRPr="00785E88">
        <w:rPr>
          <w:rFonts w:ascii="GHEA Grapalat" w:hAnsi="GHEA Grapalat" w:cs="Sylfaen"/>
          <w:b/>
          <w:lang w:val="hy-AM"/>
        </w:rPr>
        <w:t>»*  ծածկագրով</w:t>
      </w:r>
    </w:p>
    <w:p w14:paraId="48EEAA3C" w14:textId="0B431FE6" w:rsidR="00F02279" w:rsidRPr="00FB1EC7" w:rsidRDefault="0002258D" w:rsidP="00F0227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F02279" w:rsidRPr="00FB1EC7">
        <w:rPr>
          <w:rFonts w:ascii="GHEA Grapalat" w:hAnsi="GHEA Grapalat" w:cs="Sylfaen"/>
          <w:b/>
          <w:lang w:val="hy-AM"/>
        </w:rPr>
        <w:t xml:space="preserve">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030A6EB" w14:textId="021CC930" w:rsidR="00222F7B" w:rsidRPr="00FB1EC7" w:rsidRDefault="00222F7B" w:rsidP="00222F7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5805312" w14:textId="255EEC2A"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63887443" w14:textId="77777777" w:rsidR="00BF38C3" w:rsidRPr="00FB1EC7" w:rsidRDefault="00BF38C3" w:rsidP="00F02279">
      <w:pPr>
        <w:ind w:firstLine="720"/>
        <w:jc w:val="both"/>
        <w:rPr>
          <w:rFonts w:ascii="GHEA Grapalat" w:hAnsi="GHEA Grapalat" w:cs="Sylfaen"/>
          <w:sz w:val="20"/>
          <w:szCs w:val="20"/>
          <w:lang w:val="pt-BR"/>
        </w:rPr>
      </w:pPr>
    </w:p>
    <w:p w14:paraId="613A70C9" w14:textId="6A6C5C9C"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00BF38C3">
        <w:rPr>
          <w:rFonts w:ascii="GHEA Grapalat" w:hAnsi="GHEA Grapalat"/>
          <w:b/>
          <w:sz w:val="20"/>
          <w:szCs w:val="20"/>
          <w:lang w:val="es-ES"/>
        </w:rPr>
        <w:t xml:space="preserve">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8EF6BA" w14:textId="1DAE6581" w:rsidR="00F46136" w:rsidRDefault="00F02279" w:rsidP="007E2993">
      <w:pPr>
        <w:ind w:firstLine="720"/>
        <w:jc w:val="both"/>
        <w:rPr>
          <w:rFonts w:ascii="GHEA Grapalat" w:hAnsi="GHEA Grapalat" w:cs="Sylfaen"/>
          <w:sz w:val="20"/>
          <w:lang w:val="hy-AM"/>
        </w:rPr>
      </w:pPr>
      <w:r w:rsidRPr="00FB1EC7">
        <w:rPr>
          <w:rFonts w:ascii="GHEA Grapalat" w:hAnsi="GHEA Grapalat"/>
          <w:sz w:val="20"/>
          <w:szCs w:val="20"/>
          <w:lang w:val="es-ES"/>
        </w:rPr>
        <w:t>1.1</w:t>
      </w:r>
      <w:r w:rsidRPr="00FB1EC7">
        <w:rPr>
          <w:rFonts w:ascii="GHEA Grapalat" w:hAnsi="GHEA Grapalat"/>
          <w:sz w:val="20"/>
          <w:szCs w:val="20"/>
          <w:lang w:val="es-ES"/>
        </w:rPr>
        <w:tab/>
      </w:r>
      <w:r w:rsidR="007E2993" w:rsidRPr="0093002B">
        <w:rPr>
          <w:rFonts w:ascii="GHEA Grapalat" w:hAnsi="GHEA Grapalat" w:cs="Sylfaen"/>
          <w:sz w:val="20"/>
          <w:szCs w:val="20"/>
          <w:lang w:val="pt-BR"/>
        </w:rPr>
        <w:t>Կապալառուն</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պարտավորվում</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է</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սույն</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պայմանագրով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սահմանված</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կարգով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նախատեսված</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ծավալներով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ձևով</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և</w:t>
      </w:r>
      <w:r w:rsidR="007E2993" w:rsidRPr="0093002B">
        <w:rPr>
          <w:rFonts w:ascii="GHEA Grapalat" w:hAnsi="GHEA Grapalat"/>
          <w:sz w:val="20"/>
          <w:szCs w:val="20"/>
          <w:lang w:val="es-ES"/>
        </w:rPr>
        <w:t xml:space="preserve"> </w:t>
      </w:r>
      <w:r w:rsidR="007E2993" w:rsidRPr="0093002B">
        <w:rPr>
          <w:rFonts w:ascii="GHEA Grapalat" w:hAnsi="GHEA Grapalat" w:cs="Sylfaen"/>
          <w:sz w:val="20"/>
          <w:szCs w:val="20"/>
          <w:lang w:val="pt-BR"/>
        </w:rPr>
        <w:t>ժամկետներում</w:t>
      </w:r>
      <w:r w:rsidR="007E2993" w:rsidRPr="00537CB4">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կատարել</w:t>
      </w:r>
      <w:r w:rsidR="007E2993" w:rsidRPr="00537CB4">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սույն</w:t>
      </w:r>
      <w:r w:rsidR="007E2993" w:rsidRPr="00537CB4">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պայմանագրի (այսուհետ` պայմանագիր)</w:t>
      </w:r>
      <w:r w:rsidR="007E2993" w:rsidRPr="00537CB4">
        <w:rPr>
          <w:rFonts w:ascii="GHEA Grapalat" w:hAnsi="GHEA Grapalat" w:cs="Sylfaen"/>
          <w:sz w:val="20"/>
          <w:szCs w:val="20"/>
          <w:lang w:val="pt-BR"/>
        </w:rPr>
        <w:t xml:space="preserve"> N 1 </w:t>
      </w:r>
      <w:r w:rsidR="007E2993" w:rsidRPr="0093002B">
        <w:rPr>
          <w:rFonts w:ascii="GHEA Grapalat" w:hAnsi="GHEA Grapalat" w:cs="Sylfaen"/>
          <w:sz w:val="20"/>
          <w:szCs w:val="20"/>
          <w:lang w:val="pt-BR"/>
        </w:rPr>
        <w:t>Հավելվածով</w:t>
      </w:r>
      <w:r w:rsidR="007E2993" w:rsidRPr="00537CB4">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սահմանված</w:t>
      </w:r>
      <w:r w:rsidR="007E2993" w:rsidRPr="00537CB4">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ծավալաթերթ</w:t>
      </w:r>
      <w:r w:rsidR="007E2993" w:rsidRPr="00A9662F">
        <w:rPr>
          <w:rFonts w:ascii="GHEA Grapalat" w:hAnsi="GHEA Grapalat" w:cs="Sylfaen"/>
          <w:sz w:val="20"/>
          <w:szCs w:val="20"/>
          <w:lang w:val="pt-BR"/>
        </w:rPr>
        <w:t>-</w:t>
      </w:r>
      <w:r w:rsidR="007E2993" w:rsidRPr="0093002B">
        <w:rPr>
          <w:rFonts w:ascii="GHEA Grapalat" w:hAnsi="GHEA Grapalat" w:cs="Sylfaen"/>
          <w:sz w:val="20"/>
          <w:szCs w:val="20"/>
          <w:lang w:val="pt-BR"/>
        </w:rPr>
        <w:t>նախահաշվով</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նախատեսված</w:t>
      </w:r>
      <w:r w:rsidR="007E2993" w:rsidRPr="00A9662F">
        <w:rPr>
          <w:rFonts w:ascii="GHEA Grapalat" w:hAnsi="GHEA Grapalat" w:cs="Sylfaen"/>
          <w:sz w:val="20"/>
          <w:szCs w:val="20"/>
          <w:lang w:val="pt-BR"/>
        </w:rPr>
        <w:t xml:space="preserve"> </w:t>
      </w:r>
      <w:r w:rsidR="00537CB4" w:rsidRPr="00537CB4">
        <w:rPr>
          <w:rFonts w:ascii="GHEA Grapalat" w:hAnsi="GHEA Grapalat" w:cs="Sylfaen"/>
          <w:sz w:val="20"/>
          <w:szCs w:val="20"/>
          <w:lang w:val="pt-BR"/>
        </w:rPr>
        <w:t>Երևան քաղաքի Մալաթիա-Սեբաստիա վարչական շրջանի տարածքում եզրաքարերի վերանորոգման աշխատանքներ</w:t>
      </w:r>
      <w:r w:rsidR="007E2993" w:rsidRPr="0093002B">
        <w:rPr>
          <w:rFonts w:ascii="GHEA Grapalat" w:hAnsi="GHEA Grapalat" w:cs="Sylfaen"/>
          <w:sz w:val="20"/>
          <w:szCs w:val="20"/>
          <w:lang w:val="pt-BR"/>
        </w:rPr>
        <w:t>ը</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այսուհետ</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աշխատանք</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իսկ</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Պատվիրատուն</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պարտավորվում</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է</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ընդունել</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կատարված</w:t>
      </w:r>
      <w:r w:rsidR="007E2993" w:rsidRPr="00A9662F">
        <w:rPr>
          <w:rFonts w:ascii="GHEA Grapalat" w:hAnsi="GHEA Grapalat" w:cs="Sylfaen"/>
          <w:sz w:val="20"/>
          <w:szCs w:val="20"/>
          <w:lang w:val="pt-BR"/>
        </w:rPr>
        <w:t xml:space="preserve"> ա</w:t>
      </w:r>
      <w:r w:rsidR="007E2993" w:rsidRPr="0093002B">
        <w:rPr>
          <w:rFonts w:ascii="GHEA Grapalat" w:hAnsi="GHEA Grapalat" w:cs="Sylfaen"/>
          <w:sz w:val="20"/>
          <w:szCs w:val="20"/>
          <w:lang w:val="pt-BR"/>
        </w:rPr>
        <w:t>շխատանքը</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և</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վարձատրել</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դրա</w:t>
      </w:r>
      <w:r w:rsidR="007E2993" w:rsidRPr="00A9662F">
        <w:rPr>
          <w:rFonts w:ascii="GHEA Grapalat" w:hAnsi="GHEA Grapalat" w:cs="Sylfaen"/>
          <w:sz w:val="20"/>
          <w:szCs w:val="20"/>
          <w:lang w:val="pt-BR"/>
        </w:rPr>
        <w:t xml:space="preserve"> </w:t>
      </w:r>
      <w:r w:rsidR="007E2993" w:rsidRPr="0093002B">
        <w:rPr>
          <w:rFonts w:ascii="GHEA Grapalat" w:hAnsi="GHEA Grapalat" w:cs="Sylfaen"/>
          <w:sz w:val="20"/>
          <w:szCs w:val="20"/>
          <w:lang w:val="pt-BR"/>
        </w:rPr>
        <w:t>համար</w:t>
      </w:r>
      <w:r w:rsidR="007E2993" w:rsidRPr="00A9662F">
        <w:rPr>
          <w:rFonts w:ascii="GHEA Grapalat" w:hAnsi="GHEA Grapalat" w:cs="Sylfaen"/>
          <w:sz w:val="20"/>
          <w:szCs w:val="20"/>
          <w:lang w:val="pt-BR"/>
        </w:rPr>
        <w:t xml:space="preserve">։ </w:t>
      </w:r>
    </w:p>
    <w:p w14:paraId="00A85B00" w14:textId="5DC0C694" w:rsidR="00F02279" w:rsidRPr="00FB1EC7" w:rsidRDefault="00F02279" w:rsidP="009E2596">
      <w:pPr>
        <w:tabs>
          <w:tab w:val="left" w:pos="1170"/>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17682F81" w14:textId="77777777" w:rsidR="00CD15BE" w:rsidRPr="00BA2E8A" w:rsidRDefault="00CD15BE" w:rsidP="00CD15BE">
      <w:pPr>
        <w:tabs>
          <w:tab w:val="left" w:pos="1134"/>
        </w:tabs>
        <w:ind w:firstLine="720"/>
        <w:jc w:val="both"/>
        <w:rPr>
          <w:rFonts w:ascii="GHEA Grapalat" w:hAnsi="GHEA Grapalat" w:cs="Times Armenian"/>
          <w:sz w:val="20"/>
          <w:szCs w:val="20"/>
          <w:lang w:val="es-ES"/>
        </w:rPr>
      </w:pPr>
      <w:r w:rsidRPr="00BA2E8A">
        <w:rPr>
          <w:rFonts w:ascii="GHEA Grapalat" w:hAnsi="GHEA Grapalat"/>
          <w:sz w:val="20"/>
          <w:szCs w:val="20"/>
          <w:lang w:val="es-ES"/>
        </w:rPr>
        <w:t>1.3</w:t>
      </w:r>
      <w:r w:rsidRPr="00BA2E8A">
        <w:rPr>
          <w:rFonts w:ascii="GHEA Grapalat" w:hAnsi="GHEA Grapalat"/>
          <w:sz w:val="20"/>
          <w:szCs w:val="20"/>
          <w:lang w:val="es-ES"/>
        </w:rPr>
        <w:tab/>
        <w:t>Պ</w:t>
      </w:r>
      <w:r w:rsidRPr="00BA2E8A">
        <w:rPr>
          <w:rFonts w:ascii="GHEA Grapalat" w:hAnsi="GHEA Grapalat" w:cs="Sylfaen"/>
          <w:sz w:val="20"/>
          <w:szCs w:val="20"/>
          <w:lang w:val="pt-BR"/>
        </w:rPr>
        <w:t>այմանագրով</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նախատեսված</w:t>
      </w:r>
      <w:r w:rsidRPr="00BA2E8A">
        <w:rPr>
          <w:rFonts w:ascii="GHEA Grapalat" w:hAnsi="GHEA Grapalat" w:cs="Times Armenian"/>
          <w:sz w:val="20"/>
          <w:szCs w:val="20"/>
          <w:lang w:val="es-ES"/>
        </w:rPr>
        <w:t xml:space="preserve"> ա</w:t>
      </w:r>
      <w:r w:rsidRPr="00BA2E8A">
        <w:rPr>
          <w:rFonts w:ascii="GHEA Grapalat" w:hAnsi="GHEA Grapalat" w:cs="Sylfaen"/>
          <w:sz w:val="20"/>
          <w:szCs w:val="20"/>
          <w:lang w:val="pt-BR"/>
        </w:rPr>
        <w:t>շխատանքները</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սկսվում</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են</w:t>
      </w:r>
      <w:r w:rsidRPr="00BA2E8A">
        <w:rPr>
          <w:rFonts w:ascii="GHEA Grapalat" w:hAnsi="GHEA Grapalat" w:cs="Times Armenian"/>
          <w:sz w:val="20"/>
          <w:szCs w:val="20"/>
          <w:lang w:val="es-ES"/>
        </w:rPr>
        <w:t xml:space="preserve"> պ</w:t>
      </w:r>
      <w:r w:rsidRPr="00BA2E8A">
        <w:rPr>
          <w:rFonts w:ascii="GHEA Grapalat" w:hAnsi="GHEA Grapalat" w:cs="Sylfaen"/>
          <w:sz w:val="20"/>
          <w:szCs w:val="20"/>
          <w:lang w:val="pt-BR"/>
        </w:rPr>
        <w:t>այմանագիրն</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ուժի</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մեջ</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մտնելուց</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հետո</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և</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կատարման</w:t>
      </w:r>
      <w:r w:rsidRPr="00BA2E8A">
        <w:rPr>
          <w:rFonts w:ascii="GHEA Grapalat" w:hAnsi="GHEA Grapalat" w:cs="Times Armenian"/>
          <w:sz w:val="20"/>
          <w:szCs w:val="20"/>
          <w:lang w:val="es-ES"/>
        </w:rPr>
        <w:t xml:space="preserve"> </w:t>
      </w:r>
      <w:r w:rsidRPr="00BA2E8A">
        <w:rPr>
          <w:rFonts w:ascii="GHEA Grapalat" w:hAnsi="GHEA Grapalat" w:cs="Sylfaen"/>
          <w:sz w:val="20"/>
          <w:szCs w:val="20"/>
          <w:lang w:val="pt-BR"/>
        </w:rPr>
        <w:t>ժամկետը</w:t>
      </w:r>
      <w:r w:rsidRPr="00BA2E8A">
        <w:rPr>
          <w:rFonts w:ascii="GHEA Grapalat" w:hAnsi="GHEA Grapalat"/>
          <w:sz w:val="20"/>
          <w:szCs w:val="20"/>
          <w:lang w:val="es-ES"/>
        </w:rPr>
        <w:t xml:space="preserve"> </w:t>
      </w:r>
      <w:proofErr w:type="spellStart"/>
      <w:r w:rsidRPr="00BA2E8A">
        <w:rPr>
          <w:rFonts w:ascii="GHEA Grapalat" w:hAnsi="GHEA Grapalat"/>
          <w:sz w:val="20"/>
          <w:szCs w:val="20"/>
          <w:lang w:val="es-ES"/>
        </w:rPr>
        <w:t>սահմանվում</w:t>
      </w:r>
      <w:proofErr w:type="spellEnd"/>
      <w:r w:rsidRPr="00BA2E8A">
        <w:rPr>
          <w:rFonts w:ascii="GHEA Grapalat" w:hAnsi="GHEA Grapalat"/>
          <w:sz w:val="20"/>
          <w:szCs w:val="20"/>
          <w:lang w:val="es-ES"/>
        </w:rPr>
        <w:t xml:space="preserve"> է՝ </w:t>
      </w:r>
      <w:proofErr w:type="spellStart"/>
      <w:r w:rsidRPr="00BA2E8A">
        <w:rPr>
          <w:rFonts w:ascii="GHEA Grapalat" w:hAnsi="GHEA Grapalat"/>
          <w:sz w:val="20"/>
          <w:szCs w:val="20"/>
          <w:lang w:val="es-ES"/>
        </w:rPr>
        <w:t>համաձայն</w:t>
      </w:r>
      <w:proofErr w:type="spellEnd"/>
      <w:r w:rsidRPr="00BA2E8A">
        <w:rPr>
          <w:rFonts w:ascii="GHEA Grapalat" w:hAnsi="GHEA Grapalat"/>
          <w:sz w:val="20"/>
          <w:szCs w:val="20"/>
          <w:lang w:val="es-ES"/>
        </w:rPr>
        <w:t xml:space="preserve"> հ</w:t>
      </w:r>
      <w:r w:rsidRPr="00BA2E8A">
        <w:rPr>
          <w:rFonts w:ascii="GHEA Grapalat" w:hAnsi="GHEA Grapalat" w:cs="Sylfaen"/>
          <w:sz w:val="20"/>
          <w:szCs w:val="20"/>
          <w:lang w:val="pt-BR"/>
        </w:rPr>
        <w:t>ավելված</w:t>
      </w:r>
      <w:r w:rsidRPr="00BA2E8A">
        <w:rPr>
          <w:rFonts w:ascii="GHEA Grapalat" w:hAnsi="GHEA Grapalat" w:cs="Sylfaen"/>
          <w:sz w:val="20"/>
          <w:szCs w:val="20"/>
          <w:lang w:val="es-ES"/>
        </w:rPr>
        <w:t xml:space="preserve"> 2-ի</w:t>
      </w:r>
      <w:r w:rsidRPr="00BA2E8A">
        <w:rPr>
          <w:rFonts w:ascii="GHEA Grapalat" w:hAnsi="GHEA Grapalat" w:cs="Tahoma"/>
          <w:sz w:val="20"/>
          <w:szCs w:val="20"/>
          <w:lang w:val="es-ES"/>
        </w:rPr>
        <w:t>։</w:t>
      </w:r>
      <w:r w:rsidRPr="00BA2E8A">
        <w:rPr>
          <w:rFonts w:ascii="GHEA Grapalat" w:hAnsi="GHEA Grapalat" w:cs="Times Armenian"/>
          <w:sz w:val="20"/>
          <w:szCs w:val="20"/>
          <w:lang w:val="es-ES"/>
        </w:rPr>
        <w:t xml:space="preserve"> </w:t>
      </w:r>
    </w:p>
    <w:p w14:paraId="72C44BCD" w14:textId="77777777" w:rsidR="002F63F0" w:rsidRPr="00B47774" w:rsidRDefault="002F63F0" w:rsidP="00B47774">
      <w:pPr>
        <w:tabs>
          <w:tab w:val="left" w:pos="1134"/>
        </w:tabs>
        <w:ind w:firstLine="720"/>
        <w:jc w:val="both"/>
        <w:rPr>
          <w:rFonts w:ascii="GHEA Grapalat" w:hAnsi="GHEA Grapalat" w:cs="Times Armenian"/>
          <w:lang w:val="es-ES"/>
        </w:rPr>
      </w:pPr>
    </w:p>
    <w:p w14:paraId="4E172C1B" w14:textId="7876F09F"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002F63F0">
        <w:rPr>
          <w:rFonts w:ascii="GHEA Grapalat" w:hAnsi="GHEA Grapalat"/>
          <w:b/>
          <w:sz w:val="20"/>
          <w:szCs w:val="20"/>
          <w:lang w:val="es-ES"/>
        </w:rPr>
        <w:t xml:space="preserve">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67E44BA3" w:rsidR="00F02279" w:rsidRPr="00FB1EC7" w:rsidRDefault="00F02279" w:rsidP="00F02279">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601B7312" w14:textId="77777777" w:rsidR="002F63F0" w:rsidRPr="00FB1EC7" w:rsidRDefault="002F63F0" w:rsidP="00F02279">
      <w:pPr>
        <w:tabs>
          <w:tab w:val="left" w:pos="1276"/>
        </w:tabs>
        <w:ind w:firstLine="720"/>
        <w:jc w:val="both"/>
        <w:rPr>
          <w:rFonts w:ascii="GHEA Grapalat" w:hAnsi="GHEA Grapalat"/>
          <w:sz w:val="20"/>
          <w:szCs w:val="20"/>
          <w:lang w:val="es-ES"/>
        </w:rPr>
      </w:pPr>
    </w:p>
    <w:p w14:paraId="0177F853" w14:textId="7BA9CC74"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002F63F0">
        <w:rPr>
          <w:rFonts w:ascii="GHEA Grapalat" w:hAnsi="GHEA Grapalat"/>
          <w:b/>
          <w:sz w:val="20"/>
          <w:szCs w:val="20"/>
          <w:lang w:val="es-ES"/>
        </w:rPr>
        <w:t xml:space="preserve">   </w:t>
      </w:r>
      <w:r w:rsidR="00892715">
        <w:rPr>
          <w:rFonts w:ascii="GHEA Grapalat" w:hAnsi="GHEA Grapalat"/>
          <w:b/>
          <w:sz w:val="20"/>
          <w:szCs w:val="20"/>
          <w:lang w:val="es-ES"/>
        </w:rPr>
        <w:t xml:space="preserve">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3C157008"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002F63F0">
        <w:rPr>
          <w:rFonts w:ascii="GHEA Grapalat" w:hAnsi="GHEA Grapalat"/>
          <w:b/>
          <w:sz w:val="20"/>
          <w:szCs w:val="20"/>
          <w:lang w:val="es-ES"/>
        </w:rPr>
        <w:t xml:space="preserve"> </w:t>
      </w:r>
      <w:r w:rsidR="00892715">
        <w:rPr>
          <w:rFonts w:ascii="GHEA Grapalat" w:hAnsi="GHEA Grapalat"/>
          <w:b/>
          <w:sz w:val="20"/>
          <w:szCs w:val="20"/>
          <w:lang w:val="es-ES"/>
        </w:rPr>
        <w:t xml:space="preserve"> </w:t>
      </w:r>
      <w:r w:rsidR="002F63F0" w:rsidRPr="00FB1EC7">
        <w:rPr>
          <w:rFonts w:ascii="GHEA Grapalat" w:hAnsi="GHEA Grapalat" w:cs="Sylfaen"/>
          <w:b/>
          <w:sz w:val="20"/>
          <w:szCs w:val="20"/>
          <w:lang w:val="pt-BR"/>
        </w:rPr>
        <w:t>ՊԱՏՎԻՐԱՏՈՒՆ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ԻՐԱՎՈՒՆՔ</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ՈՒՆԻ</w:t>
      </w:r>
      <w:r w:rsidR="002F63F0"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1B743D9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32A91EE0"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5F5E63B5" w14:textId="77777777" w:rsidR="002F63F0" w:rsidRPr="00FB1EC7" w:rsidRDefault="002F63F0" w:rsidP="00F02279">
      <w:pPr>
        <w:tabs>
          <w:tab w:val="left" w:pos="1276"/>
        </w:tabs>
        <w:ind w:firstLine="720"/>
        <w:jc w:val="both"/>
        <w:rPr>
          <w:rFonts w:ascii="GHEA Grapalat" w:hAnsi="GHEA Grapalat" w:cs="Times Armenian"/>
          <w:sz w:val="20"/>
          <w:szCs w:val="20"/>
          <w:lang w:val="es-ES"/>
        </w:rPr>
      </w:pPr>
    </w:p>
    <w:p w14:paraId="0FD71D20" w14:textId="500924BF"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ՊԱՏՎԻՐԱՏՈՒՆ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ՊԱՐՏԱՎՈՐ</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Է</w:t>
      </w:r>
      <w:r w:rsidR="002F63F0"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0311BA98" w:rsidR="00F02279"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02DC3DE4" w14:textId="2BB15060" w:rsidR="0091536E" w:rsidRPr="00AD3BB8" w:rsidRDefault="0091536E" w:rsidP="0091536E">
      <w:pPr>
        <w:tabs>
          <w:tab w:val="left" w:pos="1276"/>
        </w:tabs>
        <w:ind w:firstLine="720"/>
        <w:jc w:val="both"/>
        <w:rPr>
          <w:rFonts w:ascii="GHEA Grapalat" w:hAnsi="GHEA Grapalat" w:cs="Sylfaen"/>
          <w:sz w:val="20"/>
          <w:szCs w:val="20"/>
          <w:lang w:val="hy-AM"/>
        </w:rPr>
      </w:pPr>
    </w:p>
    <w:p w14:paraId="24938488" w14:textId="5F034EFA"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ԿԱՊԱԼԱՌՈՒՆ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ԻՐԱՎՈՒՆՔ</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ՈՒՆԻ</w:t>
      </w:r>
      <w:r w:rsidR="002F63F0"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358BD8BE" w14:textId="77777777" w:rsidR="002F63F0" w:rsidRPr="00FB1EC7" w:rsidRDefault="002F63F0" w:rsidP="00F02279">
      <w:pPr>
        <w:tabs>
          <w:tab w:val="left" w:pos="1276"/>
        </w:tabs>
        <w:ind w:firstLine="720"/>
        <w:jc w:val="both"/>
        <w:rPr>
          <w:rFonts w:ascii="GHEA Grapalat" w:hAnsi="GHEA Grapalat" w:cs="Times Armenian"/>
          <w:sz w:val="20"/>
          <w:szCs w:val="20"/>
          <w:lang w:val="es-ES"/>
        </w:rPr>
      </w:pPr>
    </w:p>
    <w:p w14:paraId="1A429C92" w14:textId="4A69C16E"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ԿԱՊԱԼԱՌՈՒՆ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ՊԱՐՏԱՎՈՐ</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Է</w:t>
      </w:r>
      <w:r w:rsidR="002F63F0" w:rsidRPr="00FB1EC7">
        <w:rPr>
          <w:rFonts w:ascii="GHEA Grapalat" w:hAnsi="GHEA Grapalat" w:cs="Times Armenian"/>
          <w:b/>
          <w:sz w:val="20"/>
          <w:szCs w:val="20"/>
          <w:lang w:val="es-ES"/>
        </w:rPr>
        <w:t>`</w:t>
      </w:r>
    </w:p>
    <w:p w14:paraId="087D5C8B" w14:textId="56DE4860"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00664A10" w:rsidRPr="00FB1EC7">
        <w:rPr>
          <w:rFonts w:ascii="GHEA Grapalat" w:hAnsi="GHEA Grapalat" w:cs="Sylfaen"/>
          <w:sz w:val="20"/>
          <w:szCs w:val="20"/>
          <w:lang w:val="pt-BR"/>
        </w:rPr>
        <w:t>Աշխատանքների</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առնվազն</w:t>
      </w:r>
      <w:r w:rsidR="00664A10" w:rsidRPr="006244AB">
        <w:rPr>
          <w:rFonts w:ascii="GHEA Grapalat" w:hAnsi="GHEA Grapalat" w:cs="Sylfaen"/>
          <w:sz w:val="20"/>
          <w:szCs w:val="20"/>
          <w:lang w:val="pt-BR"/>
        </w:rPr>
        <w:t xml:space="preserve"> ----- </w:t>
      </w:r>
      <w:r w:rsidR="00664A10" w:rsidRPr="00FB1EC7">
        <w:rPr>
          <w:rFonts w:ascii="GHEA Grapalat" w:hAnsi="GHEA Grapalat" w:cs="Sylfaen"/>
          <w:sz w:val="20"/>
          <w:szCs w:val="20"/>
          <w:lang w:val="pt-BR"/>
        </w:rPr>
        <w:t>տոկոսը</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կատարել</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անձամբ</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պայմանագրով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նախատեսված</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կարգով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ժամկետներում</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իր</w:t>
      </w:r>
      <w:r w:rsidR="00664A10" w:rsidRPr="006244AB">
        <w:rPr>
          <w:rFonts w:ascii="GHEA Grapalat" w:hAnsi="GHEA Grapalat" w:cs="Sylfaen"/>
          <w:sz w:val="20"/>
          <w:szCs w:val="20"/>
          <w:lang w:val="pt-BR"/>
        </w:rPr>
        <w:t xml:space="preserve"> աշխատանքային և տեխնիկական ռեսուրսով</w:t>
      </w:r>
      <w:r w:rsidR="00664A10" w:rsidRPr="00FB1EC7" w:rsidDel="00E934F6">
        <w:rPr>
          <w:rFonts w:ascii="GHEA Grapalat" w:hAnsi="GHEA Grapalat" w:cs="Sylfaen"/>
          <w:sz w:val="20"/>
          <w:szCs w:val="20"/>
          <w:lang w:val="pt-BR"/>
        </w:rPr>
        <w:t xml:space="preserve"> </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ինչպես</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անհրաժեշտ</w:t>
      </w:r>
      <w:r w:rsidR="00664A10" w:rsidRPr="006244AB">
        <w:rPr>
          <w:rFonts w:ascii="GHEA Grapalat" w:hAnsi="GHEA Grapalat" w:cs="Sylfaen"/>
          <w:sz w:val="20"/>
          <w:szCs w:val="20"/>
          <w:lang w:val="pt-BR"/>
        </w:rPr>
        <w:t xml:space="preserve"> շինարարական նյութերով, միջոցներով</w:t>
      </w:r>
      <w:r w:rsidR="00664A10" w:rsidRPr="00FB1EC7" w:rsidDel="00E934F6">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ու</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պատշաճ</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որակով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նախագծին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ծավալաթերթին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համապատասխան</w:t>
      </w:r>
    </w:p>
    <w:p w14:paraId="5637674B" w14:textId="0074626B" w:rsidR="006D3529" w:rsidRPr="00EC20A0" w:rsidRDefault="00F02279" w:rsidP="00EC20A0">
      <w:pPr>
        <w:ind w:firstLine="709"/>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7E806C3" w14:textId="77777777" w:rsidR="00205A55" w:rsidRDefault="00205A55" w:rsidP="00205A55">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Pr>
          <w:rFonts w:ascii="GHEA Grapalat" w:hAnsi="GHEA Grapalat" w:cs="Sylfaen"/>
          <w:sz w:val="20"/>
          <w:szCs w:val="20"/>
          <w:lang w:val="hy-AM"/>
        </w:rPr>
        <w:t>՝</w:t>
      </w:r>
    </w:p>
    <w:p w14:paraId="2B584F11" w14:textId="03B2BC69" w:rsidR="00205A55" w:rsidRDefault="00205A55" w:rsidP="00205A55">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C51BA">
        <w:rPr>
          <w:rFonts w:ascii="GHEA Grapalat" w:hAnsi="GHEA Grapalat" w:cs="Sylfaen"/>
          <w:sz w:val="20"/>
          <w:szCs w:val="20"/>
          <w:lang w:val="hy-AM"/>
        </w:rPr>
        <w:t>)</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r>
        <w:rPr>
          <w:rFonts w:ascii="GHEA Grapalat" w:hAnsi="GHEA Grapalat" w:cs="Sylfaen"/>
          <w:sz w:val="20"/>
          <w:szCs w:val="20"/>
          <w:lang w:val="hy-AM"/>
        </w:rPr>
        <w:t>.</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proofErr w:type="spellStart"/>
      <w:r w:rsidRPr="00C7042B">
        <w:rPr>
          <w:rFonts w:ascii="GHEA Grapalat" w:hAnsi="GHEA Grapalat" w:cs="Arial"/>
          <w:sz w:val="20"/>
          <w:szCs w:val="20"/>
        </w:rPr>
        <w:t>եկել</w:t>
      </w:r>
      <w:proofErr w:type="spellEnd"/>
      <w:r w:rsidRPr="00C7042B">
        <w:rPr>
          <w:rFonts w:ascii="GHEA Grapalat" w:hAnsi="GHEA Grapalat"/>
          <w:sz w:val="20"/>
          <w:szCs w:val="20"/>
          <w:lang w:val="hy-AM"/>
        </w:rPr>
        <w:t xml:space="preserve"> </w:t>
      </w:r>
      <w:proofErr w:type="spellStart"/>
      <w:r w:rsidRPr="00C7042B">
        <w:rPr>
          <w:rFonts w:ascii="GHEA Grapalat" w:hAnsi="GHEA Grapalat"/>
          <w:sz w:val="20"/>
          <w:szCs w:val="20"/>
        </w:rPr>
        <w:t>կատարված</w:t>
      </w:r>
      <w:proofErr w:type="spellEnd"/>
      <w:r w:rsidRPr="00C7042B">
        <w:rPr>
          <w:rFonts w:ascii="GHEA Grapalat" w:hAnsi="GHEA Grapalat"/>
          <w:sz w:val="20"/>
          <w:szCs w:val="20"/>
          <w:lang w:val="es-ES"/>
        </w:rPr>
        <w:t xml:space="preserve"> </w:t>
      </w:r>
      <w:proofErr w:type="spellStart"/>
      <w:r w:rsidRPr="00C7042B">
        <w:rPr>
          <w:rFonts w:ascii="GHEA Grapalat" w:hAnsi="GHEA Grapalat"/>
          <w:sz w:val="20"/>
          <w:szCs w:val="20"/>
        </w:rPr>
        <w:t>աշխատանքի</w:t>
      </w:r>
      <w:proofErr w:type="spellEnd"/>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13ECD92D" w14:textId="77777777" w:rsidR="00205A55" w:rsidRDefault="00F02279" w:rsidP="00F02279">
      <w:pPr>
        <w:tabs>
          <w:tab w:val="left" w:pos="1276"/>
        </w:tabs>
        <w:ind w:firstLine="720"/>
        <w:jc w:val="both"/>
        <w:rPr>
          <w:rFonts w:ascii="GHEA Grapalat" w:hAnsi="GHEA Grapalat" w:cs="Sylfaen"/>
          <w:sz w:val="20"/>
          <w:szCs w:val="20"/>
          <w:vertAlign w:val="superscript"/>
          <w:lang w:val="hy-AM"/>
        </w:rPr>
      </w:pPr>
      <w:r w:rsidRPr="00C7042B">
        <w:rPr>
          <w:rFonts w:ascii="GHEA Grapalat" w:hAnsi="GHEA Grapalat"/>
          <w:sz w:val="20"/>
          <w:szCs w:val="20"/>
          <w:lang w:val="es-ES"/>
        </w:rPr>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w:t>
      </w:r>
      <w:r w:rsidR="00266FE1" w:rsidRPr="00266FE1">
        <w:rPr>
          <w:rFonts w:ascii="GHEA Grapalat" w:hAnsi="GHEA Grapalat" w:cs="Sylfaen"/>
          <w:sz w:val="20"/>
          <w:szCs w:val="20"/>
          <w:lang w:val="hy-AM"/>
        </w:rPr>
        <w:t>365</w:t>
      </w:r>
      <w:r w:rsidRPr="00266FE1">
        <w:rPr>
          <w:rFonts w:ascii="GHEA Grapalat" w:hAnsi="GHEA Grapalat" w:cs="Sylfaen"/>
          <w:sz w:val="20"/>
          <w:szCs w:val="20"/>
          <w:lang w:val="hy-AM"/>
        </w:rPr>
        <w:t xml:space="preserve"> օրացուցային օր։</w:t>
      </w:r>
      <w:r w:rsidRPr="00C7042B">
        <w:rPr>
          <w:rFonts w:ascii="GHEA Grapalat" w:hAnsi="GHEA Grapalat" w:cs="Sylfaen"/>
          <w:sz w:val="20"/>
          <w:szCs w:val="20"/>
          <w:lang w:val="hy-AM"/>
        </w:rPr>
        <w:t xml:space="preserve"> Եթե երաշխիքային 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C7042B">
        <w:rPr>
          <w:rFonts w:ascii="GHEA Grapalat" w:hAnsi="GHEA Grapalat" w:cs="Sylfaen"/>
          <w:sz w:val="20"/>
          <w:szCs w:val="20"/>
          <w:vertAlign w:val="superscript"/>
          <w:lang w:val="hy-AM"/>
        </w:rPr>
        <w:t>27</w:t>
      </w:r>
    </w:p>
    <w:p w14:paraId="2BA41547"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cs="Times Armenian"/>
          <w:sz w:val="20"/>
          <w:szCs w:val="20"/>
          <w:lang w:val="es-ES"/>
        </w:rPr>
        <w:lastRenderedPageBreak/>
        <w:t xml:space="preserve">3.4.11 </w:t>
      </w:r>
      <w:proofErr w:type="spellStart"/>
      <w:r w:rsidR="0019419E">
        <w:rPr>
          <w:rFonts w:ascii="GHEA Grapalat" w:hAnsi="GHEA Grapalat" w:cs="Times Armenian"/>
          <w:sz w:val="20"/>
          <w:szCs w:val="20"/>
          <w:lang w:val="es-ES"/>
        </w:rPr>
        <w:t>Որակավորման</w:t>
      </w:r>
      <w:proofErr w:type="spellEnd"/>
      <w:r w:rsidR="0019419E">
        <w:rPr>
          <w:rFonts w:ascii="GHEA Grapalat" w:hAnsi="GHEA Grapalat" w:cs="Times Armenian"/>
          <w:sz w:val="20"/>
          <w:szCs w:val="20"/>
          <w:lang w:val="es-ES"/>
        </w:rPr>
        <w:t xml:space="preserve">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A368F68" w14:textId="77777777" w:rsidR="002F63F0" w:rsidRDefault="002F63F0" w:rsidP="00F02279">
      <w:pPr>
        <w:tabs>
          <w:tab w:val="left" w:pos="1276"/>
        </w:tabs>
        <w:ind w:firstLine="720"/>
        <w:jc w:val="both"/>
        <w:rPr>
          <w:rFonts w:ascii="GHEA Grapalat" w:hAnsi="GHEA Grapalat" w:cs="Tahoma"/>
          <w:sz w:val="20"/>
          <w:szCs w:val="20"/>
          <w:lang w:val="hy-AM"/>
        </w:rPr>
      </w:pPr>
    </w:p>
    <w:p w14:paraId="2D1F509C" w14:textId="7A285CB3"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002F63F0">
        <w:rPr>
          <w:rFonts w:ascii="GHEA Grapalat" w:hAnsi="GHEA Grapalat"/>
          <w:b/>
          <w:sz w:val="20"/>
          <w:szCs w:val="20"/>
          <w:lang w:val="es-ES"/>
        </w:rPr>
        <w:t xml:space="preserve">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20E4328B"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w:t>
      </w:r>
      <w:r w:rsidR="006D3529" w:rsidRPr="006244AB">
        <w:rPr>
          <w:rFonts w:ascii="GHEA Grapalat" w:hAnsi="GHEA Grapalat" w:cs="Sylfaen"/>
          <w:sz w:val="20"/>
          <w:szCs w:val="20"/>
          <w:lang w:val="pt-BR"/>
        </w:rPr>
        <w:t xml:space="preserve">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4448D59D"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7E55D1">
        <w:rPr>
          <w:rFonts w:ascii="GHEA Grapalat" w:hAnsi="GHEA Grapalat" w:cs="Sylfaen"/>
          <w:sz w:val="20"/>
          <w:szCs w:val="20"/>
          <w:lang w:val="pt-BR"/>
        </w:rPr>
        <w:t>3</w:t>
      </w:r>
      <w:r w:rsidR="00945E74">
        <w:rPr>
          <w:rFonts w:ascii="GHEA Grapalat" w:hAnsi="GHEA Grapalat" w:cs="Sylfaen"/>
          <w:sz w:val="20"/>
          <w:szCs w:val="20"/>
          <w:lang w:val="pt-BR"/>
        </w:rPr>
        <w:t>0</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68BAC8B"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0B166E21"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2933B5C5"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3) </w:t>
      </w:r>
      <w:r w:rsidR="00AE1F6B">
        <w:rPr>
          <w:rFonts w:ascii="GHEA Grapalat" w:hAnsi="GHEA Grapalat" w:cs="Sylfaen"/>
          <w:sz w:val="20"/>
          <w:lang w:val="hy-AM"/>
        </w:rPr>
        <w:t xml:space="preserve"> </w:t>
      </w:r>
      <w:r w:rsidRPr="00FB1EC7">
        <w:rPr>
          <w:rFonts w:ascii="GHEA Grapalat" w:hAnsi="GHEA Grapalat" w:cs="Sylfaen"/>
          <w:sz w:val="20"/>
          <w:lang w:val="hy-AM"/>
        </w:rPr>
        <w:t xml:space="preserve">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w:t>
      </w:r>
      <w:r w:rsidRPr="00FB1EC7">
        <w:rPr>
          <w:rFonts w:ascii="GHEA Grapalat" w:hAnsi="GHEA Grapalat" w:cs="Sylfaen"/>
          <w:sz w:val="20"/>
          <w:lang w:val="hy-AM"/>
        </w:rPr>
        <w:lastRenderedPageBreak/>
        <w:t>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83FB16D" w14:textId="77777777" w:rsidR="002F63F0" w:rsidRPr="00FB1EC7" w:rsidRDefault="002F63F0" w:rsidP="00F02279">
      <w:pPr>
        <w:pStyle w:val="norm"/>
        <w:spacing w:line="240" w:lineRule="auto"/>
        <w:rPr>
          <w:rFonts w:ascii="GHEA Grapalat" w:hAnsi="GHEA Grapalat" w:cs="Sylfaen"/>
          <w:sz w:val="20"/>
          <w:lang w:val="hy-AM"/>
        </w:rPr>
      </w:pPr>
    </w:p>
    <w:p w14:paraId="292BE9D0" w14:textId="7E8680A1"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002F63F0">
        <w:rPr>
          <w:rFonts w:ascii="GHEA Grapalat" w:hAnsi="GHEA Grapalat"/>
          <w:b/>
          <w:sz w:val="20"/>
          <w:szCs w:val="20"/>
          <w:lang w:val="hy-AM"/>
        </w:rPr>
        <w:t xml:space="preserve">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A6DC1F4"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Pr="00FB1EC7">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D0CF200" w14:textId="41588082" w:rsidR="00BF3BA4"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Pr="00FB1EC7">
        <w:rPr>
          <w:rFonts w:ascii="GHEA Grapalat" w:hAnsi="GHEA Grapalat" w:cs="Sylfaen"/>
          <w:sz w:val="20"/>
          <w:szCs w:val="20"/>
          <w:lang w:val="hy-AM"/>
        </w:rPr>
        <w:t>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3C7B1677" w:rsidR="009D092B" w:rsidRDefault="007F3D95"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C20A0">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w:t>
      </w:r>
      <w:r w:rsidR="00F02279" w:rsidRPr="00FB1EC7">
        <w:rPr>
          <w:rFonts w:ascii="GHEA Grapalat" w:hAnsi="GHEA Grapalat" w:cs="Sylfaen"/>
          <w:sz w:val="20"/>
          <w:szCs w:val="20"/>
          <w:lang w:val="hy-AM"/>
        </w:rPr>
        <w:t xml:space="preserve"> վրա` պայմանագրի վճարման  ժամանակացույցով (հավելված N </w:t>
      </w:r>
      <w:r w:rsidR="004A0F2A">
        <w:rPr>
          <w:rFonts w:ascii="GHEA Grapalat" w:hAnsi="GHEA Grapalat" w:cs="Sylfaen"/>
          <w:sz w:val="20"/>
          <w:szCs w:val="20"/>
          <w:lang w:val="hy-AM"/>
        </w:rPr>
        <w:t>3</w:t>
      </w:r>
      <w:r w:rsidR="00F02279" w:rsidRPr="00FB1EC7">
        <w:rPr>
          <w:rFonts w:ascii="GHEA Grapalat" w:hAnsi="GHEA Grapalat" w:cs="Sylfaen"/>
          <w:sz w:val="20"/>
          <w:szCs w:val="20"/>
          <w:lang w:val="hy-AM"/>
        </w:rPr>
        <w:t>) նախատեսված ամի</w:t>
      </w:r>
      <w:r w:rsidR="00F313B8">
        <w:rPr>
          <w:rFonts w:ascii="GHEA Grapalat" w:hAnsi="GHEA Grapalat" w:cs="Sylfaen"/>
          <w:sz w:val="20"/>
          <w:szCs w:val="20"/>
          <w:lang w:val="hy-AM"/>
        </w:rPr>
        <w:t>ս</w:t>
      </w:r>
      <w:r w:rsidR="00F02279" w:rsidRPr="00FB1EC7">
        <w:rPr>
          <w:rFonts w:ascii="GHEA Grapalat" w:hAnsi="GHEA Grapalat" w:cs="Sylfaen"/>
          <w:sz w:val="20"/>
          <w:szCs w:val="20"/>
          <w:lang w:val="hy-AM"/>
        </w:rPr>
        <w:t xml:space="preserve">ներին, բայց ոչ ուշ, քան մինչև տվյալ տարվա դեկտեմբերի </w:t>
      </w:r>
      <w:r w:rsidR="00AA701D">
        <w:rPr>
          <w:rFonts w:ascii="GHEA Grapalat" w:hAnsi="GHEA Grapalat" w:cs="Sylfaen"/>
          <w:sz w:val="20"/>
          <w:szCs w:val="20"/>
          <w:lang w:val="hy-AM"/>
        </w:rPr>
        <w:t>25-</w:t>
      </w:r>
      <w:r w:rsidR="00F02279" w:rsidRPr="00FB1EC7">
        <w:rPr>
          <w:rFonts w:ascii="GHEA Grapalat" w:hAnsi="GHEA Grapalat" w:cs="Sylfaen"/>
          <w:sz w:val="20"/>
          <w:szCs w:val="20"/>
          <w:lang w:val="hy-AM"/>
        </w:rPr>
        <w:t>ը։</w:t>
      </w:r>
    </w:p>
    <w:p w14:paraId="5150D904" w14:textId="0BF05BD2"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05BAF885" w14:textId="7B46D297" w:rsidR="00F0796A" w:rsidRPr="002F63F0" w:rsidRDefault="00FC32F6"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 xml:space="preserve"> </w:t>
      </w:r>
      <w:r w:rsidR="002F63F0">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002F63F0">
        <w:rPr>
          <w:rFonts w:ascii="GHEA Grapalat" w:hAnsi="GHEA Grapalat" w:cs="Sylfaen"/>
          <w:sz w:val="20"/>
          <w:szCs w:val="20"/>
          <w:lang w:val="hy-AM"/>
        </w:rPr>
        <w:t xml:space="preserve"> </w:t>
      </w:r>
      <w:r w:rsidR="00F0796A" w:rsidRPr="002F63F0">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70DCC315"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6034E261"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ՆԳ-ն հրավերով հրապարակված շինարարական աշխատանքների նախահաշվային գինն է.</w:t>
      </w:r>
    </w:p>
    <w:p w14:paraId="67DD96DA"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3AF10D73"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ՎԳ –ն ծավալաթերթ-նախահաշվով սահմանված աշխատանքների դիմաց վճարվող գումարն է:</w:t>
      </w:r>
    </w:p>
    <w:p w14:paraId="1E421AD7" w14:textId="77777777" w:rsidR="002F63F0" w:rsidRDefault="002F63F0" w:rsidP="00F0796A">
      <w:pPr>
        <w:tabs>
          <w:tab w:val="left" w:pos="1276"/>
        </w:tabs>
        <w:ind w:firstLine="360"/>
        <w:jc w:val="both"/>
        <w:rPr>
          <w:rFonts w:ascii="GHEA Grapalat" w:hAnsi="GHEA Grapalat" w:cs="Sylfaen"/>
          <w:b/>
          <w:bCs/>
          <w:sz w:val="20"/>
          <w:szCs w:val="20"/>
          <w:lang w:val="hy-AM"/>
        </w:rPr>
      </w:pPr>
    </w:p>
    <w:p w14:paraId="7B957D65" w14:textId="205FE8B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002F63F0">
        <w:rPr>
          <w:rFonts w:ascii="GHEA Grapalat" w:hAnsi="GHEA Grapalat"/>
          <w:b/>
          <w:sz w:val="20"/>
          <w:szCs w:val="20"/>
          <w:lang w:val="hy-AM"/>
        </w:rPr>
        <w:t xml:space="preserve">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884989C" w14:textId="02BB0650" w:rsidR="002F63F0" w:rsidRDefault="002F63F0" w:rsidP="002F63F0">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6.2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Arial"/>
          <w:sz w:val="20"/>
          <w:szCs w:val="20"/>
          <w:lang w:val="hy-AM"/>
        </w:rPr>
        <w:t xml:space="preserve"> </w:t>
      </w:r>
      <w:r>
        <w:rPr>
          <w:rFonts w:ascii="GHEA Grapalat" w:hAnsi="GHEA Grapalat" w:cs="Sylfaen"/>
          <w:sz w:val="20"/>
          <w:szCs w:val="20"/>
          <w:lang w:val="hy-AM"/>
        </w:rPr>
        <w:t>պայմանագրով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ժամկետը</w:t>
      </w:r>
      <w:r>
        <w:rPr>
          <w:rFonts w:ascii="GHEA Grapalat" w:hAnsi="GHEA Grapalat" w:cs="Arial"/>
          <w:sz w:val="20"/>
          <w:szCs w:val="20"/>
          <w:lang w:val="hy-AM"/>
        </w:rPr>
        <w:t xml:space="preserve"> </w:t>
      </w:r>
      <w:r>
        <w:rPr>
          <w:rFonts w:ascii="GHEA Grapalat" w:hAnsi="GHEA Grapalat" w:cs="Sylfaen"/>
          <w:sz w:val="20"/>
          <w:szCs w:val="20"/>
          <w:lang w:val="hy-AM"/>
        </w:rPr>
        <w:t>խախտելու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յուրաքանչյուր</w:t>
      </w:r>
      <w:r>
        <w:rPr>
          <w:rFonts w:ascii="GHEA Grapalat" w:hAnsi="GHEA Grapalat" w:cs="Arial"/>
          <w:sz w:val="20"/>
          <w:szCs w:val="20"/>
          <w:lang w:val="hy-AM"/>
        </w:rPr>
        <w:t xml:space="preserve"> </w:t>
      </w:r>
      <w:r>
        <w:rPr>
          <w:rFonts w:ascii="GHEA Grapalat" w:hAnsi="GHEA Grapalat" w:cs="Sylfaen"/>
          <w:sz w:val="20"/>
          <w:szCs w:val="20"/>
          <w:lang w:val="hy-AM"/>
        </w:rPr>
        <w:t>ուշացված</w:t>
      </w:r>
      <w:r>
        <w:rPr>
          <w:rFonts w:ascii="GHEA Grapalat" w:hAnsi="GHEA Grapalat" w:cs="Arial"/>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տույժ</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ենթակա</w:t>
      </w:r>
      <w:r>
        <w:rPr>
          <w:rFonts w:ascii="GHEA Grapalat" w:hAnsi="GHEA Grapalat" w:cs="Arial"/>
          <w:sz w:val="20"/>
          <w:szCs w:val="20"/>
          <w:lang w:val="hy-AM"/>
        </w:rPr>
        <w:t xml:space="preserve">, </w:t>
      </w:r>
      <w:r>
        <w:rPr>
          <w:rFonts w:ascii="GHEA Grapalat" w:hAnsi="GHEA Grapalat" w:cs="Sylfaen"/>
          <w:sz w:val="20"/>
          <w:szCs w:val="20"/>
          <w:lang w:val="hy-AM"/>
        </w:rPr>
        <w:t>սակայն</w:t>
      </w:r>
      <w:r>
        <w:rPr>
          <w:rFonts w:ascii="GHEA Grapalat" w:hAnsi="GHEA Grapalat" w:cs="Arial"/>
          <w:sz w:val="20"/>
          <w:szCs w:val="20"/>
          <w:lang w:val="hy-AM"/>
        </w:rPr>
        <w:t xml:space="preserve"> </w:t>
      </w:r>
      <w:r>
        <w:rPr>
          <w:rFonts w:ascii="GHEA Grapalat" w:hAnsi="GHEA Grapalat" w:cs="Sylfaen"/>
          <w:sz w:val="20"/>
          <w:szCs w:val="20"/>
          <w:lang w:val="hy-AM"/>
        </w:rPr>
        <w:t>չկատարված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գնի</w:t>
      </w:r>
      <w:r>
        <w:rPr>
          <w:rFonts w:ascii="GHEA Grapalat" w:hAnsi="GHEA Grapalat" w:cs="Arial"/>
          <w:sz w:val="20"/>
          <w:szCs w:val="20"/>
          <w:lang w:val="hy-AM"/>
        </w:rPr>
        <w:t xml:space="preserve"> 0,</w:t>
      </w:r>
      <w:r w:rsidR="00CE3DC5">
        <w:rPr>
          <w:rFonts w:ascii="GHEA Grapalat" w:hAnsi="GHEA Grapalat" w:cs="Arial"/>
          <w:sz w:val="20"/>
          <w:szCs w:val="20"/>
          <w:lang w:val="hy-AM"/>
        </w:rPr>
        <w:t>18</w:t>
      </w:r>
      <w:r>
        <w:rPr>
          <w:rFonts w:ascii="GHEA Grapalat" w:hAnsi="GHEA Grapalat" w:cs="Arial"/>
          <w:sz w:val="20"/>
          <w:szCs w:val="20"/>
          <w:lang w:val="hy-AM"/>
        </w:rPr>
        <w:t xml:space="preserve">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00CE3DC5">
        <w:rPr>
          <w:rFonts w:ascii="GHEA Grapalat" w:hAnsi="GHEA Grapalat" w:cs="Arial"/>
          <w:sz w:val="20"/>
          <w:szCs w:val="20"/>
          <w:lang w:val="hy-AM"/>
        </w:rPr>
        <w:t>տասնութ</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21DF7F83" w14:textId="06A47079" w:rsidR="002F63F0" w:rsidRDefault="002F63F0" w:rsidP="002F63F0">
      <w:pPr>
        <w:ind w:firstLine="709"/>
        <w:jc w:val="both"/>
        <w:rPr>
          <w:rFonts w:ascii="GHEA Grapalat" w:hAnsi="GHEA Grapalat"/>
          <w:sz w:val="20"/>
          <w:lang w:val="hy-AM"/>
        </w:rPr>
      </w:pPr>
      <w:r>
        <w:rPr>
          <w:rFonts w:ascii="GHEA Grapalat" w:hAnsi="GHEA Grapalat"/>
          <w:sz w:val="20"/>
          <w:szCs w:val="20"/>
          <w:lang w:val="hy-AM"/>
        </w:rPr>
        <w:t>6.3</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3.1.3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հիմքերով</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շխատանքը</w:t>
      </w:r>
      <w:r>
        <w:rPr>
          <w:rFonts w:ascii="GHEA Grapalat" w:hAnsi="GHEA Grapalat" w:cs="Times Armenian"/>
          <w:sz w:val="20"/>
          <w:szCs w:val="20"/>
          <w:lang w:val="hy-AM"/>
        </w:rPr>
        <w:t xml:space="preserve"> </w:t>
      </w:r>
      <w:r>
        <w:rPr>
          <w:rFonts w:ascii="GHEA Grapalat" w:hAnsi="GHEA Grapalat" w:cs="Sylfaen"/>
          <w:sz w:val="20"/>
          <w:szCs w:val="20"/>
          <w:lang w:val="hy-AM"/>
        </w:rPr>
        <w:t>չընդունվելու</w:t>
      </w:r>
      <w:r>
        <w:rPr>
          <w:rFonts w:ascii="GHEA Grapalat" w:hAnsi="GHEA Grapalat" w:cs="Arial"/>
          <w:sz w:val="20"/>
          <w:szCs w:val="20"/>
          <w:lang w:val="hy-AM"/>
        </w:rPr>
        <w:t xml:space="preserve">, </w:t>
      </w:r>
      <w:r>
        <w:rPr>
          <w:rFonts w:ascii="GHEA Grapalat" w:hAnsi="GHEA Grapalat" w:cs="Sylfaen"/>
          <w:sz w:val="20"/>
          <w:szCs w:val="20"/>
          <w:lang w:val="hy-AM"/>
        </w:rPr>
        <w:t>ինչպես</w:t>
      </w:r>
      <w:r>
        <w:rPr>
          <w:rFonts w:ascii="GHEA Grapalat" w:hAnsi="GHEA Grapalat" w:cs="Arial"/>
          <w:sz w:val="20"/>
          <w:szCs w:val="20"/>
          <w:lang w:val="hy-AM"/>
        </w:rPr>
        <w:t xml:space="preserve"> </w:t>
      </w:r>
      <w:r>
        <w:rPr>
          <w:rFonts w:ascii="GHEA Grapalat" w:hAnsi="GHEA Grapalat" w:cs="Sylfaen"/>
          <w:sz w:val="20"/>
          <w:szCs w:val="20"/>
          <w:lang w:val="hy-AM"/>
        </w:rPr>
        <w:t>նաև</w:t>
      </w:r>
      <w:r>
        <w:rPr>
          <w:rFonts w:ascii="GHEA Grapalat" w:hAnsi="GHEA Grapalat" w:cs="Arial"/>
          <w:sz w:val="20"/>
          <w:szCs w:val="20"/>
          <w:lang w:val="hy-AM"/>
        </w:rPr>
        <w:t xml:space="preserve"> 3.1.4 </w:t>
      </w:r>
      <w:r>
        <w:rPr>
          <w:rFonts w:ascii="GHEA Grapalat" w:hAnsi="GHEA Grapalat" w:cs="Sylfaen"/>
          <w:sz w:val="20"/>
          <w:szCs w:val="20"/>
          <w:lang w:val="hy-AM"/>
        </w:rPr>
        <w:t>կետով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կարգով</w:t>
      </w:r>
      <w:r>
        <w:rPr>
          <w:rFonts w:ascii="GHEA Grapalat" w:hAnsi="GHEA Grapalat" w:cs="Arial"/>
          <w:sz w:val="20"/>
          <w:szCs w:val="20"/>
          <w:lang w:val="hy-AM"/>
        </w:rPr>
        <w:t xml:space="preserve"> </w:t>
      </w:r>
      <w:r>
        <w:rPr>
          <w:rFonts w:ascii="GHEA Grapalat" w:hAnsi="GHEA Grapalat" w:cs="Sylfaen"/>
          <w:sz w:val="20"/>
          <w:szCs w:val="20"/>
          <w:lang w:val="hy-AM"/>
        </w:rPr>
        <w:t>պայմանագիրը</w:t>
      </w:r>
      <w:r>
        <w:rPr>
          <w:rFonts w:ascii="GHEA Grapalat" w:hAnsi="GHEA Grapalat" w:cs="Arial"/>
          <w:sz w:val="20"/>
          <w:szCs w:val="20"/>
          <w:lang w:val="hy-AM"/>
        </w:rPr>
        <w:t xml:space="preserve"> </w:t>
      </w:r>
      <w:r>
        <w:rPr>
          <w:rFonts w:ascii="GHEA Grapalat" w:hAnsi="GHEA Grapalat" w:cs="Sylfaen"/>
          <w:sz w:val="20"/>
          <w:szCs w:val="20"/>
          <w:lang w:val="hy-AM"/>
        </w:rPr>
        <w:t>լուծելու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տուգանք</w:t>
      </w:r>
      <w:r>
        <w:rPr>
          <w:rFonts w:ascii="GHEA Grapalat" w:hAnsi="GHEA Grapalat" w:cs="Arial"/>
          <w:sz w:val="20"/>
          <w:szCs w:val="20"/>
          <w:lang w:val="hy-AM"/>
        </w:rPr>
        <w:t xml:space="preserve">` </w:t>
      </w:r>
      <w:r>
        <w:rPr>
          <w:rFonts w:ascii="GHEA Grapalat" w:hAnsi="GHEA Grapalat" w:cs="Sylfaen"/>
          <w:sz w:val="20"/>
          <w:szCs w:val="20"/>
          <w:lang w:val="hy-AM"/>
        </w:rPr>
        <w:t>պայմանագրի</w:t>
      </w:r>
      <w:r>
        <w:rPr>
          <w:rFonts w:ascii="GHEA Grapalat" w:hAnsi="GHEA Grapalat" w:cs="Arial"/>
          <w:sz w:val="20"/>
          <w:szCs w:val="20"/>
          <w:lang w:val="hy-AM"/>
        </w:rPr>
        <w:t xml:space="preserve"> 5.1 </w:t>
      </w:r>
      <w:r>
        <w:rPr>
          <w:rFonts w:ascii="GHEA Grapalat" w:hAnsi="GHEA Grapalat" w:cs="Sylfaen"/>
          <w:sz w:val="20"/>
          <w:szCs w:val="20"/>
          <w:lang w:val="hy-AM"/>
        </w:rPr>
        <w:t>կետում</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գումարի</w:t>
      </w:r>
      <w:r>
        <w:rPr>
          <w:rFonts w:ascii="GHEA Grapalat" w:hAnsi="GHEA Grapalat" w:cs="Arial"/>
          <w:sz w:val="20"/>
          <w:szCs w:val="20"/>
          <w:lang w:val="hy-AM"/>
        </w:rPr>
        <w:t xml:space="preserve"> </w:t>
      </w:r>
      <w:r w:rsidR="00F4148A">
        <w:rPr>
          <w:rFonts w:ascii="GHEA Grapalat" w:hAnsi="GHEA Grapalat" w:cs="Arial"/>
          <w:sz w:val="20"/>
          <w:szCs w:val="20"/>
          <w:lang w:val="hy-AM"/>
        </w:rPr>
        <w:t>3</w:t>
      </w:r>
      <w:r>
        <w:rPr>
          <w:rFonts w:ascii="GHEA Grapalat" w:hAnsi="GHEA Grapalat" w:cs="Arial"/>
          <w:sz w:val="20"/>
          <w:szCs w:val="20"/>
          <w:lang w:val="hy-AM"/>
        </w:rPr>
        <w:t xml:space="preserve"> (</w:t>
      </w:r>
      <w:r w:rsidR="00F4148A">
        <w:rPr>
          <w:rFonts w:ascii="GHEA Grapalat" w:hAnsi="GHEA Grapalat" w:cs="Arial"/>
          <w:sz w:val="20"/>
          <w:szCs w:val="20"/>
          <w:lang w:val="hy-AM"/>
        </w:rPr>
        <w:t>երեք</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002D5ECD">
        <w:rPr>
          <w:rFonts w:ascii="GHEA Grapalat" w:hAnsi="GHEA Grapalat" w:cs="Times Armenian"/>
          <w:sz w:val="20"/>
          <w:szCs w:val="20"/>
          <w:lang w:val="hy-AM"/>
        </w:rPr>
        <w:t xml:space="preserve"> 6.2</w:t>
      </w:r>
      <w:r w:rsidR="003814AF">
        <w:rPr>
          <w:rFonts w:ascii="GHEA Grapalat" w:hAnsi="GHEA Grapalat" w:cs="Sylfaen"/>
          <w:sz w:val="20"/>
          <w:szCs w:val="20"/>
          <w:lang w:val="hy-AM"/>
        </w:rPr>
        <w:t>,</w:t>
      </w:r>
      <w:r w:rsidRPr="00FB1EC7">
        <w:rPr>
          <w:rFonts w:ascii="GHEA Grapalat" w:hAnsi="GHEA Grapalat" w:cs="Times Armenian"/>
          <w:sz w:val="20"/>
          <w:szCs w:val="20"/>
          <w:lang w:val="hy-AM"/>
        </w:rPr>
        <w:t xml:space="preserve"> 6.3 </w:t>
      </w:r>
      <w:r w:rsidR="003814AF">
        <w:rPr>
          <w:rFonts w:ascii="GHEA Grapalat" w:hAnsi="GHEA Grapalat" w:cs="Times Armenian"/>
          <w:sz w:val="20"/>
          <w:szCs w:val="20"/>
          <w:lang w:val="hy-AM"/>
        </w:rPr>
        <w:t xml:space="preserve"> և 6.5.1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27CE7F75"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lastRenderedPageBreak/>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5CBA9C6F" w14:textId="4E617959" w:rsidR="00F379EB"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20"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tbl>
      <w:tblPr>
        <w:tblStyle w:val="TableGrid"/>
        <w:tblpPr w:leftFromText="180" w:rightFromText="180" w:vertAnchor="page" w:horzAnchor="margin" w:tblpXSpec="center" w:tblpY="3121"/>
        <w:tblW w:w="10053" w:type="dxa"/>
        <w:tblLook w:val="04A0" w:firstRow="1" w:lastRow="0" w:firstColumn="1" w:lastColumn="0" w:noHBand="0" w:noVBand="1"/>
      </w:tblPr>
      <w:tblGrid>
        <w:gridCol w:w="604"/>
        <w:gridCol w:w="4353"/>
        <w:gridCol w:w="5096"/>
      </w:tblGrid>
      <w:tr w:rsidR="009863C7" w14:paraId="0CE88772" w14:textId="77777777" w:rsidTr="009863C7">
        <w:trPr>
          <w:trHeight w:val="992"/>
        </w:trPr>
        <w:tc>
          <w:tcPr>
            <w:tcW w:w="604" w:type="dxa"/>
            <w:tcBorders>
              <w:top w:val="single" w:sz="4" w:space="0" w:color="auto"/>
              <w:left w:val="single" w:sz="4" w:space="0" w:color="auto"/>
              <w:bottom w:val="single" w:sz="4" w:space="0" w:color="auto"/>
              <w:right w:val="single" w:sz="4" w:space="0" w:color="auto"/>
            </w:tcBorders>
            <w:hideMark/>
          </w:tcPr>
          <w:bookmarkEnd w:id="20"/>
          <w:p w14:paraId="6ACC7B75"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N</w:t>
            </w:r>
          </w:p>
        </w:tc>
        <w:tc>
          <w:tcPr>
            <w:tcW w:w="4353" w:type="dxa"/>
            <w:tcBorders>
              <w:top w:val="single" w:sz="4" w:space="0" w:color="auto"/>
              <w:left w:val="single" w:sz="4" w:space="0" w:color="auto"/>
              <w:bottom w:val="single" w:sz="4" w:space="0" w:color="auto"/>
              <w:right w:val="single" w:sz="4" w:space="0" w:color="auto"/>
            </w:tcBorders>
            <w:hideMark/>
          </w:tcPr>
          <w:p w14:paraId="41A92161"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Խախտումը</w:t>
            </w:r>
          </w:p>
        </w:tc>
        <w:tc>
          <w:tcPr>
            <w:tcW w:w="5096" w:type="dxa"/>
            <w:tcBorders>
              <w:top w:val="single" w:sz="4" w:space="0" w:color="auto"/>
              <w:left w:val="single" w:sz="4" w:space="0" w:color="auto"/>
              <w:bottom w:val="single" w:sz="4" w:space="0" w:color="auto"/>
              <w:right w:val="single" w:sz="4" w:space="0" w:color="auto"/>
            </w:tcBorders>
            <w:hideMark/>
          </w:tcPr>
          <w:p w14:paraId="1072530B"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Պատասխանատվությունը</w:t>
            </w:r>
          </w:p>
        </w:tc>
      </w:tr>
      <w:tr w:rsidR="009863C7" w:rsidRPr="000D1D66" w14:paraId="67580F52" w14:textId="77777777" w:rsidTr="009863C7">
        <w:trPr>
          <w:trHeight w:val="936"/>
        </w:trPr>
        <w:tc>
          <w:tcPr>
            <w:tcW w:w="604" w:type="dxa"/>
            <w:tcBorders>
              <w:top w:val="single" w:sz="4" w:space="0" w:color="auto"/>
              <w:left w:val="single" w:sz="4" w:space="0" w:color="auto"/>
              <w:bottom w:val="single" w:sz="4" w:space="0" w:color="auto"/>
              <w:right w:val="single" w:sz="4" w:space="0" w:color="auto"/>
            </w:tcBorders>
            <w:hideMark/>
          </w:tcPr>
          <w:p w14:paraId="4FA0C79A"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1</w:t>
            </w:r>
          </w:p>
        </w:tc>
        <w:tc>
          <w:tcPr>
            <w:tcW w:w="4353" w:type="dxa"/>
            <w:tcBorders>
              <w:top w:val="single" w:sz="4" w:space="0" w:color="auto"/>
              <w:left w:val="single" w:sz="4" w:space="0" w:color="auto"/>
              <w:bottom w:val="single" w:sz="4" w:space="0" w:color="auto"/>
              <w:right w:val="single" w:sz="4" w:space="0" w:color="auto"/>
            </w:tcBorders>
            <w:hideMark/>
          </w:tcPr>
          <w:p w14:paraId="661638B5"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Շինհրապարակի պատշաճ կազմակերպման, կահավորման և անվտանգության տեխնիկայի կանոնների պահպանման բացակայություն</w:t>
            </w:r>
          </w:p>
        </w:tc>
        <w:tc>
          <w:tcPr>
            <w:tcW w:w="5096" w:type="dxa"/>
            <w:tcBorders>
              <w:top w:val="single" w:sz="4" w:space="0" w:color="auto"/>
              <w:left w:val="single" w:sz="4" w:space="0" w:color="auto"/>
              <w:bottom w:val="single" w:sz="4" w:space="0" w:color="auto"/>
              <w:right w:val="single" w:sz="4" w:space="0" w:color="auto"/>
            </w:tcBorders>
          </w:tcPr>
          <w:p w14:paraId="7D8A68D1"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Հայաստանի Հանրապետության «Վարչական իրավախտումների վերաբերյալ » օրեսնգրքի 157-15 հոդվածի 3-րդ մասի (100000 դրամ) համաձայն</w:t>
            </w:r>
          </w:p>
          <w:p w14:paraId="41E41DCD" w14:textId="77777777" w:rsidR="009863C7" w:rsidRPr="009863C7" w:rsidRDefault="009863C7" w:rsidP="009863C7">
            <w:pPr>
              <w:jc w:val="center"/>
              <w:rPr>
                <w:rFonts w:ascii="GHEA Grapalat" w:hAnsi="GHEA Grapalat" w:cs="Sylfaen"/>
                <w:sz w:val="20"/>
                <w:szCs w:val="20"/>
                <w:lang w:val="hy-AM"/>
              </w:rPr>
            </w:pPr>
          </w:p>
        </w:tc>
      </w:tr>
      <w:tr w:rsidR="009863C7" w:rsidRPr="000D1D66" w14:paraId="5FB92FF8" w14:textId="77777777" w:rsidTr="009863C7">
        <w:trPr>
          <w:trHeight w:val="873"/>
        </w:trPr>
        <w:tc>
          <w:tcPr>
            <w:tcW w:w="604" w:type="dxa"/>
            <w:tcBorders>
              <w:top w:val="single" w:sz="4" w:space="0" w:color="auto"/>
              <w:left w:val="single" w:sz="4" w:space="0" w:color="auto"/>
              <w:bottom w:val="single" w:sz="4" w:space="0" w:color="auto"/>
              <w:right w:val="single" w:sz="4" w:space="0" w:color="auto"/>
            </w:tcBorders>
            <w:hideMark/>
          </w:tcPr>
          <w:p w14:paraId="3850B26D"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2</w:t>
            </w:r>
          </w:p>
        </w:tc>
        <w:tc>
          <w:tcPr>
            <w:tcW w:w="4353" w:type="dxa"/>
            <w:tcBorders>
              <w:top w:val="single" w:sz="4" w:space="0" w:color="auto"/>
              <w:left w:val="single" w:sz="4" w:space="0" w:color="auto"/>
              <w:bottom w:val="single" w:sz="4" w:space="0" w:color="auto"/>
              <w:right w:val="single" w:sz="4" w:space="0" w:color="auto"/>
            </w:tcBorders>
            <w:hideMark/>
          </w:tcPr>
          <w:p w14:paraId="0AD9E02F"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 xml:space="preserve">Նախագծանախահաշվային փաստաթղթերով սահմանված պահանջների չկատարում </w:t>
            </w:r>
          </w:p>
        </w:tc>
        <w:tc>
          <w:tcPr>
            <w:tcW w:w="5096" w:type="dxa"/>
            <w:tcBorders>
              <w:top w:val="single" w:sz="4" w:space="0" w:color="auto"/>
              <w:left w:val="single" w:sz="4" w:space="0" w:color="auto"/>
              <w:bottom w:val="single" w:sz="4" w:space="0" w:color="auto"/>
              <w:right w:val="single" w:sz="4" w:space="0" w:color="auto"/>
            </w:tcBorders>
            <w:hideMark/>
          </w:tcPr>
          <w:p w14:paraId="637A23B8"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 xml:space="preserve">Պատվիրատուի կողմից պայմանագիրը միակողմանի լուծարելու հիմք  </w:t>
            </w:r>
          </w:p>
        </w:tc>
      </w:tr>
      <w:tr w:rsidR="009863C7" w:rsidRPr="000D1D66" w14:paraId="491BCDAB" w14:textId="77777777" w:rsidTr="009863C7">
        <w:trPr>
          <w:trHeight w:val="936"/>
        </w:trPr>
        <w:tc>
          <w:tcPr>
            <w:tcW w:w="604" w:type="dxa"/>
            <w:tcBorders>
              <w:top w:val="single" w:sz="4" w:space="0" w:color="auto"/>
              <w:left w:val="single" w:sz="4" w:space="0" w:color="auto"/>
              <w:bottom w:val="single" w:sz="4" w:space="0" w:color="auto"/>
              <w:right w:val="single" w:sz="4" w:space="0" w:color="auto"/>
            </w:tcBorders>
            <w:hideMark/>
          </w:tcPr>
          <w:p w14:paraId="5E722D09"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3</w:t>
            </w:r>
          </w:p>
        </w:tc>
        <w:tc>
          <w:tcPr>
            <w:tcW w:w="4353" w:type="dxa"/>
            <w:tcBorders>
              <w:top w:val="single" w:sz="4" w:space="0" w:color="auto"/>
              <w:left w:val="single" w:sz="4" w:space="0" w:color="auto"/>
              <w:bottom w:val="single" w:sz="4" w:space="0" w:color="auto"/>
              <w:right w:val="single" w:sz="4" w:space="0" w:color="auto"/>
            </w:tcBorders>
          </w:tcPr>
          <w:p w14:paraId="5D369A58"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 xml:space="preserve">Շինարարական աղբի </w:t>
            </w:r>
          </w:p>
          <w:p w14:paraId="12CC0746"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չտեղափոխում</w:t>
            </w:r>
          </w:p>
          <w:p w14:paraId="383FD216" w14:textId="77777777" w:rsidR="009863C7" w:rsidRPr="009863C7" w:rsidRDefault="009863C7" w:rsidP="009863C7">
            <w:pPr>
              <w:jc w:val="center"/>
              <w:rPr>
                <w:rFonts w:ascii="GHEA Grapalat" w:hAnsi="GHEA Grapalat" w:cs="Sylfaen"/>
                <w:sz w:val="20"/>
                <w:szCs w:val="20"/>
                <w:lang w:val="hy-AM"/>
              </w:rPr>
            </w:pPr>
          </w:p>
        </w:tc>
        <w:tc>
          <w:tcPr>
            <w:tcW w:w="5096" w:type="dxa"/>
            <w:tcBorders>
              <w:top w:val="single" w:sz="4" w:space="0" w:color="auto"/>
              <w:left w:val="single" w:sz="4" w:space="0" w:color="auto"/>
              <w:bottom w:val="single" w:sz="4" w:space="0" w:color="auto"/>
              <w:right w:val="single" w:sz="4" w:space="0" w:color="auto"/>
            </w:tcBorders>
            <w:hideMark/>
          </w:tcPr>
          <w:p w14:paraId="036B5EAD"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 xml:space="preserve">  Հայաստանի Հանրապետության «Վարչական իրավախտումների վերաբերյալ » օրեսնգրքի 43.1–րդ հոդվածի 3-րդ մասի (մինչև 1 խմ 80 000 դրամ, 1 խմ-ից ավել 200 000 դրամ) համաձայն </w:t>
            </w:r>
          </w:p>
        </w:tc>
      </w:tr>
      <w:tr w:rsidR="009863C7" w:rsidRPr="000D1D66" w14:paraId="423F0F9F" w14:textId="77777777" w:rsidTr="009863C7">
        <w:trPr>
          <w:trHeight w:val="612"/>
        </w:trPr>
        <w:tc>
          <w:tcPr>
            <w:tcW w:w="604" w:type="dxa"/>
            <w:tcBorders>
              <w:top w:val="single" w:sz="4" w:space="0" w:color="auto"/>
              <w:left w:val="single" w:sz="4" w:space="0" w:color="auto"/>
              <w:bottom w:val="single" w:sz="4" w:space="0" w:color="auto"/>
              <w:right w:val="single" w:sz="4" w:space="0" w:color="auto"/>
            </w:tcBorders>
            <w:hideMark/>
          </w:tcPr>
          <w:p w14:paraId="4AADE326"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4</w:t>
            </w:r>
          </w:p>
        </w:tc>
        <w:tc>
          <w:tcPr>
            <w:tcW w:w="4353" w:type="dxa"/>
            <w:tcBorders>
              <w:top w:val="single" w:sz="4" w:space="0" w:color="auto"/>
              <w:left w:val="single" w:sz="4" w:space="0" w:color="auto"/>
              <w:bottom w:val="single" w:sz="4" w:space="0" w:color="auto"/>
              <w:right w:val="single" w:sz="4" w:space="0" w:color="auto"/>
            </w:tcBorders>
            <w:hideMark/>
          </w:tcPr>
          <w:p w14:paraId="0BF01455"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Աշխատանքների կատարման ժամանակացույցի խախտում</w:t>
            </w:r>
          </w:p>
        </w:tc>
        <w:tc>
          <w:tcPr>
            <w:tcW w:w="5096" w:type="dxa"/>
            <w:tcBorders>
              <w:top w:val="single" w:sz="4" w:space="0" w:color="auto"/>
              <w:left w:val="single" w:sz="4" w:space="0" w:color="auto"/>
              <w:bottom w:val="single" w:sz="4" w:space="0" w:color="auto"/>
              <w:right w:val="single" w:sz="4" w:space="0" w:color="auto"/>
            </w:tcBorders>
            <w:hideMark/>
          </w:tcPr>
          <w:p w14:paraId="1448A718" w14:textId="77777777" w:rsidR="009863C7" w:rsidRPr="009863C7" w:rsidRDefault="009863C7" w:rsidP="009863C7">
            <w:pPr>
              <w:jc w:val="center"/>
              <w:rPr>
                <w:rFonts w:ascii="GHEA Grapalat" w:hAnsi="GHEA Grapalat" w:cs="Sylfaen"/>
                <w:sz w:val="20"/>
                <w:szCs w:val="20"/>
                <w:lang w:val="hy-AM"/>
              </w:rPr>
            </w:pPr>
            <w:r w:rsidRPr="009863C7">
              <w:rPr>
                <w:rFonts w:ascii="GHEA Grapalat" w:hAnsi="GHEA Grapalat" w:cs="Sylfaen"/>
                <w:sz w:val="20"/>
                <w:szCs w:val="20"/>
                <w:lang w:val="hy-AM"/>
              </w:rPr>
              <w:t xml:space="preserve">Պատվիրատուի կողմից պայմանագիրը միակողմանի լուծարելու հիմք   </w:t>
            </w:r>
          </w:p>
        </w:tc>
      </w:tr>
    </w:tbl>
    <w:p w14:paraId="7D2799AC" w14:textId="77777777" w:rsidR="002160BC" w:rsidRPr="00B83CD0" w:rsidRDefault="002160BC" w:rsidP="00F02279">
      <w:pPr>
        <w:tabs>
          <w:tab w:val="left" w:pos="1276"/>
        </w:tabs>
        <w:ind w:firstLine="720"/>
        <w:jc w:val="both"/>
        <w:rPr>
          <w:rFonts w:ascii="GHEA Grapalat" w:hAnsi="GHEA Grapalat"/>
          <w:sz w:val="20"/>
          <w:szCs w:val="20"/>
          <w:lang w:val="hy-AM"/>
        </w:rPr>
      </w:pPr>
    </w:p>
    <w:p w14:paraId="62A3A3F3" w14:textId="5B2A131F"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55C48116" w14:textId="77777777" w:rsidR="00F379EB" w:rsidRPr="00FB1EC7" w:rsidRDefault="00F379EB"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2D6666C7" w14:textId="77777777" w:rsidR="00F379EB" w:rsidRPr="00FB1EC7" w:rsidRDefault="00F379EB" w:rsidP="00F02279">
      <w:pPr>
        <w:tabs>
          <w:tab w:val="left" w:pos="1276"/>
        </w:tabs>
        <w:ind w:firstLine="720"/>
        <w:jc w:val="both"/>
        <w:rPr>
          <w:rFonts w:ascii="GHEA Grapalat" w:hAnsi="GHEA Grapalat"/>
          <w:sz w:val="20"/>
          <w:szCs w:val="20"/>
          <w:lang w:val="hy-AM"/>
        </w:rPr>
      </w:pPr>
    </w:p>
    <w:p w14:paraId="31AAFFDB" w14:textId="0243B864"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00F379EB">
        <w:rPr>
          <w:rFonts w:ascii="GHEA Grapalat" w:hAnsi="GHEA Grapalat"/>
          <w:b/>
          <w:sz w:val="20"/>
          <w:szCs w:val="20"/>
          <w:lang w:val="hy-AM"/>
        </w:rPr>
        <w:t xml:space="preserve">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w:t>
      </w:r>
      <w:r w:rsidRPr="00FB1EC7">
        <w:rPr>
          <w:rFonts w:ascii="GHEA Grapalat" w:hAnsi="GHEA Grapalat" w:cs="Sylfaen"/>
          <w:sz w:val="20"/>
          <w:szCs w:val="20"/>
          <w:lang w:val="hy-AM"/>
        </w:rPr>
        <w:lastRenderedPageBreak/>
        <w:t>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6AC08E3F"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w:t>
      </w:r>
      <w:r w:rsidR="00AE00BC">
        <w:rPr>
          <w:rFonts w:ascii="GHEA Grapalat" w:hAnsi="GHEA Grapalat"/>
          <w:sz w:val="20"/>
          <w:szCs w:val="20"/>
          <w:lang w:val="hy-AM"/>
        </w:rPr>
        <w:t xml:space="preserve">  </w:t>
      </w:r>
      <w:r w:rsidRPr="00FB1EC7">
        <w:rPr>
          <w:rFonts w:ascii="GHEA Grapalat" w:hAnsi="GHEA Grapalat"/>
          <w:sz w:val="20"/>
          <w:szCs w:val="20"/>
          <w:lang w:val="hy-AM"/>
        </w:rPr>
        <w:t>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5F56D2FF" w14:textId="77777777" w:rsidR="003D0C16" w:rsidRPr="0093002B" w:rsidRDefault="003D0C16" w:rsidP="003D0C16">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Pr>
          <w:rFonts w:ascii="GHEA Grapalat" w:hAnsi="GHEA Grapalat"/>
          <w:sz w:val="20"/>
          <w:lang w:val="pt-BR"/>
        </w:rPr>
        <w:t xml:space="preserve">Ընդ որում  սույն ենթակետի կիրառման դեպքում ենթակապալառու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r w:rsidRPr="0093002B">
        <w:rPr>
          <w:rStyle w:val="FootnoteReference"/>
          <w:rFonts w:ascii="GHEA Grapalat" w:hAnsi="GHEA Grapalat"/>
          <w:sz w:val="20"/>
          <w:lang w:val="pt-BR"/>
        </w:rPr>
        <w:t xml:space="preserve"> </w:t>
      </w:r>
      <w:r w:rsidRPr="0093002B">
        <w:rPr>
          <w:rStyle w:val="FootnoteReference"/>
          <w:rFonts w:ascii="GHEA Grapalat" w:hAnsi="GHEA Grapalat" w:cs="Sylfaen"/>
          <w:sz w:val="20"/>
          <w:szCs w:val="20"/>
          <w:lang w:val="hy-AM"/>
        </w:rPr>
        <w:footnoteReference w:id="12"/>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3"/>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w:t>
      </w:r>
      <w:r w:rsidRPr="00FB1EC7">
        <w:rPr>
          <w:rFonts w:ascii="GHEA Grapalat" w:hAnsi="GHEA Grapalat" w:cs="Sylfaen"/>
          <w:sz w:val="20"/>
          <w:szCs w:val="20"/>
          <w:lang w:val="hy-AM"/>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77DFA157" w14:textId="77777777" w:rsidR="009C4358" w:rsidRDefault="009C4358" w:rsidP="009C4358">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14"/>
      </w:r>
    </w:p>
    <w:p w14:paraId="050EB25D" w14:textId="77777777" w:rsidR="00A11F7F" w:rsidRDefault="00A11F7F" w:rsidP="00A11F7F">
      <w:pPr>
        <w:tabs>
          <w:tab w:val="left" w:pos="1276"/>
        </w:tabs>
        <w:ind w:firstLine="720"/>
        <w:jc w:val="both"/>
        <w:rPr>
          <w:rFonts w:ascii="GHEA Grapalat" w:hAnsi="GHEA Grapalat" w:cs="Times Armenian"/>
          <w:sz w:val="20"/>
          <w:szCs w:val="20"/>
          <w:lang w:val="hy-AM"/>
        </w:rPr>
      </w:pPr>
      <w:bookmarkStart w:id="22" w:name="_Hlk195261098"/>
      <w:r>
        <w:rPr>
          <w:rFonts w:ascii="GHEA Grapalat" w:hAnsi="GHEA Grapalat"/>
          <w:sz w:val="20"/>
          <w:szCs w:val="20"/>
          <w:lang w:val="hy-AM"/>
        </w:rPr>
        <w:t>8.13</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1FDD4E2A" w14:textId="77777777" w:rsidR="00A11F7F" w:rsidRDefault="00A11F7F" w:rsidP="00A11F7F">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 xml:space="preserve">8.14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,N 4.1 և N 5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3057799E" w14:textId="30AEC470" w:rsidR="000D1C2C" w:rsidRPr="00D66974" w:rsidRDefault="000D1C2C" w:rsidP="000D1C2C">
      <w:pPr>
        <w:ind w:firstLine="567"/>
        <w:jc w:val="both"/>
        <w:rPr>
          <w:rFonts w:ascii="GHEA Grapalat" w:hAnsi="GHEA Grapalat"/>
          <w:sz w:val="20"/>
          <w:szCs w:val="20"/>
          <w:vertAlign w:val="superscript"/>
          <w:lang w:val="hy-AM" w:eastAsia="ru-RU"/>
        </w:rPr>
      </w:pPr>
      <w:r>
        <w:rPr>
          <w:rFonts w:ascii="GHEA Grapalat" w:hAnsi="GHEA Grapalat"/>
          <w:sz w:val="20"/>
          <w:szCs w:val="20"/>
          <w:lang w:val="hy-AM" w:eastAsia="ru-RU"/>
        </w:rPr>
        <w:t xml:space="preserve">  8</w:t>
      </w:r>
      <w:r w:rsidRPr="00D66974">
        <w:rPr>
          <w:rFonts w:ascii="GHEA Grapalat" w:hAnsi="GHEA Grapalat"/>
          <w:sz w:val="20"/>
          <w:szCs w:val="20"/>
          <w:lang w:val="hy-AM" w:eastAsia="ru-RU"/>
        </w:rPr>
        <w:t>.1</w:t>
      </w:r>
      <w:r>
        <w:rPr>
          <w:rFonts w:ascii="GHEA Grapalat" w:hAnsi="GHEA Grapalat"/>
          <w:sz w:val="20"/>
          <w:szCs w:val="20"/>
          <w:lang w:val="hy-AM" w:eastAsia="ru-RU"/>
        </w:rPr>
        <w:t>5</w:t>
      </w:r>
      <w:r w:rsidRPr="00D66974">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w:t>
      </w:r>
      <w:r>
        <w:rPr>
          <w:rFonts w:ascii="GHEA Grapalat" w:hAnsi="GHEA Grapalat"/>
          <w:sz w:val="20"/>
          <w:szCs w:val="20"/>
          <w:lang w:val="hy-AM" w:eastAsia="ru-RU"/>
        </w:rPr>
        <w:t>1</w:t>
      </w:r>
      <w:r w:rsidR="000D1D66">
        <w:rPr>
          <w:rFonts w:ascii="GHEA Grapalat" w:hAnsi="GHEA Grapalat"/>
          <w:sz w:val="20"/>
          <w:szCs w:val="20"/>
          <w:lang w:val="hy-AM" w:eastAsia="ru-RU"/>
        </w:rPr>
        <w:t>0</w:t>
      </w:r>
      <w:r>
        <w:rPr>
          <w:rFonts w:ascii="GHEA Grapalat" w:hAnsi="GHEA Grapalat"/>
          <w:sz w:val="20"/>
          <w:szCs w:val="20"/>
          <w:lang w:val="hy-AM" w:eastAsia="ru-RU"/>
        </w:rPr>
        <w:t xml:space="preserve"> </w:t>
      </w:r>
      <w:r w:rsidRPr="00D66974">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15"/>
      </w:r>
    </w:p>
    <w:p w14:paraId="112E6933" w14:textId="36BB6D31" w:rsidR="009A4931" w:rsidRPr="00AE00BC" w:rsidRDefault="00A11F7F" w:rsidP="00A11F7F">
      <w:pPr>
        <w:ind w:firstLine="708"/>
        <w:jc w:val="both"/>
        <w:rPr>
          <w:rFonts w:ascii="GHEA Grapalat" w:hAnsi="GHEA Grapalat" w:cs="Sylfaen"/>
          <w:sz w:val="20"/>
          <w:szCs w:val="20"/>
          <w:lang w:val="hy-AM"/>
        </w:rPr>
      </w:pPr>
      <w:r w:rsidRPr="00FB1EC7">
        <w:rPr>
          <w:rFonts w:ascii="GHEA Grapalat" w:hAnsi="GHEA Grapalat" w:cs="Sylfaen"/>
          <w:sz w:val="20"/>
          <w:szCs w:val="20"/>
          <w:lang w:val="hy-AM"/>
        </w:rPr>
        <w:t>8.1</w:t>
      </w:r>
      <w:r w:rsidR="000D1C2C">
        <w:rPr>
          <w:rFonts w:ascii="GHEA Grapalat" w:hAnsi="GHEA Grapalat" w:cs="Sylfaen"/>
          <w:sz w:val="20"/>
          <w:szCs w:val="20"/>
          <w:lang w:val="hy-AM"/>
        </w:rPr>
        <w:t>6</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Pr="00AE00BC">
        <w:rPr>
          <w:rFonts w:ascii="GHEA Grapalat" w:hAnsi="GHEA Grapalat" w:cs="Sylfaen"/>
          <w:sz w:val="20"/>
          <w:szCs w:val="20"/>
          <w:lang w:val="hy-AM"/>
        </w:rPr>
        <w:t>Երևան քաղաք</w:t>
      </w:r>
      <w:r w:rsidR="00AE00BC" w:rsidRPr="00AE00BC">
        <w:rPr>
          <w:rFonts w:ascii="GHEA Grapalat" w:hAnsi="GHEA Grapalat" w:cs="Sylfaen"/>
          <w:sz w:val="20"/>
          <w:szCs w:val="20"/>
          <w:lang w:val="hy-AM"/>
        </w:rPr>
        <w:t>ի</w:t>
      </w:r>
      <w:r w:rsidR="00AB5698">
        <w:rPr>
          <w:rFonts w:ascii="GHEA Grapalat" w:hAnsi="GHEA Grapalat" w:cs="Sylfaen"/>
          <w:sz w:val="20"/>
          <w:szCs w:val="20"/>
          <w:lang w:val="hy-AM"/>
        </w:rPr>
        <w:t xml:space="preserve"> </w:t>
      </w:r>
      <w:r w:rsidR="00F07411">
        <w:rPr>
          <w:rFonts w:ascii="GHEA Grapalat" w:hAnsi="GHEA Grapalat" w:cs="Sylfaen"/>
          <w:sz w:val="20"/>
          <w:szCs w:val="20"/>
          <w:lang w:val="hy-AM"/>
        </w:rPr>
        <w:t>Մալաթիա-Սեբաստիա</w:t>
      </w:r>
      <w:r w:rsidR="00AB5698">
        <w:rPr>
          <w:rFonts w:ascii="GHEA Grapalat" w:hAnsi="GHEA Grapalat" w:cs="Sylfaen"/>
          <w:sz w:val="20"/>
          <w:szCs w:val="20"/>
          <w:lang w:val="hy-AM"/>
        </w:rPr>
        <w:t xml:space="preserve"> վարչական շրջանի ղեկավարի</w:t>
      </w:r>
      <w:r w:rsidR="00AE00BC" w:rsidRPr="00AE00BC">
        <w:rPr>
          <w:rFonts w:ascii="GHEA Grapalat" w:hAnsi="GHEA Grapalat" w:cs="Sylfaen"/>
          <w:sz w:val="20"/>
          <w:szCs w:val="20"/>
          <w:lang w:val="hy-AM"/>
        </w:rPr>
        <w:t xml:space="preserve"> աշխատակազմ</w:t>
      </w:r>
      <w:r w:rsidR="00AB5698">
        <w:rPr>
          <w:rFonts w:ascii="GHEA Grapalat" w:hAnsi="GHEA Grapalat" w:cs="Sylfaen"/>
          <w:sz w:val="20"/>
          <w:szCs w:val="20"/>
          <w:lang w:val="hy-AM"/>
        </w:rPr>
        <w:t>ը</w:t>
      </w:r>
      <w:r w:rsidRPr="00AE00BC">
        <w:rPr>
          <w:rFonts w:ascii="GHEA Grapalat" w:hAnsi="GHEA Grapalat" w:cs="Sylfaen"/>
          <w:sz w:val="20"/>
          <w:szCs w:val="20"/>
          <w:lang w:val="hy-AM"/>
        </w:rPr>
        <w:t>:</w:t>
      </w:r>
      <w:bookmarkEnd w:id="22"/>
    </w:p>
    <w:p w14:paraId="7F8DE698" w14:textId="77777777" w:rsidR="00A54C71" w:rsidRPr="00AE00BC" w:rsidRDefault="00A54C71" w:rsidP="00F02279">
      <w:pPr>
        <w:ind w:firstLine="708"/>
        <w:jc w:val="both"/>
        <w:rPr>
          <w:rFonts w:ascii="GHEA Grapalat" w:hAnsi="GHEA Grapalat"/>
          <w:sz w:val="20"/>
          <w:szCs w:val="20"/>
          <w:vertAlign w:val="superscript"/>
          <w:lang w:val="hy-AM" w:eastAsia="ru-RU"/>
        </w:rPr>
      </w:pPr>
    </w:p>
    <w:p w14:paraId="4734E190" w14:textId="6D6CBCA5" w:rsidR="00F02279" w:rsidRDefault="00F02279" w:rsidP="00F02279">
      <w:pPr>
        <w:ind w:firstLine="708"/>
        <w:jc w:val="both"/>
        <w:rPr>
          <w:rFonts w:ascii="GHEA Grapalat" w:hAnsi="GHEA Grapalat"/>
          <w:sz w:val="20"/>
          <w:szCs w:val="20"/>
          <w:vertAlign w:val="superscript"/>
          <w:lang w:val="hy-AM" w:eastAsia="ru-RU"/>
        </w:rPr>
      </w:pPr>
      <w:r w:rsidRPr="005D36B1">
        <w:rPr>
          <w:rStyle w:val="FootnoteReference"/>
          <w:rFonts w:ascii="GHEA Grapalat" w:hAnsi="GHEA Grapalat"/>
          <w:color w:val="FFFFFF"/>
          <w:sz w:val="20"/>
          <w:szCs w:val="20"/>
          <w:lang w:val="hy-AM" w:eastAsia="ru-RU"/>
        </w:rPr>
        <w:footnoteReference w:id="16"/>
      </w: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lastRenderedPageBreak/>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lastRenderedPageBreak/>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lastRenderedPageBreak/>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42793CD9" w14:textId="77777777" w:rsidR="001A4C4B" w:rsidRDefault="001A4C4B" w:rsidP="00A921FD">
      <w:pPr>
        <w:ind w:firstLine="567"/>
        <w:jc w:val="right"/>
        <w:rPr>
          <w:rFonts w:ascii="GHEA Grapalat" w:hAnsi="GHEA Grapalat" w:cs="Sylfaen"/>
          <w:i/>
          <w:sz w:val="20"/>
          <w:szCs w:val="20"/>
          <w:lang w:val="hy-AM"/>
        </w:rPr>
      </w:pPr>
    </w:p>
    <w:p w14:paraId="6A517ECC" w14:textId="537A3E89" w:rsidR="006C4169" w:rsidRDefault="006C4169" w:rsidP="00A921FD">
      <w:pPr>
        <w:ind w:firstLine="567"/>
        <w:jc w:val="right"/>
        <w:rPr>
          <w:rFonts w:ascii="GHEA Grapalat" w:hAnsi="GHEA Grapalat" w:cs="Sylfaen"/>
          <w:i/>
          <w:sz w:val="20"/>
          <w:szCs w:val="20"/>
          <w:lang w:val="hy-AM"/>
        </w:rPr>
      </w:pPr>
    </w:p>
    <w:p w14:paraId="7D1741C5" w14:textId="77777777" w:rsidR="006C4169" w:rsidRDefault="006C4169" w:rsidP="00A921FD">
      <w:pPr>
        <w:ind w:firstLine="567"/>
        <w:jc w:val="right"/>
        <w:rPr>
          <w:rFonts w:ascii="GHEA Grapalat" w:hAnsi="GHEA Grapalat" w:cs="Sylfaen"/>
          <w:i/>
          <w:sz w:val="20"/>
          <w:szCs w:val="20"/>
          <w:lang w:val="hy-AM"/>
        </w:rPr>
      </w:pPr>
    </w:p>
    <w:p w14:paraId="731BE883" w14:textId="77777777" w:rsidR="008B6523" w:rsidRDefault="008B6523" w:rsidP="00A921FD">
      <w:pPr>
        <w:ind w:firstLine="567"/>
        <w:jc w:val="right"/>
        <w:rPr>
          <w:rFonts w:ascii="GHEA Grapalat" w:hAnsi="GHEA Grapalat" w:cs="Sylfaen"/>
          <w:i/>
          <w:sz w:val="20"/>
          <w:szCs w:val="20"/>
          <w:lang w:val="hy-AM"/>
        </w:rPr>
      </w:pPr>
    </w:p>
    <w:p w14:paraId="6150A02A" w14:textId="77777777" w:rsidR="008B6523" w:rsidRDefault="008B6523" w:rsidP="00A921FD">
      <w:pPr>
        <w:ind w:firstLine="567"/>
        <w:jc w:val="right"/>
        <w:rPr>
          <w:rFonts w:ascii="GHEA Grapalat" w:hAnsi="GHEA Grapalat" w:cs="Sylfaen"/>
          <w:i/>
          <w:sz w:val="20"/>
          <w:szCs w:val="20"/>
          <w:lang w:val="hy-AM"/>
        </w:rPr>
      </w:pPr>
    </w:p>
    <w:p w14:paraId="184C721C" w14:textId="77777777" w:rsidR="008B6523" w:rsidRDefault="008B6523" w:rsidP="00A921FD">
      <w:pPr>
        <w:ind w:firstLine="567"/>
        <w:jc w:val="right"/>
        <w:rPr>
          <w:rFonts w:ascii="GHEA Grapalat" w:hAnsi="GHEA Grapalat" w:cs="Sylfaen"/>
          <w:i/>
          <w:sz w:val="20"/>
          <w:szCs w:val="20"/>
          <w:lang w:val="hy-AM"/>
        </w:rPr>
      </w:pPr>
    </w:p>
    <w:p w14:paraId="046AE57F" w14:textId="77777777" w:rsidR="008B6523" w:rsidRDefault="008B6523" w:rsidP="00A921FD">
      <w:pPr>
        <w:ind w:firstLine="567"/>
        <w:jc w:val="right"/>
        <w:rPr>
          <w:rFonts w:ascii="GHEA Grapalat" w:hAnsi="GHEA Grapalat" w:cs="Sylfaen"/>
          <w:i/>
          <w:sz w:val="20"/>
          <w:szCs w:val="20"/>
          <w:lang w:val="hy-AM"/>
        </w:rPr>
      </w:pPr>
    </w:p>
    <w:p w14:paraId="6BD33907" w14:textId="77777777" w:rsidR="008B6523" w:rsidRDefault="008B6523" w:rsidP="00A921FD">
      <w:pPr>
        <w:ind w:firstLine="567"/>
        <w:jc w:val="right"/>
        <w:rPr>
          <w:rFonts w:ascii="GHEA Grapalat" w:hAnsi="GHEA Grapalat" w:cs="Sylfaen"/>
          <w:i/>
          <w:sz w:val="20"/>
          <w:szCs w:val="20"/>
          <w:lang w:val="hy-AM"/>
        </w:rPr>
      </w:pPr>
    </w:p>
    <w:p w14:paraId="25F88E23" w14:textId="77777777" w:rsidR="008B6523" w:rsidRDefault="008B6523" w:rsidP="00A921FD">
      <w:pPr>
        <w:ind w:firstLine="567"/>
        <w:jc w:val="right"/>
        <w:rPr>
          <w:rFonts w:ascii="GHEA Grapalat" w:hAnsi="GHEA Grapalat" w:cs="Sylfaen"/>
          <w:i/>
          <w:sz w:val="20"/>
          <w:szCs w:val="20"/>
          <w:lang w:val="hy-AM"/>
        </w:rPr>
      </w:pPr>
    </w:p>
    <w:p w14:paraId="5E7CA638" w14:textId="77777777" w:rsidR="008B6523" w:rsidRDefault="008B6523" w:rsidP="00A921FD">
      <w:pPr>
        <w:ind w:firstLine="567"/>
        <w:jc w:val="right"/>
        <w:rPr>
          <w:rFonts w:ascii="GHEA Grapalat" w:hAnsi="GHEA Grapalat" w:cs="Sylfaen"/>
          <w:i/>
          <w:sz w:val="20"/>
          <w:szCs w:val="20"/>
          <w:lang w:val="hy-AM"/>
        </w:rPr>
      </w:pPr>
    </w:p>
    <w:p w14:paraId="4D5EACDE" w14:textId="77777777" w:rsidR="008B6523" w:rsidRDefault="008B6523" w:rsidP="00A921FD">
      <w:pPr>
        <w:ind w:firstLine="567"/>
        <w:jc w:val="right"/>
        <w:rPr>
          <w:rFonts w:ascii="GHEA Grapalat" w:hAnsi="GHEA Grapalat" w:cs="Sylfaen"/>
          <w:i/>
          <w:sz w:val="20"/>
          <w:szCs w:val="20"/>
          <w:lang w:val="hy-AM"/>
        </w:rPr>
      </w:pPr>
    </w:p>
    <w:p w14:paraId="4DEA24F5" w14:textId="77777777" w:rsidR="008B6523" w:rsidRDefault="008B6523" w:rsidP="00A921FD">
      <w:pPr>
        <w:ind w:firstLine="567"/>
        <w:jc w:val="right"/>
        <w:rPr>
          <w:rFonts w:ascii="GHEA Grapalat" w:hAnsi="GHEA Grapalat" w:cs="Sylfaen"/>
          <w:i/>
          <w:sz w:val="20"/>
          <w:szCs w:val="20"/>
          <w:lang w:val="hy-AM"/>
        </w:rPr>
      </w:pPr>
    </w:p>
    <w:p w14:paraId="3EA23100" w14:textId="77777777" w:rsidR="008B6523" w:rsidRDefault="008B6523" w:rsidP="00A921FD">
      <w:pPr>
        <w:ind w:firstLine="567"/>
        <w:jc w:val="right"/>
        <w:rPr>
          <w:rFonts w:ascii="GHEA Grapalat" w:hAnsi="GHEA Grapalat" w:cs="Sylfaen"/>
          <w:i/>
          <w:sz w:val="20"/>
          <w:szCs w:val="20"/>
          <w:lang w:val="hy-AM"/>
        </w:rPr>
      </w:pPr>
    </w:p>
    <w:p w14:paraId="09FFDFAF" w14:textId="77777777" w:rsidR="008B6523" w:rsidRDefault="008B6523" w:rsidP="00A921FD">
      <w:pPr>
        <w:ind w:firstLine="567"/>
        <w:jc w:val="right"/>
        <w:rPr>
          <w:rFonts w:ascii="GHEA Grapalat" w:hAnsi="GHEA Grapalat" w:cs="Sylfaen"/>
          <w:i/>
          <w:sz w:val="20"/>
          <w:szCs w:val="20"/>
          <w:lang w:val="hy-AM"/>
        </w:rPr>
        <w:sectPr w:rsidR="008B6523" w:rsidSect="009E402F">
          <w:footnotePr>
            <w:pos w:val="beneathText"/>
          </w:footnotePr>
          <w:pgSz w:w="11906" w:h="16838" w:code="9"/>
          <w:pgMar w:top="540" w:right="707" w:bottom="540" w:left="663" w:header="561" w:footer="561" w:gutter="0"/>
          <w:cols w:space="720"/>
        </w:sectPr>
      </w:pPr>
    </w:p>
    <w:p w14:paraId="4A4E8BD2" w14:textId="77777777" w:rsidR="008B6523" w:rsidRDefault="008B6523" w:rsidP="00A921FD">
      <w:pPr>
        <w:ind w:firstLine="567"/>
        <w:jc w:val="right"/>
        <w:rPr>
          <w:rFonts w:ascii="GHEA Grapalat" w:hAnsi="GHEA Grapalat" w:cs="Sylfaen"/>
          <w:i/>
          <w:sz w:val="20"/>
          <w:szCs w:val="20"/>
          <w:lang w:val="hy-AM"/>
        </w:rPr>
      </w:pPr>
    </w:p>
    <w:p w14:paraId="18036C44" w14:textId="77777777" w:rsidR="008B6523" w:rsidRDefault="008B6523" w:rsidP="00A921FD">
      <w:pPr>
        <w:ind w:firstLine="567"/>
        <w:jc w:val="right"/>
        <w:rPr>
          <w:rFonts w:ascii="GHEA Grapalat" w:hAnsi="GHEA Grapalat" w:cs="Sylfaen"/>
          <w:i/>
          <w:sz w:val="20"/>
          <w:szCs w:val="20"/>
          <w:lang w:val="hy-AM"/>
        </w:rPr>
      </w:pPr>
    </w:p>
    <w:p w14:paraId="264D8BD3" w14:textId="4256D3AD" w:rsidR="00A921FD" w:rsidRPr="008B6523" w:rsidRDefault="00A921FD" w:rsidP="00A921FD">
      <w:pPr>
        <w:ind w:firstLine="567"/>
        <w:jc w:val="right"/>
        <w:rPr>
          <w:rFonts w:ascii="GHEA Grapalat" w:hAnsi="GHEA Grapalat" w:cs="Arial"/>
          <w:i/>
          <w:sz w:val="20"/>
          <w:szCs w:val="20"/>
          <w:lang w:val="hy-AM"/>
        </w:rPr>
      </w:pPr>
      <w:r w:rsidRPr="008B6523">
        <w:rPr>
          <w:rFonts w:ascii="GHEA Grapalat" w:hAnsi="GHEA Grapalat" w:cs="Sylfaen"/>
          <w:i/>
          <w:sz w:val="20"/>
          <w:szCs w:val="20"/>
          <w:lang w:val="hy-AM"/>
        </w:rPr>
        <w:t>Հավելված</w:t>
      </w:r>
      <w:r w:rsidRPr="008B6523">
        <w:rPr>
          <w:rFonts w:ascii="GHEA Grapalat" w:hAnsi="GHEA Grapalat" w:cs="Arial"/>
          <w:i/>
          <w:sz w:val="20"/>
          <w:szCs w:val="20"/>
          <w:lang w:val="hy-AM"/>
        </w:rPr>
        <w:t xml:space="preserve"> </w:t>
      </w:r>
      <w:r w:rsidRPr="008B6523">
        <w:rPr>
          <w:rFonts w:ascii="GHEA Grapalat" w:hAnsi="GHEA Grapalat" w:cs="Sylfaen"/>
          <w:i/>
          <w:sz w:val="20"/>
          <w:szCs w:val="20"/>
          <w:lang w:val="hy-AM"/>
        </w:rPr>
        <w:t>թիվ</w:t>
      </w:r>
      <w:r w:rsidRPr="008B6523">
        <w:rPr>
          <w:rFonts w:ascii="GHEA Grapalat" w:hAnsi="GHEA Grapalat" w:cs="Arial"/>
          <w:i/>
          <w:sz w:val="20"/>
          <w:szCs w:val="20"/>
          <w:lang w:val="hy-AM"/>
        </w:rPr>
        <w:t xml:space="preserve"> 1</w:t>
      </w:r>
    </w:p>
    <w:p w14:paraId="07F9ED9B" w14:textId="77777777" w:rsidR="00A921FD" w:rsidRPr="008B6523" w:rsidRDefault="00A921FD" w:rsidP="00A921FD">
      <w:pPr>
        <w:ind w:firstLine="567"/>
        <w:jc w:val="right"/>
        <w:rPr>
          <w:rFonts w:ascii="GHEA Grapalat" w:hAnsi="GHEA Grapalat" w:cs="Arial"/>
          <w:i/>
          <w:sz w:val="20"/>
          <w:szCs w:val="20"/>
          <w:lang w:val="pt-BR"/>
        </w:rPr>
      </w:pPr>
      <w:r w:rsidRPr="008B6523">
        <w:rPr>
          <w:rFonts w:ascii="GHEA Grapalat" w:hAnsi="GHEA Grapalat"/>
          <w:sz w:val="20"/>
          <w:szCs w:val="20"/>
          <w:lang w:val="hy-AM"/>
        </w:rPr>
        <w:t>«</w:t>
      </w:r>
      <w:r w:rsidRPr="008B6523">
        <w:rPr>
          <w:rFonts w:ascii="GHEA Grapalat" w:hAnsi="GHEA Grapalat"/>
          <w:i/>
          <w:sz w:val="20"/>
          <w:szCs w:val="20"/>
          <w:lang w:val="pt-BR"/>
        </w:rPr>
        <w:t xml:space="preserve">           </w:t>
      </w:r>
      <w:r w:rsidRPr="008B6523">
        <w:rPr>
          <w:rFonts w:ascii="GHEA Grapalat" w:hAnsi="GHEA Grapalat"/>
          <w:sz w:val="20"/>
          <w:szCs w:val="20"/>
          <w:lang w:val="hy-AM"/>
        </w:rPr>
        <w:t>»</w:t>
      </w:r>
      <w:r w:rsidRPr="008B6523">
        <w:rPr>
          <w:rFonts w:ascii="GHEA Grapalat" w:hAnsi="GHEA Grapalat"/>
          <w:i/>
          <w:sz w:val="20"/>
          <w:szCs w:val="20"/>
          <w:lang w:val="pt-BR"/>
        </w:rPr>
        <w:t xml:space="preserve">                  20   </w:t>
      </w:r>
      <w:r w:rsidRPr="008B6523">
        <w:rPr>
          <w:rFonts w:ascii="GHEA Grapalat" w:hAnsi="GHEA Grapalat" w:cs="Sylfaen"/>
          <w:i/>
          <w:sz w:val="20"/>
          <w:szCs w:val="20"/>
          <w:lang w:val="pt-BR"/>
        </w:rPr>
        <w:t>թ</w:t>
      </w:r>
      <w:r w:rsidRPr="008B6523">
        <w:rPr>
          <w:rFonts w:ascii="GHEA Grapalat" w:hAnsi="GHEA Grapalat" w:cs="Arial"/>
          <w:i/>
          <w:sz w:val="20"/>
          <w:szCs w:val="20"/>
          <w:lang w:val="pt-BR"/>
        </w:rPr>
        <w:t xml:space="preserve">. </w:t>
      </w:r>
      <w:r w:rsidRPr="008B6523">
        <w:rPr>
          <w:rFonts w:ascii="GHEA Grapalat" w:hAnsi="GHEA Grapalat"/>
          <w:i/>
          <w:sz w:val="20"/>
          <w:szCs w:val="20"/>
          <w:lang w:val="pt-BR"/>
        </w:rPr>
        <w:t xml:space="preserve"> </w:t>
      </w:r>
      <w:r w:rsidRPr="008B6523">
        <w:rPr>
          <w:rFonts w:ascii="GHEA Grapalat" w:hAnsi="GHEA Grapalat" w:cs="Sylfaen"/>
          <w:i/>
          <w:sz w:val="20"/>
          <w:szCs w:val="20"/>
          <w:lang w:val="pt-BR"/>
        </w:rPr>
        <w:t>կնքված</w:t>
      </w:r>
      <w:r w:rsidRPr="008B6523">
        <w:rPr>
          <w:rFonts w:ascii="GHEA Grapalat" w:hAnsi="GHEA Grapalat" w:cs="Arial"/>
          <w:i/>
          <w:sz w:val="20"/>
          <w:szCs w:val="20"/>
          <w:lang w:val="pt-BR"/>
        </w:rPr>
        <w:t xml:space="preserve"> </w:t>
      </w:r>
    </w:p>
    <w:p w14:paraId="4F87D676" w14:textId="108E9722" w:rsidR="00A921FD" w:rsidRPr="008B6523" w:rsidRDefault="00A921FD" w:rsidP="00A921FD">
      <w:pPr>
        <w:jc w:val="right"/>
        <w:rPr>
          <w:rFonts w:ascii="GHEA Grapalat" w:hAnsi="GHEA Grapalat" w:cs="Sylfaen"/>
          <w:i/>
          <w:sz w:val="20"/>
          <w:szCs w:val="20"/>
          <w:lang w:val="pt-BR"/>
        </w:rPr>
      </w:pPr>
      <w:r w:rsidRPr="008B6523">
        <w:rPr>
          <w:rFonts w:ascii="GHEA Grapalat" w:hAnsi="GHEA Grapalat" w:cs="Sylfaen"/>
          <w:i/>
          <w:sz w:val="20"/>
          <w:szCs w:val="20"/>
          <w:lang w:val="pt-BR"/>
        </w:rPr>
        <w:t>ծածկագրով պայմանագրի</w:t>
      </w:r>
    </w:p>
    <w:p w14:paraId="4948A34E" w14:textId="02ADCAC5" w:rsidR="00A921FD" w:rsidRPr="008B6523" w:rsidRDefault="00A921FD" w:rsidP="00A921FD">
      <w:pPr>
        <w:jc w:val="right"/>
        <w:rPr>
          <w:rFonts w:ascii="GHEA Grapalat" w:hAnsi="GHEA Grapalat" w:cs="Sylfaen"/>
          <w:i/>
          <w:sz w:val="20"/>
          <w:szCs w:val="20"/>
          <w:lang w:val="pt-BR"/>
        </w:rPr>
      </w:pPr>
    </w:p>
    <w:p w14:paraId="3F5AC591" w14:textId="77777777" w:rsidR="008B6523" w:rsidRPr="008B6523" w:rsidRDefault="008B6523" w:rsidP="001C74B0">
      <w:pPr>
        <w:jc w:val="center"/>
        <w:rPr>
          <w:rFonts w:ascii="GHEA Grapalat" w:hAnsi="GHEA Grapalat" w:cs="Sylfaen"/>
          <w:iCs/>
          <w:sz w:val="20"/>
          <w:szCs w:val="20"/>
          <w:lang w:val="hy-AM"/>
        </w:rPr>
      </w:pPr>
    </w:p>
    <w:p w14:paraId="1C6D03B7" w14:textId="77777777" w:rsidR="008B6523" w:rsidRPr="008B6523" w:rsidRDefault="008B6523" w:rsidP="001C74B0">
      <w:pPr>
        <w:jc w:val="center"/>
        <w:rPr>
          <w:rFonts w:ascii="GHEA Grapalat" w:hAnsi="GHEA Grapalat" w:cs="Sylfaen"/>
          <w:iCs/>
          <w:sz w:val="20"/>
          <w:szCs w:val="20"/>
          <w:lang w:val="hy-AM"/>
        </w:rPr>
      </w:pPr>
    </w:p>
    <w:tbl>
      <w:tblPr>
        <w:tblW w:w="16308" w:type="dxa"/>
        <w:tblLook w:val="04A0" w:firstRow="1" w:lastRow="0" w:firstColumn="1" w:lastColumn="0" w:noHBand="0" w:noVBand="1"/>
      </w:tblPr>
      <w:tblGrid>
        <w:gridCol w:w="486"/>
        <w:gridCol w:w="1894"/>
        <w:gridCol w:w="1844"/>
        <w:gridCol w:w="838"/>
        <w:gridCol w:w="1341"/>
        <w:gridCol w:w="1310"/>
        <w:gridCol w:w="373"/>
        <w:gridCol w:w="97"/>
        <w:gridCol w:w="758"/>
        <w:gridCol w:w="481"/>
        <w:gridCol w:w="2030"/>
        <w:gridCol w:w="163"/>
        <w:gridCol w:w="2087"/>
        <w:gridCol w:w="1688"/>
        <w:gridCol w:w="166"/>
        <w:gridCol w:w="222"/>
        <w:gridCol w:w="222"/>
        <w:gridCol w:w="308"/>
      </w:tblGrid>
      <w:tr w:rsidR="008B6523" w:rsidRPr="008B6523" w14:paraId="5C68FE38" w14:textId="77777777" w:rsidTr="009E2596">
        <w:trPr>
          <w:gridAfter w:val="4"/>
          <w:wAfter w:w="918" w:type="dxa"/>
          <w:trHeight w:val="373"/>
        </w:trPr>
        <w:tc>
          <w:tcPr>
            <w:tcW w:w="15390" w:type="dxa"/>
            <w:gridSpan w:val="14"/>
            <w:tcBorders>
              <w:top w:val="nil"/>
              <w:left w:val="nil"/>
              <w:bottom w:val="nil"/>
              <w:right w:val="nil"/>
            </w:tcBorders>
            <w:noWrap/>
            <w:vAlign w:val="bottom"/>
            <w:hideMark/>
          </w:tcPr>
          <w:p w14:paraId="48180447" w14:textId="77777777" w:rsidR="008B6523" w:rsidRPr="008B6523" w:rsidRDefault="008B6523">
            <w:pPr>
              <w:jc w:val="center"/>
              <w:rPr>
                <w:rFonts w:ascii="Calibri" w:hAnsi="Calibri" w:cs="Calibri"/>
                <w:sz w:val="20"/>
                <w:szCs w:val="20"/>
              </w:rPr>
            </w:pPr>
            <w:r w:rsidRPr="008B6523">
              <w:rPr>
                <w:rFonts w:ascii="Calibri" w:hAnsi="Calibri" w:cs="Calibri"/>
                <w:sz w:val="20"/>
                <w:szCs w:val="20"/>
              </w:rPr>
              <w:t>ՏԵԽՆԻԿԱԿԱՆ ԲՆՈՒԹԱԳԻՐ</w:t>
            </w:r>
          </w:p>
        </w:tc>
      </w:tr>
      <w:tr w:rsidR="008B6523" w:rsidRPr="008B6523" w14:paraId="4B5E5DF4" w14:textId="77777777" w:rsidTr="009E2596">
        <w:trPr>
          <w:trHeight w:val="64"/>
        </w:trPr>
        <w:tc>
          <w:tcPr>
            <w:tcW w:w="486" w:type="dxa"/>
            <w:tcBorders>
              <w:top w:val="nil"/>
              <w:left w:val="nil"/>
              <w:bottom w:val="nil"/>
              <w:right w:val="nil"/>
            </w:tcBorders>
            <w:noWrap/>
            <w:vAlign w:val="bottom"/>
            <w:hideMark/>
          </w:tcPr>
          <w:p w14:paraId="42ED8FCC" w14:textId="77777777" w:rsidR="008B6523" w:rsidRPr="008B6523" w:rsidRDefault="008B6523">
            <w:pPr>
              <w:jc w:val="center"/>
              <w:rPr>
                <w:rFonts w:ascii="Calibri" w:hAnsi="Calibri" w:cs="Calibri"/>
                <w:sz w:val="20"/>
                <w:szCs w:val="20"/>
              </w:rPr>
            </w:pPr>
          </w:p>
        </w:tc>
        <w:tc>
          <w:tcPr>
            <w:tcW w:w="1894" w:type="dxa"/>
            <w:tcBorders>
              <w:top w:val="nil"/>
              <w:left w:val="nil"/>
              <w:bottom w:val="nil"/>
              <w:right w:val="nil"/>
            </w:tcBorders>
            <w:vAlign w:val="center"/>
            <w:hideMark/>
          </w:tcPr>
          <w:p w14:paraId="2EB25CB4" w14:textId="77777777" w:rsidR="008B6523" w:rsidRPr="008B6523" w:rsidRDefault="008B6523">
            <w:pPr>
              <w:rPr>
                <w:sz w:val="20"/>
                <w:szCs w:val="20"/>
              </w:rPr>
            </w:pPr>
          </w:p>
        </w:tc>
        <w:tc>
          <w:tcPr>
            <w:tcW w:w="1844" w:type="dxa"/>
            <w:tcBorders>
              <w:top w:val="nil"/>
              <w:left w:val="nil"/>
              <w:bottom w:val="nil"/>
              <w:right w:val="nil"/>
            </w:tcBorders>
            <w:vAlign w:val="center"/>
            <w:hideMark/>
          </w:tcPr>
          <w:p w14:paraId="0B9B25D5" w14:textId="77777777" w:rsidR="008B6523" w:rsidRPr="008B6523" w:rsidRDefault="008B6523">
            <w:pPr>
              <w:rPr>
                <w:sz w:val="20"/>
                <w:szCs w:val="20"/>
              </w:rPr>
            </w:pPr>
          </w:p>
        </w:tc>
        <w:tc>
          <w:tcPr>
            <w:tcW w:w="3489" w:type="dxa"/>
            <w:gridSpan w:val="3"/>
            <w:tcBorders>
              <w:top w:val="nil"/>
              <w:left w:val="nil"/>
              <w:bottom w:val="nil"/>
              <w:right w:val="nil"/>
            </w:tcBorders>
            <w:vAlign w:val="center"/>
            <w:hideMark/>
          </w:tcPr>
          <w:p w14:paraId="5A0717F2" w14:textId="77777777" w:rsidR="008B6523" w:rsidRPr="008B6523" w:rsidRDefault="008B6523">
            <w:pPr>
              <w:rPr>
                <w:sz w:val="20"/>
                <w:szCs w:val="20"/>
              </w:rPr>
            </w:pPr>
          </w:p>
        </w:tc>
        <w:tc>
          <w:tcPr>
            <w:tcW w:w="373" w:type="dxa"/>
            <w:tcBorders>
              <w:top w:val="nil"/>
              <w:left w:val="nil"/>
              <w:bottom w:val="nil"/>
              <w:right w:val="nil"/>
            </w:tcBorders>
            <w:vAlign w:val="center"/>
            <w:hideMark/>
          </w:tcPr>
          <w:p w14:paraId="5D2E8843" w14:textId="77777777" w:rsidR="008B6523" w:rsidRPr="008B6523" w:rsidRDefault="008B6523">
            <w:pPr>
              <w:rPr>
                <w:sz w:val="20"/>
                <w:szCs w:val="20"/>
              </w:rPr>
            </w:pPr>
          </w:p>
        </w:tc>
        <w:tc>
          <w:tcPr>
            <w:tcW w:w="855" w:type="dxa"/>
            <w:gridSpan w:val="2"/>
            <w:tcBorders>
              <w:top w:val="nil"/>
              <w:left w:val="nil"/>
              <w:bottom w:val="nil"/>
              <w:right w:val="nil"/>
            </w:tcBorders>
            <w:vAlign w:val="center"/>
            <w:hideMark/>
          </w:tcPr>
          <w:p w14:paraId="5D2E5B03" w14:textId="77777777" w:rsidR="008B6523" w:rsidRPr="008B6523" w:rsidRDefault="008B6523">
            <w:pPr>
              <w:rPr>
                <w:sz w:val="20"/>
                <w:szCs w:val="20"/>
              </w:rPr>
            </w:pPr>
          </w:p>
        </w:tc>
        <w:tc>
          <w:tcPr>
            <w:tcW w:w="2674" w:type="dxa"/>
            <w:gridSpan w:val="3"/>
            <w:tcBorders>
              <w:top w:val="nil"/>
              <w:left w:val="nil"/>
              <w:bottom w:val="nil"/>
              <w:right w:val="nil"/>
            </w:tcBorders>
            <w:vAlign w:val="center"/>
            <w:hideMark/>
          </w:tcPr>
          <w:p w14:paraId="566678C6" w14:textId="675ECBF0" w:rsidR="008B6523" w:rsidRPr="008B6523" w:rsidRDefault="008B6523">
            <w:pPr>
              <w:jc w:val="center"/>
              <w:rPr>
                <w:sz w:val="20"/>
                <w:szCs w:val="20"/>
              </w:rPr>
            </w:pPr>
            <w:r>
              <w:rPr>
                <w:sz w:val="20"/>
                <w:szCs w:val="20"/>
              </w:rPr>
              <w:t xml:space="preserve">ՀՀ </w:t>
            </w:r>
            <w:proofErr w:type="spellStart"/>
            <w:r>
              <w:rPr>
                <w:sz w:val="20"/>
                <w:szCs w:val="20"/>
              </w:rPr>
              <w:t>դրամ</w:t>
            </w:r>
            <w:proofErr w:type="spellEnd"/>
          </w:p>
        </w:tc>
        <w:tc>
          <w:tcPr>
            <w:tcW w:w="2087" w:type="dxa"/>
            <w:tcBorders>
              <w:top w:val="nil"/>
              <w:left w:val="nil"/>
              <w:bottom w:val="nil"/>
              <w:right w:val="nil"/>
            </w:tcBorders>
            <w:vAlign w:val="center"/>
            <w:hideMark/>
          </w:tcPr>
          <w:p w14:paraId="34343958" w14:textId="77777777" w:rsidR="008B6523" w:rsidRPr="008B6523" w:rsidRDefault="008B6523">
            <w:pPr>
              <w:jc w:val="center"/>
              <w:rPr>
                <w:sz w:val="20"/>
                <w:szCs w:val="20"/>
              </w:rPr>
            </w:pPr>
          </w:p>
        </w:tc>
        <w:tc>
          <w:tcPr>
            <w:tcW w:w="1854" w:type="dxa"/>
            <w:gridSpan w:val="2"/>
            <w:tcBorders>
              <w:top w:val="nil"/>
              <w:left w:val="nil"/>
              <w:bottom w:val="nil"/>
              <w:right w:val="nil"/>
            </w:tcBorders>
            <w:vAlign w:val="center"/>
            <w:hideMark/>
          </w:tcPr>
          <w:p w14:paraId="5288B0A5" w14:textId="77777777" w:rsidR="008B6523" w:rsidRPr="008B6523" w:rsidRDefault="008B6523">
            <w:pPr>
              <w:jc w:val="center"/>
              <w:rPr>
                <w:sz w:val="20"/>
                <w:szCs w:val="20"/>
              </w:rPr>
            </w:pPr>
          </w:p>
        </w:tc>
        <w:tc>
          <w:tcPr>
            <w:tcW w:w="222" w:type="dxa"/>
            <w:tcBorders>
              <w:top w:val="nil"/>
              <w:left w:val="nil"/>
              <w:bottom w:val="nil"/>
              <w:right w:val="nil"/>
            </w:tcBorders>
            <w:vAlign w:val="center"/>
            <w:hideMark/>
          </w:tcPr>
          <w:p w14:paraId="60ED9550" w14:textId="77777777" w:rsidR="008B6523" w:rsidRPr="008B6523" w:rsidRDefault="008B6523">
            <w:pPr>
              <w:jc w:val="center"/>
              <w:rPr>
                <w:sz w:val="20"/>
                <w:szCs w:val="20"/>
              </w:rPr>
            </w:pPr>
          </w:p>
        </w:tc>
        <w:tc>
          <w:tcPr>
            <w:tcW w:w="222" w:type="dxa"/>
            <w:tcBorders>
              <w:top w:val="nil"/>
              <w:left w:val="nil"/>
              <w:bottom w:val="nil"/>
              <w:right w:val="nil"/>
            </w:tcBorders>
            <w:vAlign w:val="center"/>
            <w:hideMark/>
          </w:tcPr>
          <w:p w14:paraId="15860312" w14:textId="77777777" w:rsidR="008B6523" w:rsidRPr="008B6523" w:rsidRDefault="008B6523">
            <w:pPr>
              <w:jc w:val="center"/>
              <w:rPr>
                <w:sz w:val="20"/>
                <w:szCs w:val="20"/>
              </w:rPr>
            </w:pPr>
          </w:p>
        </w:tc>
        <w:tc>
          <w:tcPr>
            <w:tcW w:w="308" w:type="dxa"/>
            <w:tcBorders>
              <w:top w:val="nil"/>
              <w:left w:val="nil"/>
              <w:bottom w:val="nil"/>
              <w:right w:val="nil"/>
            </w:tcBorders>
            <w:noWrap/>
            <w:vAlign w:val="bottom"/>
            <w:hideMark/>
          </w:tcPr>
          <w:p w14:paraId="51307752" w14:textId="77777777" w:rsidR="008B6523" w:rsidRPr="008B6523" w:rsidRDefault="008B6523">
            <w:pPr>
              <w:jc w:val="center"/>
              <w:rPr>
                <w:sz w:val="20"/>
                <w:szCs w:val="20"/>
              </w:rPr>
            </w:pPr>
          </w:p>
        </w:tc>
      </w:tr>
      <w:tr w:rsidR="008B6523" w:rsidRPr="008B6523" w14:paraId="0D6EFD45" w14:textId="77777777" w:rsidTr="009E2596">
        <w:trPr>
          <w:gridAfter w:val="4"/>
          <w:wAfter w:w="918" w:type="dxa"/>
          <w:trHeight w:val="283"/>
        </w:trPr>
        <w:tc>
          <w:tcPr>
            <w:tcW w:w="1539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7E473952" w14:textId="77777777" w:rsidR="008B6523" w:rsidRPr="008B6523" w:rsidRDefault="008B6523">
            <w:pPr>
              <w:jc w:val="center"/>
              <w:rPr>
                <w:rFonts w:ascii="Sylfaen" w:hAnsi="Sylfaen" w:cs="Calibri"/>
                <w:sz w:val="20"/>
                <w:szCs w:val="20"/>
              </w:rPr>
            </w:pPr>
            <w:proofErr w:type="spellStart"/>
            <w:r w:rsidRPr="008B6523">
              <w:rPr>
                <w:rFonts w:ascii="Sylfaen" w:hAnsi="Sylfaen" w:cs="Calibri"/>
                <w:sz w:val="20"/>
                <w:szCs w:val="20"/>
              </w:rPr>
              <w:t>Աշխատանք</w:t>
            </w:r>
            <w:proofErr w:type="spellEnd"/>
          </w:p>
        </w:tc>
      </w:tr>
      <w:tr w:rsidR="0078198D" w:rsidRPr="008B6523" w14:paraId="16F0655D" w14:textId="77777777" w:rsidTr="009E2596">
        <w:trPr>
          <w:gridAfter w:val="4"/>
          <w:wAfter w:w="918" w:type="dxa"/>
          <w:trHeight w:val="386"/>
        </w:trPr>
        <w:tc>
          <w:tcPr>
            <w:tcW w:w="4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F70AEB" w14:textId="77777777" w:rsidR="0078198D" w:rsidRPr="008B6523" w:rsidRDefault="0078198D">
            <w:pPr>
              <w:jc w:val="center"/>
              <w:rPr>
                <w:rFonts w:ascii="Sylfaen" w:hAnsi="Sylfaen" w:cs="Calibri"/>
                <w:sz w:val="20"/>
                <w:szCs w:val="20"/>
              </w:rPr>
            </w:pPr>
            <w:r w:rsidRPr="008B6523">
              <w:rPr>
                <w:rFonts w:ascii="Sylfaen" w:hAnsi="Sylfaen" w:cs="Calibri"/>
                <w:sz w:val="20"/>
                <w:szCs w:val="20"/>
              </w:rPr>
              <w:t>Հ/Հ</w:t>
            </w:r>
          </w:p>
        </w:tc>
        <w:tc>
          <w:tcPr>
            <w:tcW w:w="18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6AC4D2" w14:textId="77777777" w:rsidR="0078198D" w:rsidRPr="008B6523" w:rsidRDefault="0078198D">
            <w:pPr>
              <w:jc w:val="center"/>
              <w:rPr>
                <w:rFonts w:ascii="Sylfaen" w:hAnsi="Sylfaen" w:cs="Calibri"/>
                <w:sz w:val="20"/>
                <w:szCs w:val="20"/>
              </w:rPr>
            </w:pPr>
            <w:r w:rsidRPr="008B6523">
              <w:rPr>
                <w:rFonts w:ascii="Sylfaen" w:hAnsi="Sylfaen" w:cs="Calibri"/>
                <w:sz w:val="20"/>
                <w:szCs w:val="20"/>
              </w:rPr>
              <w:t xml:space="preserve">ԳՄԱ </w:t>
            </w:r>
            <w:proofErr w:type="spellStart"/>
            <w:r w:rsidRPr="008B6523">
              <w:rPr>
                <w:rFonts w:ascii="Sylfaen" w:hAnsi="Sylfaen" w:cs="Calibri"/>
                <w:sz w:val="20"/>
                <w:szCs w:val="20"/>
              </w:rPr>
              <w:t>կոդ</w:t>
            </w:r>
            <w:proofErr w:type="spellEnd"/>
            <w:r w:rsidRPr="008B6523">
              <w:rPr>
                <w:rFonts w:ascii="Sylfaen" w:hAnsi="Sylfaen" w:cs="Calibri"/>
                <w:sz w:val="20"/>
                <w:szCs w:val="20"/>
              </w:rPr>
              <w:t xml:space="preserve"> (CPV)</w:t>
            </w:r>
          </w:p>
        </w:tc>
        <w:tc>
          <w:tcPr>
            <w:tcW w:w="2682" w:type="dxa"/>
            <w:gridSpan w:val="2"/>
            <w:vMerge w:val="restart"/>
            <w:tcBorders>
              <w:top w:val="nil"/>
              <w:left w:val="single" w:sz="4" w:space="0" w:color="auto"/>
              <w:right w:val="single" w:sz="4" w:space="0" w:color="auto"/>
            </w:tcBorders>
            <w:shd w:val="clear" w:color="000000" w:fill="FFFFFF"/>
            <w:vAlign w:val="center"/>
          </w:tcPr>
          <w:p w14:paraId="7A615F15" w14:textId="72990161"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Գնման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առարկայի</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անվանումը</w:t>
            </w:r>
            <w:proofErr w:type="spellEnd"/>
          </w:p>
        </w:tc>
        <w:tc>
          <w:tcPr>
            <w:tcW w:w="13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89ABE8" w14:textId="77777777"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Չափման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միավորը</w:t>
            </w:r>
            <w:proofErr w:type="spellEnd"/>
          </w:p>
        </w:tc>
        <w:tc>
          <w:tcPr>
            <w:tcW w:w="1780"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14:paraId="50C152A1" w14:textId="5689E5F2"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ընդհանուր</w:t>
            </w:r>
            <w:proofErr w:type="spellEnd"/>
            <w:r w:rsidRPr="008B6523">
              <w:rPr>
                <w:rFonts w:ascii="Sylfaen" w:hAnsi="Sylfaen" w:cs="Calibri"/>
                <w:sz w:val="20"/>
                <w:szCs w:val="20"/>
              </w:rPr>
              <w:br/>
            </w:r>
            <w:proofErr w:type="spellStart"/>
            <w:r w:rsidRPr="008B6523">
              <w:rPr>
                <w:rFonts w:ascii="Sylfaen" w:hAnsi="Sylfaen" w:cs="Calibri"/>
                <w:sz w:val="20"/>
                <w:szCs w:val="20"/>
              </w:rPr>
              <w:t>գինը</w:t>
            </w:r>
            <w:proofErr w:type="spellEnd"/>
            <w:r w:rsidRPr="008B6523">
              <w:rPr>
                <w:rFonts w:ascii="Sylfaen" w:hAnsi="Sylfaen" w:cs="Calibri"/>
                <w:sz w:val="20"/>
                <w:szCs w:val="20"/>
              </w:rPr>
              <w:t xml:space="preserve"> </w:t>
            </w:r>
            <w:r w:rsidRPr="008B6523">
              <w:rPr>
                <w:rFonts w:ascii="Sylfaen" w:hAnsi="Sylfaen" w:cs="Calibri"/>
                <w:sz w:val="20"/>
                <w:szCs w:val="20"/>
              </w:rPr>
              <w:br/>
              <w:t xml:space="preserve"> /ՀՀ </w:t>
            </w:r>
            <w:proofErr w:type="spellStart"/>
            <w:r w:rsidRPr="008B6523">
              <w:rPr>
                <w:rFonts w:ascii="Sylfaen" w:hAnsi="Sylfaen" w:cs="Calibri"/>
                <w:sz w:val="20"/>
                <w:szCs w:val="20"/>
              </w:rPr>
              <w:t>դրամ</w:t>
            </w:r>
            <w:proofErr w:type="spellEnd"/>
            <w:r w:rsidRPr="008B6523">
              <w:rPr>
                <w:rFonts w:ascii="Sylfaen" w:hAnsi="Sylfaen" w:cs="Calibri"/>
                <w:sz w:val="20"/>
                <w:szCs w:val="20"/>
              </w:rPr>
              <w:t>/</w:t>
            </w:r>
          </w:p>
        </w:tc>
        <w:tc>
          <w:tcPr>
            <w:tcW w:w="1239"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38BC813" w14:textId="77777777"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ընդհանուր</w:t>
            </w:r>
            <w:proofErr w:type="spellEnd"/>
            <w:r w:rsidRPr="008B6523">
              <w:rPr>
                <w:rFonts w:ascii="Sylfaen" w:hAnsi="Sylfaen" w:cs="Calibri"/>
                <w:sz w:val="20"/>
                <w:szCs w:val="20"/>
              </w:rPr>
              <w:t xml:space="preserve"> քանակը</w:t>
            </w:r>
          </w:p>
        </w:tc>
        <w:tc>
          <w:tcPr>
            <w:tcW w:w="5968" w:type="dxa"/>
            <w:gridSpan w:val="4"/>
            <w:tcBorders>
              <w:top w:val="single" w:sz="4" w:space="0" w:color="auto"/>
              <w:left w:val="nil"/>
              <w:bottom w:val="single" w:sz="4" w:space="0" w:color="auto"/>
              <w:right w:val="single" w:sz="4" w:space="0" w:color="auto"/>
            </w:tcBorders>
            <w:shd w:val="clear" w:color="000000" w:fill="FFFFFF"/>
            <w:vAlign w:val="center"/>
            <w:hideMark/>
          </w:tcPr>
          <w:p w14:paraId="448755B9" w14:textId="0CE7326C" w:rsidR="0078198D" w:rsidRPr="008B6523" w:rsidRDefault="00F8453E">
            <w:pPr>
              <w:jc w:val="center"/>
              <w:rPr>
                <w:rFonts w:ascii="Sylfaen" w:hAnsi="Sylfaen" w:cs="Calibri"/>
                <w:sz w:val="20"/>
                <w:szCs w:val="20"/>
              </w:rPr>
            </w:pPr>
            <w:proofErr w:type="spellStart"/>
            <w:r>
              <w:rPr>
                <w:rFonts w:ascii="Sylfaen" w:hAnsi="Sylfaen" w:cs="Calibri"/>
                <w:sz w:val="20"/>
                <w:szCs w:val="20"/>
              </w:rPr>
              <w:t>կատարման</w:t>
            </w:r>
            <w:proofErr w:type="spellEnd"/>
          </w:p>
        </w:tc>
      </w:tr>
      <w:tr w:rsidR="0078198D" w:rsidRPr="008B6523" w14:paraId="1113B72E" w14:textId="77777777" w:rsidTr="009E2596">
        <w:trPr>
          <w:gridAfter w:val="4"/>
          <w:wAfter w:w="918" w:type="dxa"/>
          <w:trHeight w:val="656"/>
        </w:trPr>
        <w:tc>
          <w:tcPr>
            <w:tcW w:w="486" w:type="dxa"/>
            <w:vMerge/>
            <w:tcBorders>
              <w:top w:val="nil"/>
              <w:left w:val="single" w:sz="4" w:space="0" w:color="auto"/>
              <w:bottom w:val="single" w:sz="4" w:space="0" w:color="auto"/>
              <w:right w:val="single" w:sz="4" w:space="0" w:color="auto"/>
            </w:tcBorders>
            <w:vAlign w:val="center"/>
            <w:hideMark/>
          </w:tcPr>
          <w:p w14:paraId="1F6D5B62" w14:textId="77777777" w:rsidR="0078198D" w:rsidRPr="008B6523" w:rsidRDefault="0078198D">
            <w:pPr>
              <w:rPr>
                <w:rFonts w:ascii="Sylfaen" w:hAnsi="Sylfaen" w:cs="Calibri"/>
                <w:sz w:val="20"/>
                <w:szCs w:val="20"/>
              </w:rPr>
            </w:pPr>
          </w:p>
        </w:tc>
        <w:tc>
          <w:tcPr>
            <w:tcW w:w="1894" w:type="dxa"/>
            <w:vMerge/>
            <w:tcBorders>
              <w:top w:val="nil"/>
              <w:left w:val="single" w:sz="4" w:space="0" w:color="auto"/>
              <w:bottom w:val="single" w:sz="4" w:space="0" w:color="auto"/>
              <w:right w:val="single" w:sz="4" w:space="0" w:color="auto"/>
            </w:tcBorders>
            <w:vAlign w:val="center"/>
            <w:hideMark/>
          </w:tcPr>
          <w:p w14:paraId="415773BA" w14:textId="77777777" w:rsidR="0078198D" w:rsidRPr="008B6523" w:rsidRDefault="0078198D">
            <w:pPr>
              <w:rPr>
                <w:rFonts w:ascii="Sylfaen" w:hAnsi="Sylfaen" w:cs="Calibri"/>
                <w:sz w:val="20"/>
                <w:szCs w:val="20"/>
              </w:rPr>
            </w:pPr>
          </w:p>
        </w:tc>
        <w:tc>
          <w:tcPr>
            <w:tcW w:w="2682" w:type="dxa"/>
            <w:gridSpan w:val="2"/>
            <w:vMerge/>
            <w:tcBorders>
              <w:left w:val="single" w:sz="4" w:space="0" w:color="auto"/>
              <w:bottom w:val="single" w:sz="4" w:space="0" w:color="auto"/>
              <w:right w:val="single" w:sz="4" w:space="0" w:color="auto"/>
            </w:tcBorders>
            <w:vAlign w:val="center"/>
          </w:tcPr>
          <w:p w14:paraId="2D0CFA74" w14:textId="77777777" w:rsidR="0078198D" w:rsidRPr="008B6523" w:rsidRDefault="0078198D">
            <w:pPr>
              <w:rPr>
                <w:rFonts w:ascii="Sylfaen" w:hAnsi="Sylfaen" w:cs="Calibri"/>
                <w:sz w:val="20"/>
                <w:szCs w:val="20"/>
              </w:rPr>
            </w:pPr>
          </w:p>
        </w:tc>
        <w:tc>
          <w:tcPr>
            <w:tcW w:w="1341" w:type="dxa"/>
            <w:vMerge/>
            <w:tcBorders>
              <w:top w:val="nil"/>
              <w:left w:val="single" w:sz="4" w:space="0" w:color="auto"/>
              <w:bottom w:val="single" w:sz="4" w:space="0" w:color="auto"/>
              <w:right w:val="single" w:sz="4" w:space="0" w:color="auto"/>
            </w:tcBorders>
            <w:vAlign w:val="center"/>
            <w:hideMark/>
          </w:tcPr>
          <w:p w14:paraId="65F0FF24" w14:textId="77777777" w:rsidR="0078198D" w:rsidRPr="008B6523" w:rsidRDefault="0078198D">
            <w:pPr>
              <w:rPr>
                <w:rFonts w:ascii="Sylfaen" w:hAnsi="Sylfaen" w:cs="Calibri"/>
                <w:sz w:val="20"/>
                <w:szCs w:val="20"/>
              </w:rPr>
            </w:pPr>
          </w:p>
        </w:tc>
        <w:tc>
          <w:tcPr>
            <w:tcW w:w="1780" w:type="dxa"/>
            <w:gridSpan w:val="3"/>
            <w:vMerge/>
            <w:tcBorders>
              <w:top w:val="nil"/>
              <w:left w:val="single" w:sz="4" w:space="0" w:color="auto"/>
              <w:bottom w:val="single" w:sz="4" w:space="0" w:color="auto"/>
              <w:right w:val="single" w:sz="4" w:space="0" w:color="auto"/>
            </w:tcBorders>
            <w:vAlign w:val="center"/>
            <w:hideMark/>
          </w:tcPr>
          <w:p w14:paraId="6239EF98" w14:textId="77777777" w:rsidR="0078198D" w:rsidRPr="008B6523" w:rsidRDefault="0078198D">
            <w:pPr>
              <w:rPr>
                <w:rFonts w:ascii="Sylfaen" w:hAnsi="Sylfaen" w:cs="Calibri"/>
                <w:sz w:val="20"/>
                <w:szCs w:val="20"/>
              </w:rPr>
            </w:pPr>
          </w:p>
        </w:tc>
        <w:tc>
          <w:tcPr>
            <w:tcW w:w="1239" w:type="dxa"/>
            <w:gridSpan w:val="2"/>
            <w:vMerge/>
            <w:tcBorders>
              <w:top w:val="nil"/>
              <w:left w:val="single" w:sz="4" w:space="0" w:color="auto"/>
              <w:bottom w:val="single" w:sz="4" w:space="0" w:color="auto"/>
              <w:right w:val="single" w:sz="4" w:space="0" w:color="auto"/>
            </w:tcBorders>
            <w:vAlign w:val="center"/>
            <w:hideMark/>
          </w:tcPr>
          <w:p w14:paraId="63A9915A" w14:textId="77777777" w:rsidR="0078198D" w:rsidRPr="008B6523" w:rsidRDefault="0078198D">
            <w:pPr>
              <w:rPr>
                <w:rFonts w:ascii="Sylfaen" w:hAnsi="Sylfaen" w:cs="Calibri"/>
                <w:sz w:val="20"/>
                <w:szCs w:val="20"/>
              </w:rPr>
            </w:pPr>
          </w:p>
        </w:tc>
        <w:tc>
          <w:tcPr>
            <w:tcW w:w="2030" w:type="dxa"/>
            <w:tcBorders>
              <w:top w:val="nil"/>
              <w:left w:val="nil"/>
              <w:bottom w:val="single" w:sz="4" w:space="0" w:color="auto"/>
              <w:right w:val="single" w:sz="4" w:space="0" w:color="auto"/>
            </w:tcBorders>
            <w:vAlign w:val="center"/>
            <w:hideMark/>
          </w:tcPr>
          <w:p w14:paraId="7B3A228D" w14:textId="77777777" w:rsidR="0078198D" w:rsidRPr="008B6523" w:rsidRDefault="0078198D">
            <w:pPr>
              <w:jc w:val="center"/>
              <w:rPr>
                <w:rFonts w:ascii="GHEA Grapalat" w:hAnsi="GHEA Grapalat" w:cs="Calibri"/>
                <w:sz w:val="20"/>
                <w:szCs w:val="20"/>
              </w:rPr>
            </w:pPr>
            <w:proofErr w:type="spellStart"/>
            <w:r w:rsidRPr="008B6523">
              <w:rPr>
                <w:rFonts w:ascii="GHEA Grapalat" w:hAnsi="GHEA Grapalat" w:cs="Calibri"/>
                <w:sz w:val="20"/>
                <w:szCs w:val="20"/>
              </w:rPr>
              <w:t>հասցեն</w:t>
            </w:r>
            <w:proofErr w:type="spellEnd"/>
          </w:p>
        </w:tc>
        <w:tc>
          <w:tcPr>
            <w:tcW w:w="3938" w:type="dxa"/>
            <w:gridSpan w:val="3"/>
            <w:tcBorders>
              <w:top w:val="single" w:sz="4" w:space="0" w:color="auto"/>
              <w:left w:val="nil"/>
              <w:bottom w:val="single" w:sz="4" w:space="0" w:color="auto"/>
              <w:right w:val="single" w:sz="4" w:space="0" w:color="auto"/>
            </w:tcBorders>
            <w:vAlign w:val="center"/>
            <w:hideMark/>
          </w:tcPr>
          <w:p w14:paraId="004C7AE8" w14:textId="77777777" w:rsidR="0078198D" w:rsidRPr="008B6523" w:rsidRDefault="0078198D">
            <w:pPr>
              <w:jc w:val="center"/>
              <w:rPr>
                <w:rFonts w:ascii="GHEA Grapalat" w:hAnsi="GHEA Grapalat" w:cs="Calibri"/>
                <w:sz w:val="20"/>
                <w:szCs w:val="20"/>
              </w:rPr>
            </w:pPr>
            <w:proofErr w:type="spellStart"/>
            <w:r w:rsidRPr="008B6523">
              <w:rPr>
                <w:rFonts w:ascii="GHEA Grapalat" w:hAnsi="GHEA Grapalat" w:cs="Calibri"/>
                <w:sz w:val="20"/>
                <w:szCs w:val="20"/>
              </w:rPr>
              <w:t>Ժամկետը</w:t>
            </w:r>
            <w:proofErr w:type="spellEnd"/>
          </w:p>
        </w:tc>
      </w:tr>
      <w:tr w:rsidR="0078198D" w:rsidRPr="008B6523" w14:paraId="1271BFE2" w14:textId="77777777" w:rsidTr="009E2596">
        <w:trPr>
          <w:gridAfter w:val="4"/>
          <w:wAfter w:w="918" w:type="dxa"/>
          <w:trHeight w:val="1209"/>
        </w:trPr>
        <w:tc>
          <w:tcPr>
            <w:tcW w:w="486" w:type="dxa"/>
            <w:vMerge w:val="restart"/>
            <w:tcBorders>
              <w:top w:val="nil"/>
              <w:left w:val="single" w:sz="4" w:space="0" w:color="auto"/>
              <w:bottom w:val="single" w:sz="4" w:space="0" w:color="auto"/>
              <w:right w:val="single" w:sz="4" w:space="0" w:color="auto"/>
            </w:tcBorders>
            <w:noWrap/>
            <w:vAlign w:val="center"/>
            <w:hideMark/>
          </w:tcPr>
          <w:p w14:paraId="3C670939" w14:textId="77777777" w:rsidR="0078198D" w:rsidRPr="008B6523" w:rsidRDefault="0078198D">
            <w:pPr>
              <w:jc w:val="center"/>
              <w:rPr>
                <w:rFonts w:ascii="Arial" w:hAnsi="Arial" w:cs="Arial"/>
                <w:sz w:val="20"/>
                <w:szCs w:val="20"/>
              </w:rPr>
            </w:pPr>
            <w:r w:rsidRPr="008B6523">
              <w:rPr>
                <w:rFonts w:ascii="Arial" w:hAnsi="Arial" w:cs="Arial"/>
                <w:sz w:val="20"/>
                <w:szCs w:val="20"/>
              </w:rPr>
              <w:t>1</w:t>
            </w:r>
          </w:p>
        </w:tc>
        <w:tc>
          <w:tcPr>
            <w:tcW w:w="18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D9A9AD" w14:textId="1611DA54" w:rsidR="0078198D" w:rsidRPr="008B6523" w:rsidRDefault="00A37E22">
            <w:pPr>
              <w:ind w:right="252"/>
              <w:jc w:val="center"/>
              <w:rPr>
                <w:rFonts w:ascii="Arial Armenian" w:hAnsi="Arial Armenian" w:cs="Calibri"/>
                <w:sz w:val="20"/>
                <w:szCs w:val="20"/>
              </w:rPr>
            </w:pPr>
            <w:r w:rsidRPr="00F648D9">
              <w:rPr>
                <w:rFonts w:ascii="GHEA Grapalat" w:hAnsi="GHEA Grapalat" w:cs="Sylfaen"/>
                <w:sz w:val="20"/>
                <w:szCs w:val="20"/>
                <w:lang w:val="pt-BR"/>
              </w:rPr>
              <w:t>45231177/520</w:t>
            </w:r>
          </w:p>
        </w:tc>
        <w:tc>
          <w:tcPr>
            <w:tcW w:w="2682" w:type="dxa"/>
            <w:gridSpan w:val="2"/>
            <w:vMerge w:val="restart"/>
            <w:tcBorders>
              <w:top w:val="nil"/>
              <w:left w:val="single" w:sz="4" w:space="0" w:color="auto"/>
              <w:right w:val="single" w:sz="4" w:space="0" w:color="auto"/>
            </w:tcBorders>
            <w:shd w:val="clear" w:color="000000" w:fill="FFFFFF"/>
            <w:vAlign w:val="center"/>
            <w:hideMark/>
          </w:tcPr>
          <w:p w14:paraId="699E1229" w14:textId="7DE74C11" w:rsidR="0078198D" w:rsidRPr="008B6523" w:rsidRDefault="00F8453E">
            <w:pPr>
              <w:jc w:val="center"/>
              <w:rPr>
                <w:rFonts w:ascii="Arial LatArm" w:hAnsi="Arial LatArm" w:cs="Calibri"/>
                <w:sz w:val="20"/>
                <w:szCs w:val="20"/>
              </w:rPr>
            </w:pPr>
            <w:r w:rsidRPr="002B67D0">
              <w:rPr>
                <w:rFonts w:ascii="GHEA Grapalat" w:hAnsi="GHEA Grapalat" w:cs="Sylfaen"/>
                <w:sz w:val="20"/>
                <w:szCs w:val="20"/>
                <w:lang w:val="pt-BR"/>
              </w:rPr>
              <w:t xml:space="preserve">Երևան քաղաքի </w:t>
            </w:r>
            <w:r w:rsidR="00A37E22" w:rsidRPr="00A37E22">
              <w:rPr>
                <w:rFonts w:ascii="GHEA Grapalat" w:hAnsi="GHEA Grapalat" w:cs="Sylfaen"/>
                <w:sz w:val="20"/>
                <w:szCs w:val="20"/>
                <w:lang w:val="pt-BR"/>
              </w:rPr>
              <w:t>Մալաթիա-Սեբաստիա վարչական շրջանի տարածքում եզրաքարերի վերանորոգման աշխատանքներ</w:t>
            </w:r>
          </w:p>
        </w:tc>
        <w:tc>
          <w:tcPr>
            <w:tcW w:w="1341" w:type="dxa"/>
            <w:vMerge w:val="restart"/>
            <w:tcBorders>
              <w:top w:val="nil"/>
              <w:left w:val="single" w:sz="4" w:space="0" w:color="auto"/>
              <w:bottom w:val="single" w:sz="4" w:space="0" w:color="auto"/>
              <w:right w:val="single" w:sz="4" w:space="0" w:color="auto"/>
            </w:tcBorders>
            <w:vAlign w:val="center"/>
            <w:hideMark/>
          </w:tcPr>
          <w:p w14:paraId="702B9B03" w14:textId="77777777" w:rsidR="0078198D" w:rsidRPr="008B6523" w:rsidRDefault="0078198D">
            <w:pPr>
              <w:jc w:val="center"/>
              <w:rPr>
                <w:rFonts w:ascii="Arial Armenian" w:hAnsi="Arial Armenian" w:cs="Calibri"/>
                <w:sz w:val="20"/>
                <w:szCs w:val="20"/>
              </w:rPr>
            </w:pPr>
            <w:proofErr w:type="spellStart"/>
            <w:r w:rsidRPr="008B6523">
              <w:rPr>
                <w:rFonts w:ascii="Sylfaen" w:hAnsi="Sylfaen" w:cs="Sylfaen"/>
                <w:sz w:val="20"/>
                <w:szCs w:val="20"/>
              </w:rPr>
              <w:t>դրամ</w:t>
            </w:r>
            <w:proofErr w:type="spellEnd"/>
          </w:p>
        </w:tc>
        <w:tc>
          <w:tcPr>
            <w:tcW w:w="1780" w:type="dxa"/>
            <w:gridSpan w:val="3"/>
            <w:vMerge w:val="restart"/>
            <w:tcBorders>
              <w:top w:val="nil"/>
              <w:left w:val="single" w:sz="4" w:space="0" w:color="auto"/>
              <w:bottom w:val="single" w:sz="4" w:space="0" w:color="auto"/>
              <w:right w:val="single" w:sz="4" w:space="0" w:color="auto"/>
            </w:tcBorders>
            <w:noWrap/>
            <w:vAlign w:val="center"/>
            <w:hideMark/>
          </w:tcPr>
          <w:p w14:paraId="5756A1F4" w14:textId="63A2A537" w:rsidR="0078198D" w:rsidRPr="008B6523" w:rsidRDefault="0078198D">
            <w:pPr>
              <w:jc w:val="center"/>
              <w:rPr>
                <w:rFonts w:ascii="Arial" w:hAnsi="Arial" w:cs="Arial"/>
                <w:sz w:val="20"/>
                <w:szCs w:val="20"/>
              </w:rPr>
            </w:pPr>
          </w:p>
        </w:tc>
        <w:tc>
          <w:tcPr>
            <w:tcW w:w="1239" w:type="dxa"/>
            <w:gridSpan w:val="2"/>
            <w:vMerge w:val="restart"/>
            <w:tcBorders>
              <w:top w:val="nil"/>
              <w:left w:val="single" w:sz="4" w:space="0" w:color="auto"/>
              <w:bottom w:val="single" w:sz="4" w:space="0" w:color="auto"/>
              <w:right w:val="single" w:sz="4" w:space="0" w:color="auto"/>
            </w:tcBorders>
            <w:noWrap/>
            <w:vAlign w:val="center"/>
            <w:hideMark/>
          </w:tcPr>
          <w:p w14:paraId="318FF87D" w14:textId="77777777" w:rsidR="0078198D" w:rsidRPr="008B6523" w:rsidRDefault="0078198D">
            <w:pPr>
              <w:jc w:val="center"/>
              <w:rPr>
                <w:rFonts w:ascii="Arial" w:hAnsi="Arial" w:cs="Arial"/>
                <w:sz w:val="20"/>
                <w:szCs w:val="20"/>
              </w:rPr>
            </w:pPr>
            <w:r w:rsidRPr="008B6523">
              <w:rPr>
                <w:rFonts w:ascii="Arial" w:hAnsi="Arial" w:cs="Arial"/>
                <w:sz w:val="20"/>
                <w:szCs w:val="20"/>
              </w:rPr>
              <w:t>1</w:t>
            </w:r>
          </w:p>
        </w:tc>
        <w:tc>
          <w:tcPr>
            <w:tcW w:w="20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3CADFF" w14:textId="1002CF3A" w:rsidR="0078198D" w:rsidRPr="008B6523" w:rsidRDefault="00A37E22">
            <w:pPr>
              <w:jc w:val="center"/>
              <w:rPr>
                <w:rFonts w:ascii="Sylfaen" w:hAnsi="Sylfaen" w:cs="Calibri"/>
                <w:sz w:val="20"/>
                <w:szCs w:val="20"/>
              </w:rPr>
            </w:pPr>
            <w:r w:rsidRPr="00A37E22">
              <w:rPr>
                <w:rFonts w:ascii="GHEA Grapalat" w:hAnsi="GHEA Grapalat"/>
                <w:sz w:val="18"/>
                <w:szCs w:val="18"/>
                <w:lang w:val="hy-AM"/>
              </w:rPr>
              <w:t>Մալաթիա-Սեբաստիա վարչական շրջանի Կուրղինյան փողոց, Անդրանիկի և Րաֆֆու  փողոցների հատման մաս, Սվաճյան 40 շենքի դիմացի տարածք, Շահումյան 14-րդ փողոցի մի հատված</w:t>
            </w:r>
          </w:p>
        </w:tc>
        <w:tc>
          <w:tcPr>
            <w:tcW w:w="3938"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14:paraId="61EC00A0" w14:textId="3B42B7F1" w:rsidR="0078198D" w:rsidRPr="008B6523" w:rsidRDefault="00A37E22">
            <w:pPr>
              <w:jc w:val="center"/>
              <w:rPr>
                <w:rFonts w:ascii="Sylfaen" w:hAnsi="Sylfaen" w:cs="Calibri"/>
                <w:sz w:val="20"/>
                <w:szCs w:val="20"/>
              </w:rPr>
            </w:pPr>
            <w:r w:rsidRPr="00360AA3">
              <w:rPr>
                <w:rFonts w:ascii="GHEA Grapalat" w:hAnsi="GHEA Grapalat" w:cs="Sylfaen"/>
                <w:sz w:val="20"/>
                <w:szCs w:val="20"/>
                <w:lang w:val="pt-BR"/>
              </w:rPr>
              <w:t xml:space="preserve">Աշխատանքների սկիզբ է համարվում </w:t>
            </w:r>
            <w:r w:rsidR="00360AA3">
              <w:rPr>
                <w:rFonts w:ascii="GHEA Grapalat" w:hAnsi="GHEA Grapalat" w:cs="Sylfaen"/>
                <w:sz w:val="20"/>
                <w:szCs w:val="20"/>
                <w:lang w:val="pt-BR"/>
              </w:rPr>
              <w:t>պ</w:t>
            </w:r>
            <w:r w:rsidR="00360AA3" w:rsidRPr="00403E79">
              <w:rPr>
                <w:rFonts w:ascii="GHEA Grapalat" w:hAnsi="GHEA Grapalat" w:cs="Sylfaen"/>
                <w:sz w:val="20"/>
                <w:szCs w:val="20"/>
                <w:lang w:val="pt-BR"/>
              </w:rPr>
              <w:t xml:space="preserve">այմանագրիը (համաձայնագիրը), տեխնիկական </w:t>
            </w:r>
            <w:r w:rsidR="00360AA3" w:rsidRPr="00360AA3">
              <w:rPr>
                <w:rFonts w:ascii="Calibri" w:hAnsi="Calibri" w:cs="Calibri"/>
                <w:sz w:val="20"/>
                <w:szCs w:val="20"/>
                <w:lang w:val="pt-BR"/>
              </w:rPr>
              <w:t> </w:t>
            </w:r>
            <w:r w:rsidR="00360AA3" w:rsidRPr="00403E79">
              <w:rPr>
                <w:rFonts w:ascii="GHEA Grapalat" w:hAnsi="GHEA Grapalat" w:cs="Sylfaen"/>
                <w:sz w:val="20"/>
                <w:szCs w:val="20"/>
                <w:lang w:val="pt-BR"/>
              </w:rPr>
              <w:t>հսկողության պայմանգիրը (համաձայնագիրը)  ուժի մեջ մտնելու օրվանից</w:t>
            </w:r>
            <w:r w:rsidR="0074190D">
              <w:rPr>
                <w:rFonts w:ascii="GHEA Grapalat" w:hAnsi="GHEA Grapalat" w:cs="Sylfaen"/>
                <w:sz w:val="20"/>
                <w:szCs w:val="20"/>
                <w:lang w:val="pt-BR"/>
              </w:rPr>
              <w:t xml:space="preserve"> մինչև 15.10.2026թ. ներառյալ</w:t>
            </w:r>
          </w:p>
        </w:tc>
      </w:tr>
      <w:tr w:rsidR="0078198D" w:rsidRPr="008B6523" w14:paraId="4D6B0DA8" w14:textId="77777777" w:rsidTr="009E2596">
        <w:trPr>
          <w:gridAfter w:val="4"/>
          <w:wAfter w:w="918" w:type="dxa"/>
          <w:trHeight w:val="1209"/>
        </w:trPr>
        <w:tc>
          <w:tcPr>
            <w:tcW w:w="486" w:type="dxa"/>
            <w:vMerge/>
            <w:tcBorders>
              <w:top w:val="nil"/>
              <w:left w:val="single" w:sz="4" w:space="0" w:color="auto"/>
              <w:bottom w:val="single" w:sz="4" w:space="0" w:color="auto"/>
              <w:right w:val="single" w:sz="4" w:space="0" w:color="auto"/>
            </w:tcBorders>
            <w:vAlign w:val="center"/>
            <w:hideMark/>
          </w:tcPr>
          <w:p w14:paraId="30DAE9A4" w14:textId="77777777" w:rsidR="0078198D" w:rsidRPr="008B6523" w:rsidRDefault="0078198D">
            <w:pPr>
              <w:rPr>
                <w:rFonts w:ascii="Arial" w:hAnsi="Arial" w:cs="Arial"/>
                <w:sz w:val="20"/>
                <w:szCs w:val="20"/>
              </w:rPr>
            </w:pPr>
          </w:p>
        </w:tc>
        <w:tc>
          <w:tcPr>
            <w:tcW w:w="1894" w:type="dxa"/>
            <w:vMerge/>
            <w:tcBorders>
              <w:top w:val="nil"/>
              <w:left w:val="single" w:sz="4" w:space="0" w:color="auto"/>
              <w:bottom w:val="single" w:sz="4" w:space="0" w:color="auto"/>
              <w:right w:val="single" w:sz="4" w:space="0" w:color="auto"/>
            </w:tcBorders>
            <w:vAlign w:val="center"/>
            <w:hideMark/>
          </w:tcPr>
          <w:p w14:paraId="5941F651" w14:textId="77777777" w:rsidR="0078198D" w:rsidRPr="008B6523" w:rsidRDefault="0078198D">
            <w:pPr>
              <w:rPr>
                <w:rFonts w:ascii="Arial Armenian" w:hAnsi="Arial Armenian" w:cs="Calibri"/>
                <w:sz w:val="20"/>
                <w:szCs w:val="20"/>
              </w:rPr>
            </w:pPr>
          </w:p>
        </w:tc>
        <w:tc>
          <w:tcPr>
            <w:tcW w:w="2682" w:type="dxa"/>
            <w:gridSpan w:val="2"/>
            <w:vMerge/>
            <w:tcBorders>
              <w:left w:val="single" w:sz="4" w:space="0" w:color="auto"/>
              <w:right w:val="single" w:sz="4" w:space="0" w:color="auto"/>
            </w:tcBorders>
            <w:vAlign w:val="center"/>
            <w:hideMark/>
          </w:tcPr>
          <w:p w14:paraId="1042B3A8" w14:textId="77777777" w:rsidR="0078198D" w:rsidRPr="008B6523" w:rsidRDefault="0078198D">
            <w:pPr>
              <w:rPr>
                <w:rFonts w:ascii="Arial LatArm" w:hAnsi="Arial LatArm" w:cs="Calibri"/>
                <w:sz w:val="20"/>
                <w:szCs w:val="20"/>
              </w:rPr>
            </w:pPr>
          </w:p>
        </w:tc>
        <w:tc>
          <w:tcPr>
            <w:tcW w:w="1341" w:type="dxa"/>
            <w:vMerge/>
            <w:tcBorders>
              <w:top w:val="nil"/>
              <w:left w:val="single" w:sz="4" w:space="0" w:color="auto"/>
              <w:bottom w:val="single" w:sz="4" w:space="0" w:color="auto"/>
              <w:right w:val="single" w:sz="4" w:space="0" w:color="auto"/>
            </w:tcBorders>
            <w:vAlign w:val="center"/>
            <w:hideMark/>
          </w:tcPr>
          <w:p w14:paraId="69F2E9C1" w14:textId="77777777" w:rsidR="0078198D" w:rsidRPr="008B6523" w:rsidRDefault="0078198D">
            <w:pPr>
              <w:rPr>
                <w:rFonts w:ascii="Arial Armenian" w:hAnsi="Arial Armenian" w:cs="Calibri"/>
                <w:sz w:val="20"/>
                <w:szCs w:val="20"/>
              </w:rPr>
            </w:pPr>
          </w:p>
        </w:tc>
        <w:tc>
          <w:tcPr>
            <w:tcW w:w="1780" w:type="dxa"/>
            <w:gridSpan w:val="3"/>
            <w:vMerge/>
            <w:tcBorders>
              <w:top w:val="nil"/>
              <w:left w:val="single" w:sz="4" w:space="0" w:color="auto"/>
              <w:bottom w:val="single" w:sz="4" w:space="0" w:color="auto"/>
              <w:right w:val="single" w:sz="4" w:space="0" w:color="auto"/>
            </w:tcBorders>
            <w:vAlign w:val="center"/>
            <w:hideMark/>
          </w:tcPr>
          <w:p w14:paraId="0AB5B4AB" w14:textId="77777777" w:rsidR="0078198D" w:rsidRPr="008B6523" w:rsidRDefault="0078198D">
            <w:pPr>
              <w:rPr>
                <w:rFonts w:ascii="Arial" w:hAnsi="Arial" w:cs="Arial"/>
                <w:b/>
                <w:bCs/>
                <w:sz w:val="20"/>
                <w:szCs w:val="20"/>
              </w:rPr>
            </w:pPr>
          </w:p>
        </w:tc>
        <w:tc>
          <w:tcPr>
            <w:tcW w:w="1239" w:type="dxa"/>
            <w:gridSpan w:val="2"/>
            <w:vMerge/>
            <w:tcBorders>
              <w:top w:val="nil"/>
              <w:left w:val="single" w:sz="4" w:space="0" w:color="auto"/>
              <w:bottom w:val="single" w:sz="4" w:space="0" w:color="auto"/>
              <w:right w:val="single" w:sz="4" w:space="0" w:color="auto"/>
            </w:tcBorders>
            <w:vAlign w:val="center"/>
            <w:hideMark/>
          </w:tcPr>
          <w:p w14:paraId="77E0B738" w14:textId="77777777" w:rsidR="0078198D" w:rsidRPr="008B6523" w:rsidRDefault="0078198D">
            <w:pPr>
              <w:rPr>
                <w:rFonts w:ascii="Arial" w:hAnsi="Arial" w:cs="Arial"/>
                <w:sz w:val="20"/>
                <w:szCs w:val="20"/>
              </w:rPr>
            </w:pPr>
          </w:p>
        </w:tc>
        <w:tc>
          <w:tcPr>
            <w:tcW w:w="2030" w:type="dxa"/>
            <w:vMerge/>
            <w:tcBorders>
              <w:top w:val="nil"/>
              <w:left w:val="single" w:sz="4" w:space="0" w:color="auto"/>
              <w:bottom w:val="single" w:sz="4" w:space="0" w:color="auto"/>
              <w:right w:val="single" w:sz="4" w:space="0" w:color="auto"/>
            </w:tcBorders>
            <w:vAlign w:val="center"/>
            <w:hideMark/>
          </w:tcPr>
          <w:p w14:paraId="02E1DAE8" w14:textId="77777777" w:rsidR="0078198D" w:rsidRPr="008B6523" w:rsidRDefault="0078198D">
            <w:pPr>
              <w:rPr>
                <w:rFonts w:ascii="Sylfaen" w:hAnsi="Sylfaen" w:cs="Calibri"/>
                <w:sz w:val="20"/>
                <w:szCs w:val="20"/>
              </w:rPr>
            </w:pPr>
          </w:p>
        </w:tc>
        <w:tc>
          <w:tcPr>
            <w:tcW w:w="3938" w:type="dxa"/>
            <w:gridSpan w:val="3"/>
            <w:vMerge/>
            <w:tcBorders>
              <w:top w:val="nil"/>
              <w:left w:val="single" w:sz="4" w:space="0" w:color="auto"/>
              <w:bottom w:val="single" w:sz="4" w:space="0" w:color="auto"/>
              <w:right w:val="single" w:sz="4" w:space="0" w:color="auto"/>
            </w:tcBorders>
            <w:vAlign w:val="center"/>
            <w:hideMark/>
          </w:tcPr>
          <w:p w14:paraId="2D9797A0" w14:textId="77777777" w:rsidR="0078198D" w:rsidRPr="008B6523" w:rsidRDefault="0078198D">
            <w:pPr>
              <w:rPr>
                <w:rFonts w:ascii="Sylfaen" w:hAnsi="Sylfaen" w:cs="Calibri"/>
                <w:b/>
                <w:bCs/>
                <w:sz w:val="20"/>
                <w:szCs w:val="20"/>
              </w:rPr>
            </w:pPr>
          </w:p>
        </w:tc>
      </w:tr>
      <w:tr w:rsidR="0078198D" w:rsidRPr="008B6523" w14:paraId="49C9CFA6" w14:textId="77777777" w:rsidTr="009E2596">
        <w:trPr>
          <w:gridAfter w:val="4"/>
          <w:wAfter w:w="918" w:type="dxa"/>
          <w:trHeight w:val="1209"/>
        </w:trPr>
        <w:tc>
          <w:tcPr>
            <w:tcW w:w="486" w:type="dxa"/>
            <w:vMerge/>
            <w:tcBorders>
              <w:top w:val="nil"/>
              <w:left w:val="single" w:sz="4" w:space="0" w:color="auto"/>
              <w:bottom w:val="single" w:sz="4" w:space="0" w:color="auto"/>
              <w:right w:val="single" w:sz="4" w:space="0" w:color="auto"/>
            </w:tcBorders>
            <w:vAlign w:val="center"/>
            <w:hideMark/>
          </w:tcPr>
          <w:p w14:paraId="1EF7C39E" w14:textId="77777777" w:rsidR="0078198D" w:rsidRPr="008B6523" w:rsidRDefault="0078198D">
            <w:pPr>
              <w:rPr>
                <w:rFonts w:ascii="Arial" w:hAnsi="Arial" w:cs="Arial"/>
                <w:sz w:val="20"/>
                <w:szCs w:val="20"/>
              </w:rPr>
            </w:pPr>
          </w:p>
        </w:tc>
        <w:tc>
          <w:tcPr>
            <w:tcW w:w="1894" w:type="dxa"/>
            <w:vMerge/>
            <w:tcBorders>
              <w:top w:val="nil"/>
              <w:left w:val="single" w:sz="4" w:space="0" w:color="auto"/>
              <w:bottom w:val="single" w:sz="4" w:space="0" w:color="auto"/>
              <w:right w:val="single" w:sz="4" w:space="0" w:color="auto"/>
            </w:tcBorders>
            <w:vAlign w:val="center"/>
            <w:hideMark/>
          </w:tcPr>
          <w:p w14:paraId="22185938" w14:textId="77777777" w:rsidR="0078198D" w:rsidRPr="008B6523" w:rsidRDefault="0078198D">
            <w:pPr>
              <w:rPr>
                <w:rFonts w:ascii="Arial Armenian" w:hAnsi="Arial Armenian" w:cs="Calibri"/>
                <w:sz w:val="20"/>
                <w:szCs w:val="20"/>
              </w:rPr>
            </w:pPr>
          </w:p>
        </w:tc>
        <w:tc>
          <w:tcPr>
            <w:tcW w:w="2682" w:type="dxa"/>
            <w:gridSpan w:val="2"/>
            <w:vMerge/>
            <w:tcBorders>
              <w:left w:val="single" w:sz="4" w:space="0" w:color="auto"/>
              <w:bottom w:val="single" w:sz="4" w:space="0" w:color="auto"/>
              <w:right w:val="single" w:sz="4" w:space="0" w:color="auto"/>
            </w:tcBorders>
            <w:vAlign w:val="center"/>
            <w:hideMark/>
          </w:tcPr>
          <w:p w14:paraId="3594BD35" w14:textId="77777777" w:rsidR="0078198D" w:rsidRPr="008B6523" w:rsidRDefault="0078198D">
            <w:pPr>
              <w:rPr>
                <w:rFonts w:ascii="Arial LatArm" w:hAnsi="Arial LatArm" w:cs="Calibri"/>
                <w:sz w:val="20"/>
                <w:szCs w:val="20"/>
              </w:rPr>
            </w:pPr>
          </w:p>
        </w:tc>
        <w:tc>
          <w:tcPr>
            <w:tcW w:w="1341" w:type="dxa"/>
            <w:vMerge/>
            <w:tcBorders>
              <w:top w:val="nil"/>
              <w:left w:val="single" w:sz="4" w:space="0" w:color="auto"/>
              <w:bottom w:val="single" w:sz="4" w:space="0" w:color="auto"/>
              <w:right w:val="single" w:sz="4" w:space="0" w:color="auto"/>
            </w:tcBorders>
            <w:vAlign w:val="center"/>
            <w:hideMark/>
          </w:tcPr>
          <w:p w14:paraId="262B6BC7" w14:textId="77777777" w:rsidR="0078198D" w:rsidRPr="008B6523" w:rsidRDefault="0078198D">
            <w:pPr>
              <w:rPr>
                <w:rFonts w:ascii="Arial Armenian" w:hAnsi="Arial Armenian" w:cs="Calibri"/>
                <w:sz w:val="20"/>
                <w:szCs w:val="20"/>
              </w:rPr>
            </w:pPr>
          </w:p>
        </w:tc>
        <w:tc>
          <w:tcPr>
            <w:tcW w:w="1780" w:type="dxa"/>
            <w:gridSpan w:val="3"/>
            <w:vMerge/>
            <w:tcBorders>
              <w:top w:val="nil"/>
              <w:left w:val="single" w:sz="4" w:space="0" w:color="auto"/>
              <w:bottom w:val="single" w:sz="4" w:space="0" w:color="auto"/>
              <w:right w:val="single" w:sz="4" w:space="0" w:color="auto"/>
            </w:tcBorders>
            <w:vAlign w:val="center"/>
            <w:hideMark/>
          </w:tcPr>
          <w:p w14:paraId="280881DB" w14:textId="77777777" w:rsidR="0078198D" w:rsidRPr="008B6523" w:rsidRDefault="0078198D">
            <w:pPr>
              <w:rPr>
                <w:rFonts w:ascii="Arial" w:hAnsi="Arial" w:cs="Arial"/>
                <w:b/>
                <w:bCs/>
                <w:sz w:val="20"/>
                <w:szCs w:val="20"/>
              </w:rPr>
            </w:pPr>
          </w:p>
        </w:tc>
        <w:tc>
          <w:tcPr>
            <w:tcW w:w="1239" w:type="dxa"/>
            <w:gridSpan w:val="2"/>
            <w:vMerge/>
            <w:tcBorders>
              <w:top w:val="nil"/>
              <w:left w:val="single" w:sz="4" w:space="0" w:color="auto"/>
              <w:bottom w:val="single" w:sz="4" w:space="0" w:color="auto"/>
              <w:right w:val="single" w:sz="4" w:space="0" w:color="auto"/>
            </w:tcBorders>
            <w:vAlign w:val="center"/>
            <w:hideMark/>
          </w:tcPr>
          <w:p w14:paraId="696A79B6" w14:textId="77777777" w:rsidR="0078198D" w:rsidRPr="008B6523" w:rsidRDefault="0078198D">
            <w:pPr>
              <w:rPr>
                <w:rFonts w:ascii="Arial" w:hAnsi="Arial" w:cs="Arial"/>
                <w:sz w:val="20"/>
                <w:szCs w:val="20"/>
              </w:rPr>
            </w:pPr>
          </w:p>
        </w:tc>
        <w:tc>
          <w:tcPr>
            <w:tcW w:w="2030" w:type="dxa"/>
            <w:vMerge/>
            <w:tcBorders>
              <w:top w:val="nil"/>
              <w:left w:val="single" w:sz="4" w:space="0" w:color="auto"/>
              <w:bottom w:val="single" w:sz="4" w:space="0" w:color="auto"/>
              <w:right w:val="single" w:sz="4" w:space="0" w:color="auto"/>
            </w:tcBorders>
            <w:vAlign w:val="center"/>
            <w:hideMark/>
          </w:tcPr>
          <w:p w14:paraId="34CC1C13" w14:textId="77777777" w:rsidR="0078198D" w:rsidRPr="008B6523" w:rsidRDefault="0078198D">
            <w:pPr>
              <w:rPr>
                <w:rFonts w:ascii="Sylfaen" w:hAnsi="Sylfaen" w:cs="Calibri"/>
                <w:sz w:val="20"/>
                <w:szCs w:val="20"/>
              </w:rPr>
            </w:pPr>
          </w:p>
        </w:tc>
        <w:tc>
          <w:tcPr>
            <w:tcW w:w="3938" w:type="dxa"/>
            <w:gridSpan w:val="3"/>
            <w:vMerge/>
            <w:tcBorders>
              <w:top w:val="nil"/>
              <w:left w:val="single" w:sz="4" w:space="0" w:color="auto"/>
              <w:bottom w:val="single" w:sz="4" w:space="0" w:color="auto"/>
              <w:right w:val="single" w:sz="4" w:space="0" w:color="auto"/>
            </w:tcBorders>
            <w:vAlign w:val="center"/>
            <w:hideMark/>
          </w:tcPr>
          <w:p w14:paraId="155DE065" w14:textId="77777777" w:rsidR="0078198D" w:rsidRPr="008B6523" w:rsidRDefault="0078198D">
            <w:pPr>
              <w:rPr>
                <w:rFonts w:ascii="Sylfaen" w:hAnsi="Sylfaen" w:cs="Calibri"/>
                <w:b/>
                <w:bCs/>
                <w:sz w:val="20"/>
                <w:szCs w:val="20"/>
              </w:rPr>
            </w:pPr>
          </w:p>
        </w:tc>
      </w:tr>
    </w:tbl>
    <w:p w14:paraId="79BC8930" w14:textId="77777777" w:rsidR="008B6523" w:rsidRPr="008B6523" w:rsidRDefault="008B6523" w:rsidP="001C74B0">
      <w:pPr>
        <w:jc w:val="center"/>
        <w:rPr>
          <w:rFonts w:ascii="GHEA Grapalat" w:hAnsi="GHEA Grapalat" w:cs="Sylfaen"/>
          <w:iCs/>
          <w:sz w:val="20"/>
          <w:szCs w:val="20"/>
        </w:rPr>
      </w:pPr>
    </w:p>
    <w:p w14:paraId="6BA4D7A9" w14:textId="77777777" w:rsidR="008B6523" w:rsidRDefault="008B6523" w:rsidP="001C74B0">
      <w:pPr>
        <w:jc w:val="center"/>
        <w:rPr>
          <w:rFonts w:ascii="GHEA Grapalat" w:hAnsi="GHEA Grapalat" w:cs="Sylfaen"/>
          <w:iCs/>
          <w:sz w:val="20"/>
          <w:szCs w:val="20"/>
          <w:lang w:val="hy-AM"/>
        </w:rPr>
      </w:pPr>
    </w:p>
    <w:p w14:paraId="7F926FEA" w14:textId="77777777" w:rsidR="008B6523" w:rsidRPr="00D4035F" w:rsidRDefault="008B6523" w:rsidP="008B6523">
      <w:pPr>
        <w:jc w:val="center"/>
        <w:rPr>
          <w:rFonts w:ascii="Sylfaen" w:hAnsi="Sylfaen" w:cs="Sylfaen"/>
          <w:b/>
          <w:bCs/>
          <w:sz w:val="21"/>
          <w:szCs w:val="21"/>
          <w:lang w:val="hy-AM"/>
        </w:rPr>
        <w:sectPr w:rsidR="008B6523" w:rsidRPr="00D4035F" w:rsidSect="008B6523">
          <w:footnotePr>
            <w:pos w:val="beneathText"/>
          </w:footnotePr>
          <w:pgSz w:w="16838" w:h="11906" w:orient="landscape" w:code="9"/>
          <w:pgMar w:top="662" w:right="547" w:bottom="706" w:left="547" w:header="562" w:footer="562" w:gutter="0"/>
          <w:cols w:space="720"/>
        </w:sectPr>
      </w:pPr>
    </w:p>
    <w:p w14:paraId="5CFA9899" w14:textId="77777777" w:rsidR="00995308" w:rsidRPr="006A2434" w:rsidRDefault="00995308" w:rsidP="00995308">
      <w:pPr>
        <w:jc w:val="center"/>
        <w:rPr>
          <w:rFonts w:ascii="GHEA Grapalat" w:hAnsi="GHEA Grapalat"/>
          <w:b/>
          <w:sz w:val="22"/>
          <w:szCs w:val="22"/>
          <w:lang w:val="hy-AM"/>
        </w:rPr>
      </w:pPr>
      <w:r w:rsidRPr="006A2434">
        <w:rPr>
          <w:rFonts w:ascii="GHEA Grapalat" w:hAnsi="GHEA Grapalat"/>
          <w:b/>
          <w:sz w:val="22"/>
          <w:szCs w:val="22"/>
          <w:lang w:val="hy-AM"/>
        </w:rPr>
        <w:lastRenderedPageBreak/>
        <w:t>ՏԵԽՆԻԿԱԿԱՆ ԲՆՈՒԹԱԳԻՐ /2026թ</w:t>
      </w:r>
      <w:r w:rsidRPr="006A2434">
        <w:rPr>
          <w:rFonts w:ascii="Cambria Math" w:hAnsi="Cambria Math"/>
          <w:b/>
          <w:sz w:val="22"/>
          <w:szCs w:val="22"/>
          <w:lang w:val="hy-AM"/>
        </w:rPr>
        <w:t>․/</w:t>
      </w:r>
    </w:p>
    <w:p w14:paraId="14BD12C1" w14:textId="77777777" w:rsidR="00995308" w:rsidRPr="006A2434" w:rsidRDefault="00995308" w:rsidP="00995308">
      <w:pPr>
        <w:jc w:val="center"/>
        <w:rPr>
          <w:rFonts w:ascii="Cambria Math" w:hAnsi="Cambria Math"/>
          <w:b/>
          <w:sz w:val="22"/>
          <w:szCs w:val="22"/>
          <w:lang w:val="hy-AM"/>
        </w:rPr>
      </w:pPr>
      <w:r w:rsidRPr="006A2434">
        <w:rPr>
          <w:rFonts w:ascii="GHEA Grapalat" w:hAnsi="GHEA Grapalat"/>
          <w:b/>
          <w:sz w:val="22"/>
          <w:szCs w:val="22"/>
          <w:lang w:val="hy-AM"/>
        </w:rPr>
        <w:t xml:space="preserve">Մալաթիա-Սեբաստիա վարչական շրջանի տարածքում եզրաքարերի վերանորոգում </w:t>
      </w:r>
    </w:p>
    <w:p w14:paraId="3485428B" w14:textId="77777777" w:rsidR="00995308" w:rsidRPr="006A2434" w:rsidRDefault="00995308" w:rsidP="00995308">
      <w:pPr>
        <w:rPr>
          <w:rFonts w:ascii="GHEA Grapalat" w:hAnsi="GHEA Grapalat"/>
          <w:sz w:val="22"/>
          <w:szCs w:val="22"/>
          <w:lang w:val="hy-AM"/>
        </w:rPr>
      </w:pPr>
    </w:p>
    <w:p w14:paraId="77568C75" w14:textId="77777777" w:rsidR="00995308" w:rsidRPr="006A2434" w:rsidRDefault="00995308" w:rsidP="00995308">
      <w:pPr>
        <w:rPr>
          <w:rFonts w:ascii="GHEA Grapalat" w:hAnsi="GHEA Grapalat"/>
          <w:sz w:val="22"/>
          <w:szCs w:val="22"/>
          <w:lang w:val="hy-AM"/>
        </w:rPr>
      </w:pPr>
      <w:r w:rsidRPr="006A2434">
        <w:rPr>
          <w:rFonts w:ascii="GHEA Grapalat" w:hAnsi="GHEA Grapalat"/>
          <w:sz w:val="22"/>
          <w:szCs w:val="22"/>
          <w:lang w:val="hy-AM"/>
        </w:rPr>
        <w:t xml:space="preserve">1.Ասֆալտբետոնե ծածկի կտրում սղոց սարքով                                                                                                                                        2.Ասֆատբետոնե ծածկի քանդում հեռացում խճի հետ միասին                                                                                                                  3.Հին, վնասված եզրաքարերի ապամոնտաժում բետոնե հիմքերով/իրականացնել սիզամարգերը չվնասելով, վնասելու դեպքում վերականգնել սիզամարգերը/                                                                                                              4.Նոր բազալտե եզրաքարերի  տեղադրում բետոնացումով В 15 դասի բետոնով/150х300մմ, բարձրորակ, առանց  ծակոտկիների/, խճի տեղադրում 10 սմ հաստությամբ/մեկ անկյունը տաշել պատվիրատուի հայեցողությամբ/                                                                                                                                                                                                                                                                                                                                                                                                                                                                         </w:t>
      </w:r>
    </w:p>
    <w:p w14:paraId="4E576D06" w14:textId="77777777" w:rsidR="00995308" w:rsidRPr="006A2434" w:rsidRDefault="00995308" w:rsidP="00995308">
      <w:pPr>
        <w:rPr>
          <w:rFonts w:ascii="GHEA Grapalat" w:hAnsi="GHEA Grapalat"/>
          <w:sz w:val="22"/>
          <w:szCs w:val="22"/>
          <w:lang w:val="hy-AM"/>
        </w:rPr>
      </w:pPr>
      <w:r w:rsidRPr="006A2434">
        <w:rPr>
          <w:rFonts w:ascii="GHEA Grapalat" w:hAnsi="GHEA Grapalat"/>
          <w:sz w:val="22"/>
          <w:szCs w:val="22"/>
          <w:lang w:val="hy-AM"/>
        </w:rPr>
        <w:t>5</w:t>
      </w:r>
      <w:r w:rsidRPr="006A2434">
        <w:rPr>
          <w:rFonts w:ascii="Cambria Math" w:hAnsi="Cambria Math"/>
          <w:sz w:val="22"/>
          <w:szCs w:val="22"/>
          <w:lang w:val="hy-AM"/>
        </w:rPr>
        <w:t>․</w:t>
      </w:r>
      <w:r w:rsidRPr="006A2434">
        <w:rPr>
          <w:rFonts w:ascii="GHEA Grapalat" w:hAnsi="GHEA Grapalat"/>
          <w:sz w:val="22"/>
          <w:szCs w:val="22"/>
          <w:lang w:val="hy-AM"/>
        </w:rPr>
        <w:t>Նոր բազալտե եզրաքարերի  տեղադրում բետոնացումով В 15 դասի բետոնով/150х400մմ, բարձրորակ, առանց  ծակոտկիների/, խճի տեղադրում 10 սմ հաստությամբ/մեկ անկյունը տաշել պատվիրատուի հայեցողությամբ/</w:t>
      </w:r>
    </w:p>
    <w:p w14:paraId="0AFE5739" w14:textId="77777777" w:rsidR="00995308" w:rsidRPr="006A2434" w:rsidRDefault="00995308" w:rsidP="00995308">
      <w:pPr>
        <w:rPr>
          <w:rFonts w:ascii="GHEA Grapalat" w:hAnsi="GHEA Grapalat"/>
          <w:sz w:val="22"/>
          <w:szCs w:val="22"/>
          <w:lang w:val="hy-AM"/>
        </w:rPr>
      </w:pPr>
      <w:r w:rsidRPr="006A2434">
        <w:rPr>
          <w:rFonts w:ascii="GHEA Grapalat" w:hAnsi="GHEA Grapalat"/>
          <w:sz w:val="22"/>
          <w:szCs w:val="22"/>
          <w:lang w:val="hy-AM"/>
        </w:rPr>
        <w:t>6</w:t>
      </w:r>
      <w:r w:rsidRPr="006A2434">
        <w:rPr>
          <w:rFonts w:ascii="Cambria Math" w:hAnsi="Cambria Math"/>
          <w:sz w:val="22"/>
          <w:szCs w:val="22"/>
          <w:lang w:val="hy-AM"/>
        </w:rPr>
        <w:t>․</w:t>
      </w:r>
      <w:r w:rsidRPr="006A2434">
        <w:rPr>
          <w:rFonts w:ascii="GHEA Grapalat" w:hAnsi="GHEA Grapalat"/>
          <w:sz w:val="22"/>
          <w:szCs w:val="22"/>
          <w:lang w:val="hy-AM"/>
        </w:rPr>
        <w:t xml:space="preserve"> Նոր բետոնե եզրաքարերի  տեղադրում բետոնացումով В 15 դասի բետոնով/150х300մմ, բարձրորակ//, խճի տեղադրում 10 սմ հաստությամբ</w:t>
      </w:r>
    </w:p>
    <w:p w14:paraId="5A64E997" w14:textId="77777777" w:rsidR="00995308" w:rsidRPr="006A2434" w:rsidRDefault="00995308" w:rsidP="00995308">
      <w:pPr>
        <w:rPr>
          <w:rFonts w:ascii="GHEA Grapalat" w:hAnsi="GHEA Grapalat"/>
          <w:sz w:val="22"/>
          <w:szCs w:val="22"/>
          <w:lang w:val="hy-AM"/>
        </w:rPr>
      </w:pPr>
      <w:r w:rsidRPr="006A2434">
        <w:rPr>
          <w:rFonts w:ascii="GHEA Grapalat" w:hAnsi="GHEA Grapalat"/>
          <w:sz w:val="22"/>
          <w:szCs w:val="22"/>
          <w:lang w:val="hy-AM"/>
        </w:rPr>
        <w:t xml:space="preserve">7.Տեղադրված եզրաքարերին կից  25սմ լայնությամբ 4-5սմ հաստությամբ ասֆալտապատում, խճի շերտի տեղադրումով /10սմ հաստությամբ/                                                                                                                                                                     8.Տեղադրված եզրաքարերի ետնամասում բուսահողի լիցք                                                                                                                                                              9.Շին.աղբի հավաքում, բարձում ավտոմեքենա և տեղափոխում 13կմ:                                                                                                                                              </w:t>
      </w:r>
    </w:p>
    <w:p w14:paraId="6C62356C" w14:textId="77777777" w:rsidR="00995308" w:rsidRPr="006A2434" w:rsidRDefault="00995308" w:rsidP="00995308">
      <w:pPr>
        <w:jc w:val="center"/>
        <w:rPr>
          <w:rFonts w:ascii="GHEA Grapalat" w:hAnsi="GHEA Grapalat"/>
          <w:sz w:val="22"/>
          <w:szCs w:val="22"/>
          <w:lang w:val="hy-AM"/>
        </w:rPr>
      </w:pPr>
    </w:p>
    <w:p w14:paraId="0EA85BD6" w14:textId="77777777" w:rsidR="00995308" w:rsidRPr="006A2434" w:rsidRDefault="00995308" w:rsidP="00995308">
      <w:pPr>
        <w:jc w:val="center"/>
        <w:rPr>
          <w:rFonts w:ascii="GHEA Grapalat" w:hAnsi="GHEA Grapalat"/>
          <w:sz w:val="22"/>
          <w:szCs w:val="22"/>
          <w:lang w:val="hy-AM"/>
        </w:rPr>
      </w:pPr>
      <w:r w:rsidRPr="006A2434">
        <w:rPr>
          <w:rFonts w:ascii="GHEA Grapalat" w:hAnsi="GHEA Grapalat"/>
          <w:sz w:val="22"/>
          <w:szCs w:val="22"/>
          <w:lang w:val="hy-AM"/>
        </w:rPr>
        <w:t>ՏԵԽՆԻԿԱԿԱՆ ԱՌԱՋԱԴՐԱՆՔ</w:t>
      </w:r>
    </w:p>
    <w:p w14:paraId="6BD7CDEC" w14:textId="77777777" w:rsidR="00995308" w:rsidRDefault="00995308" w:rsidP="00995308">
      <w:pPr>
        <w:rPr>
          <w:rFonts w:ascii="GHEA Grapalat" w:hAnsi="GHEA Grapalat"/>
          <w:sz w:val="22"/>
          <w:szCs w:val="22"/>
          <w:lang w:val="hy-AM"/>
        </w:rPr>
      </w:pPr>
      <w:r w:rsidRPr="006A2434">
        <w:rPr>
          <w:rFonts w:ascii="GHEA Grapalat" w:hAnsi="GHEA Grapalat"/>
          <w:sz w:val="22"/>
          <w:szCs w:val="22"/>
          <w:lang w:val="hy-AM"/>
        </w:rPr>
        <w:t>1.Աշխատանքներն իրականացնել շինարարական նորմերին, կանոնների և տեխնիկական պայմաններին համապատասխան:                                                                                                                                                                          2.Ապահովել շինարարության ժամանակ /վկայականներ, տեխնիկական անձնագրեր, լաբարատոր ստուգումներ և փորձարկման մասին հաշվետվություններ և այլն/ և դրանց համապատասխանությունը ստանդարտներին, տեխնկական և այլ նորմատիվային պահանջներին:</w:t>
      </w:r>
    </w:p>
    <w:p w14:paraId="3ADC5B5B" w14:textId="77777777" w:rsidR="007F0EEB" w:rsidRDefault="007F0EEB" w:rsidP="00995308">
      <w:pPr>
        <w:rPr>
          <w:rFonts w:ascii="GHEA Grapalat" w:hAnsi="GHEA Grapalat"/>
          <w:sz w:val="22"/>
          <w:szCs w:val="22"/>
          <w:lang w:val="hy-AM"/>
        </w:rPr>
      </w:pPr>
    </w:p>
    <w:p w14:paraId="2C1B573B" w14:textId="77777777" w:rsidR="007F0EEB" w:rsidRPr="006A2434" w:rsidRDefault="007F0EEB" w:rsidP="00995308">
      <w:pPr>
        <w:rPr>
          <w:rFonts w:ascii="GHEA Grapalat" w:hAnsi="GHEA Grapalat"/>
          <w:sz w:val="22"/>
          <w:szCs w:val="22"/>
          <w:lang w:val="hy-AM"/>
        </w:rPr>
      </w:pPr>
    </w:p>
    <w:p w14:paraId="6E8AE4AE" w14:textId="27211593" w:rsidR="008B6523" w:rsidRDefault="007F0EEB" w:rsidP="001C74B0">
      <w:pPr>
        <w:jc w:val="center"/>
        <w:rPr>
          <w:rFonts w:ascii="GHEA Grapalat" w:hAnsi="GHEA Grapalat" w:cs="Sylfaen"/>
          <w:b/>
          <w:bCs/>
          <w:iCs/>
          <w:sz w:val="20"/>
          <w:szCs w:val="20"/>
          <w:lang w:val="hy-AM"/>
        </w:rPr>
      </w:pPr>
      <w:r w:rsidRPr="007F0EEB">
        <w:rPr>
          <w:rFonts w:ascii="GHEA Grapalat" w:hAnsi="GHEA Grapalat" w:cs="Sylfaen"/>
          <w:b/>
          <w:bCs/>
          <w:iCs/>
          <w:sz w:val="20"/>
          <w:szCs w:val="20"/>
          <w:lang w:val="hy-AM"/>
        </w:rPr>
        <w:t>ԾԱՎԱԼԱԹԵՐԹ-ՆԱԽԱՀԱՇԻՎ</w:t>
      </w:r>
    </w:p>
    <w:p w14:paraId="02D205DC" w14:textId="4E3772A8" w:rsidR="007F0EEB" w:rsidRPr="007F0EEB" w:rsidRDefault="007F0EEB" w:rsidP="001C74B0">
      <w:pPr>
        <w:jc w:val="center"/>
        <w:rPr>
          <w:rFonts w:ascii="GHEA Grapalat" w:hAnsi="GHEA Grapalat" w:cs="Sylfaen"/>
          <w:sz w:val="20"/>
          <w:szCs w:val="20"/>
          <w:lang w:val="hy-AM"/>
        </w:rPr>
      </w:pPr>
      <w:r w:rsidRPr="007F0EEB">
        <w:rPr>
          <w:rFonts w:ascii="GHEA Grapalat" w:hAnsi="GHEA Grapalat" w:cs="Sylfaen"/>
          <w:sz w:val="20"/>
          <w:szCs w:val="20"/>
          <w:lang w:val="hy-AM"/>
        </w:rPr>
        <w:t>Երևան քաղաքի</w:t>
      </w:r>
      <w:r w:rsidRPr="007F0EEB">
        <w:rPr>
          <w:rFonts w:ascii="GHEA Grapalat" w:hAnsi="GHEA Grapalat" w:cs="Sylfaen"/>
          <w:lang w:val="hy-AM"/>
        </w:rPr>
        <w:t xml:space="preserve"> </w:t>
      </w:r>
      <w:r w:rsidRPr="007F0EEB">
        <w:rPr>
          <w:rFonts w:ascii="GHEA Grapalat" w:hAnsi="GHEA Grapalat" w:cs="Times Armenian"/>
          <w:color w:val="000000"/>
          <w:sz w:val="20"/>
          <w:szCs w:val="20"/>
          <w:lang w:val="hy-AM"/>
        </w:rPr>
        <w:t>Մալաթիա-Սեբաստիա վարչական շրջանի տարածքում եզրաքարերի վերանորոգման աշխատանքների</w:t>
      </w:r>
    </w:p>
    <w:p w14:paraId="34C9C73E" w14:textId="77777777" w:rsidR="006A2434" w:rsidRDefault="006A2434" w:rsidP="001C74B0">
      <w:pPr>
        <w:jc w:val="center"/>
        <w:rPr>
          <w:rFonts w:ascii="GHEA Grapalat" w:hAnsi="GHEA Grapalat" w:cs="Sylfaen"/>
          <w:iCs/>
          <w:sz w:val="20"/>
          <w:szCs w:val="20"/>
          <w:lang w:val="hy-AM"/>
        </w:rPr>
      </w:pPr>
    </w:p>
    <w:tbl>
      <w:tblPr>
        <w:tblW w:w="10725" w:type="dxa"/>
        <w:tblLook w:val="04A0" w:firstRow="1" w:lastRow="0" w:firstColumn="1" w:lastColumn="0" w:noHBand="0" w:noVBand="1"/>
      </w:tblPr>
      <w:tblGrid>
        <w:gridCol w:w="620"/>
        <w:gridCol w:w="3060"/>
        <w:gridCol w:w="2040"/>
        <w:gridCol w:w="1380"/>
        <w:gridCol w:w="1360"/>
        <w:gridCol w:w="2265"/>
      </w:tblGrid>
      <w:tr w:rsidR="006A2434" w:rsidRPr="006A2434" w14:paraId="6187E161" w14:textId="77777777" w:rsidTr="006A2434">
        <w:trPr>
          <w:trHeight w:val="1455"/>
        </w:trPr>
        <w:tc>
          <w:tcPr>
            <w:tcW w:w="620" w:type="dxa"/>
            <w:tcBorders>
              <w:top w:val="single" w:sz="8" w:space="0" w:color="000000"/>
              <w:left w:val="single" w:sz="8" w:space="0" w:color="000000"/>
              <w:bottom w:val="single" w:sz="8" w:space="0" w:color="000000"/>
              <w:right w:val="single" w:sz="8" w:space="0" w:color="000000"/>
            </w:tcBorders>
            <w:vAlign w:val="center"/>
            <w:hideMark/>
          </w:tcPr>
          <w:p w14:paraId="0A12604A"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Հ/հ</w:t>
            </w:r>
          </w:p>
        </w:tc>
        <w:tc>
          <w:tcPr>
            <w:tcW w:w="3060" w:type="dxa"/>
            <w:tcBorders>
              <w:top w:val="single" w:sz="8" w:space="0" w:color="000000"/>
              <w:left w:val="nil"/>
              <w:bottom w:val="single" w:sz="8" w:space="0" w:color="000000"/>
              <w:right w:val="single" w:sz="8" w:space="0" w:color="000000"/>
            </w:tcBorders>
            <w:vAlign w:val="center"/>
            <w:hideMark/>
          </w:tcPr>
          <w:p w14:paraId="7E049A65"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Աշխատանքների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անվանումը</w:t>
            </w:r>
            <w:proofErr w:type="spellEnd"/>
          </w:p>
        </w:tc>
        <w:tc>
          <w:tcPr>
            <w:tcW w:w="2040" w:type="dxa"/>
            <w:tcBorders>
              <w:top w:val="single" w:sz="8" w:space="0" w:color="000000"/>
              <w:left w:val="nil"/>
              <w:bottom w:val="single" w:sz="8" w:space="0" w:color="000000"/>
              <w:right w:val="single" w:sz="8" w:space="0" w:color="000000"/>
            </w:tcBorders>
            <w:vAlign w:val="center"/>
            <w:hideMark/>
          </w:tcPr>
          <w:p w14:paraId="11A418A5"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Չափման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միավորը</w:t>
            </w:r>
            <w:proofErr w:type="spellEnd"/>
          </w:p>
        </w:tc>
        <w:tc>
          <w:tcPr>
            <w:tcW w:w="1380" w:type="dxa"/>
            <w:tcBorders>
              <w:top w:val="single" w:sz="8" w:space="0" w:color="000000"/>
              <w:left w:val="nil"/>
              <w:bottom w:val="single" w:sz="8" w:space="0" w:color="000000"/>
              <w:right w:val="single" w:sz="8" w:space="0" w:color="000000"/>
            </w:tcBorders>
            <w:vAlign w:val="center"/>
            <w:hideMark/>
          </w:tcPr>
          <w:p w14:paraId="5F522078"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Ծավալը</w:t>
            </w:r>
            <w:proofErr w:type="spellEnd"/>
          </w:p>
        </w:tc>
        <w:tc>
          <w:tcPr>
            <w:tcW w:w="1360" w:type="dxa"/>
            <w:tcBorders>
              <w:top w:val="single" w:sz="8" w:space="0" w:color="000000"/>
              <w:left w:val="nil"/>
              <w:bottom w:val="single" w:sz="8" w:space="0" w:color="000000"/>
              <w:right w:val="single" w:sz="8" w:space="0" w:color="000000"/>
            </w:tcBorders>
            <w:vAlign w:val="center"/>
            <w:hideMark/>
          </w:tcPr>
          <w:p w14:paraId="6CB49413" w14:textId="41A607FA"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Միավորի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արժեքը</w:t>
            </w:r>
            <w:proofErr w:type="spellEnd"/>
            <w:r w:rsidRPr="006A2434">
              <w:rPr>
                <w:rFonts w:ascii="GHEA Grapalat" w:hAnsi="GHEA Grapalat" w:cs="Calibri"/>
                <w:color w:val="000000"/>
                <w:sz w:val="22"/>
                <w:szCs w:val="22"/>
              </w:rPr>
              <w:br/>
              <w:t>/</w:t>
            </w:r>
            <w:proofErr w:type="spellStart"/>
            <w:r w:rsidRPr="006A2434">
              <w:rPr>
                <w:rFonts w:ascii="GHEA Grapalat" w:hAnsi="GHEA Grapalat" w:cs="Calibri"/>
                <w:color w:val="000000"/>
                <w:sz w:val="22"/>
                <w:szCs w:val="22"/>
              </w:rPr>
              <w:t>հազ.դր</w:t>
            </w:r>
            <w:proofErr w:type="spellEnd"/>
            <w:r w:rsidRPr="006A2434">
              <w:rPr>
                <w:rFonts w:ascii="GHEA Grapalat" w:hAnsi="GHEA Grapalat" w:cs="Calibri"/>
                <w:color w:val="000000"/>
                <w:sz w:val="22"/>
                <w:szCs w:val="22"/>
              </w:rPr>
              <w:t>/</w:t>
            </w:r>
          </w:p>
        </w:tc>
        <w:tc>
          <w:tcPr>
            <w:tcW w:w="2260" w:type="dxa"/>
            <w:tcBorders>
              <w:top w:val="single" w:sz="8" w:space="0" w:color="000000"/>
              <w:left w:val="nil"/>
              <w:bottom w:val="single" w:sz="8" w:space="0" w:color="000000"/>
              <w:right w:val="single" w:sz="8" w:space="0" w:color="000000"/>
            </w:tcBorders>
            <w:vAlign w:val="center"/>
            <w:hideMark/>
          </w:tcPr>
          <w:p w14:paraId="66A1A01A"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Ընդհան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արժեքը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հազ.դր</w:t>
            </w:r>
            <w:proofErr w:type="spellEnd"/>
            <w:r w:rsidRPr="006A2434">
              <w:rPr>
                <w:rFonts w:ascii="GHEA Grapalat" w:hAnsi="GHEA Grapalat" w:cs="Calibri"/>
                <w:color w:val="000000"/>
                <w:sz w:val="22"/>
                <w:szCs w:val="22"/>
              </w:rPr>
              <w:t>/</w:t>
            </w:r>
          </w:p>
        </w:tc>
      </w:tr>
      <w:tr w:rsidR="006A2434" w:rsidRPr="006A2434" w14:paraId="5333EF3D" w14:textId="77777777" w:rsidTr="006A2434">
        <w:trPr>
          <w:trHeight w:val="1800"/>
        </w:trPr>
        <w:tc>
          <w:tcPr>
            <w:tcW w:w="620" w:type="dxa"/>
            <w:tcBorders>
              <w:top w:val="nil"/>
              <w:left w:val="single" w:sz="8" w:space="0" w:color="000000"/>
              <w:bottom w:val="single" w:sz="8" w:space="0" w:color="auto"/>
              <w:right w:val="single" w:sz="8" w:space="0" w:color="000000"/>
            </w:tcBorders>
            <w:vAlign w:val="center"/>
            <w:hideMark/>
          </w:tcPr>
          <w:p w14:paraId="34DE4192"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3060" w:type="dxa"/>
            <w:tcBorders>
              <w:top w:val="nil"/>
              <w:left w:val="nil"/>
              <w:bottom w:val="single" w:sz="8" w:space="0" w:color="000000"/>
              <w:right w:val="single" w:sz="8" w:space="0" w:color="000000"/>
            </w:tcBorders>
            <w:vAlign w:val="center"/>
            <w:hideMark/>
          </w:tcPr>
          <w:p w14:paraId="4D865721"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Փողոցների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բազալտե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վերանորոգում</w:t>
            </w:r>
            <w:proofErr w:type="spellEnd"/>
            <w:r w:rsidRPr="006A2434">
              <w:rPr>
                <w:rFonts w:ascii="GHEA Grapalat" w:hAnsi="GHEA Grapalat" w:cs="Calibri"/>
                <w:color w:val="000000"/>
                <w:sz w:val="22"/>
                <w:szCs w:val="22"/>
              </w:rPr>
              <w:t>՝</w:t>
            </w:r>
            <w:r w:rsidRPr="006A2434">
              <w:rPr>
                <w:rFonts w:ascii="GHEA Grapalat" w:hAnsi="GHEA Grapalat" w:cs="Calibri"/>
                <w:color w:val="000000"/>
                <w:sz w:val="22"/>
                <w:szCs w:val="22"/>
              </w:rPr>
              <w:br/>
              <w:t xml:space="preserve">150-300մմ </w:t>
            </w:r>
            <w:proofErr w:type="spellStart"/>
            <w:r w:rsidRPr="006A2434">
              <w:rPr>
                <w:rFonts w:ascii="GHEA Grapalat" w:hAnsi="GHEA Grapalat" w:cs="Calibri"/>
                <w:color w:val="000000"/>
                <w:sz w:val="22"/>
                <w:szCs w:val="22"/>
              </w:rPr>
              <w:t>չասերի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Կուրղինյան</w:t>
            </w:r>
            <w:proofErr w:type="spellEnd"/>
            <w:r w:rsidRPr="006A2434">
              <w:rPr>
                <w:rFonts w:ascii="GHEA Grapalat" w:hAnsi="GHEA Grapalat" w:cs="Calibri"/>
                <w:color w:val="000000"/>
                <w:sz w:val="22"/>
                <w:szCs w:val="22"/>
              </w:rPr>
              <w:t xml:space="preserve"> փ</w:t>
            </w:r>
            <w:r w:rsidRPr="006A2434">
              <w:rPr>
                <w:rFonts w:ascii="Microsoft JhengHei" w:eastAsia="Microsoft JhengHei" w:hAnsi="Microsoft JhengHei" w:cs="Microsoft JhengHei" w:hint="eastAsia"/>
                <w:color w:val="000000"/>
                <w:sz w:val="22"/>
                <w:szCs w:val="22"/>
              </w:rPr>
              <w:t>․</w:t>
            </w:r>
            <w:r w:rsidRPr="006A2434">
              <w:rPr>
                <w:rFonts w:ascii="GHEA Grapalat" w:hAnsi="GHEA Grapalat" w:cs="Calibri"/>
                <w:color w:val="000000"/>
                <w:sz w:val="22"/>
                <w:szCs w:val="22"/>
              </w:rPr>
              <w:t xml:space="preserve"> 665</w:t>
            </w:r>
            <w:r w:rsidRPr="006A2434">
              <w:rPr>
                <w:rFonts w:ascii="GHEA Grapalat" w:hAnsi="GHEA Grapalat" w:cs="Sylfaen"/>
                <w:color w:val="000000"/>
                <w:sz w:val="22"/>
                <w:szCs w:val="22"/>
              </w:rPr>
              <w:t>գմ</w:t>
            </w:r>
            <w:r w:rsidRPr="006A2434">
              <w:rPr>
                <w:rFonts w:ascii="GHEA Grapalat" w:hAnsi="GHEA Grapalat" w:cs="Calibri"/>
                <w:color w:val="000000"/>
                <w:sz w:val="22"/>
                <w:szCs w:val="22"/>
              </w:rPr>
              <w:t xml:space="preserve"> </w:t>
            </w:r>
            <w:r w:rsidRPr="006A2434">
              <w:rPr>
                <w:rFonts w:ascii="GHEA Grapalat" w:hAnsi="GHEA Grapalat" w:cs="Sylfaen"/>
                <w:color w:val="000000"/>
                <w:sz w:val="22"/>
                <w:szCs w:val="22"/>
              </w:rPr>
              <w:t>և</w:t>
            </w:r>
            <w:r w:rsidRPr="006A2434">
              <w:rPr>
                <w:rFonts w:ascii="GHEA Grapalat" w:hAnsi="GHEA Grapalat" w:cs="Calibri"/>
                <w:color w:val="000000"/>
                <w:sz w:val="22"/>
                <w:szCs w:val="22"/>
              </w:rPr>
              <w:t xml:space="preserve"> </w:t>
            </w:r>
            <w:proofErr w:type="spellStart"/>
            <w:r w:rsidRPr="006A2434">
              <w:rPr>
                <w:rFonts w:ascii="GHEA Grapalat" w:hAnsi="GHEA Grapalat" w:cs="Sylfaen"/>
                <w:color w:val="000000"/>
                <w:sz w:val="22"/>
                <w:szCs w:val="22"/>
              </w:rPr>
              <w:t>այլ</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Sylfaen"/>
                <w:color w:val="000000"/>
                <w:sz w:val="22"/>
                <w:szCs w:val="22"/>
              </w:rPr>
              <w:t>փողոցներ</w:t>
            </w:r>
            <w:proofErr w:type="spellEnd"/>
            <w:r w:rsidRPr="006A2434">
              <w:rPr>
                <w:rFonts w:ascii="GHEA Grapalat" w:hAnsi="GHEA Grapalat" w:cs="Calibri"/>
                <w:color w:val="000000"/>
                <w:sz w:val="22"/>
                <w:szCs w:val="22"/>
              </w:rPr>
              <w:t>/</w:t>
            </w:r>
          </w:p>
        </w:tc>
        <w:tc>
          <w:tcPr>
            <w:tcW w:w="2040" w:type="dxa"/>
            <w:tcBorders>
              <w:top w:val="nil"/>
              <w:left w:val="nil"/>
              <w:bottom w:val="single" w:sz="8" w:space="0" w:color="000000"/>
              <w:right w:val="single" w:sz="8" w:space="0" w:color="000000"/>
            </w:tcBorders>
            <w:vAlign w:val="center"/>
            <w:hideMark/>
          </w:tcPr>
          <w:p w14:paraId="35C965B4"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80" w:type="dxa"/>
            <w:tcBorders>
              <w:top w:val="nil"/>
              <w:left w:val="nil"/>
              <w:bottom w:val="nil"/>
              <w:right w:val="single" w:sz="8" w:space="0" w:color="auto"/>
            </w:tcBorders>
            <w:vAlign w:val="center"/>
            <w:hideMark/>
          </w:tcPr>
          <w:p w14:paraId="0A4F86A2"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60" w:type="dxa"/>
            <w:tcBorders>
              <w:top w:val="nil"/>
              <w:left w:val="nil"/>
              <w:bottom w:val="nil"/>
              <w:right w:val="single" w:sz="8" w:space="0" w:color="auto"/>
            </w:tcBorders>
            <w:vAlign w:val="center"/>
            <w:hideMark/>
          </w:tcPr>
          <w:p w14:paraId="27EC98F8"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2260" w:type="dxa"/>
            <w:tcBorders>
              <w:top w:val="nil"/>
              <w:left w:val="nil"/>
              <w:bottom w:val="nil"/>
              <w:right w:val="single" w:sz="8" w:space="0" w:color="auto"/>
            </w:tcBorders>
            <w:vAlign w:val="center"/>
            <w:hideMark/>
          </w:tcPr>
          <w:p w14:paraId="3AB52AB3"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28561.095</w:t>
            </w:r>
          </w:p>
        </w:tc>
      </w:tr>
      <w:tr w:rsidR="006A2434" w:rsidRPr="006A2434" w14:paraId="2837A83C" w14:textId="77777777" w:rsidTr="006A2434">
        <w:trPr>
          <w:trHeight w:val="1530"/>
        </w:trPr>
        <w:tc>
          <w:tcPr>
            <w:tcW w:w="620" w:type="dxa"/>
            <w:tcBorders>
              <w:top w:val="nil"/>
              <w:left w:val="single" w:sz="8" w:space="0" w:color="000000"/>
              <w:bottom w:val="single" w:sz="8" w:space="0" w:color="000000"/>
              <w:right w:val="single" w:sz="8" w:space="0" w:color="000000"/>
            </w:tcBorders>
            <w:vAlign w:val="center"/>
            <w:hideMark/>
          </w:tcPr>
          <w:p w14:paraId="0A6DEBAD"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w:t>
            </w:r>
          </w:p>
        </w:tc>
        <w:tc>
          <w:tcPr>
            <w:tcW w:w="3060" w:type="dxa"/>
            <w:tcBorders>
              <w:top w:val="nil"/>
              <w:left w:val="nil"/>
              <w:bottom w:val="single" w:sz="8" w:space="0" w:color="000000"/>
              <w:right w:val="single" w:sz="8" w:space="0" w:color="000000"/>
            </w:tcBorders>
            <w:vAlign w:val="center"/>
            <w:hideMark/>
          </w:tcPr>
          <w:p w14:paraId="35F710A2"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Ասֆալտբետոնե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ծածկի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կտրում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սղոցող</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սարքով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եզրաքարից</w:t>
            </w:r>
            <w:proofErr w:type="spellEnd"/>
            <w:r w:rsidRPr="006A2434">
              <w:rPr>
                <w:rFonts w:ascii="GHEA Grapalat" w:hAnsi="GHEA Grapalat" w:cs="Calibri"/>
                <w:color w:val="000000"/>
                <w:sz w:val="22"/>
                <w:szCs w:val="22"/>
              </w:rPr>
              <w:t xml:space="preserve"> 25սմ </w:t>
            </w:r>
            <w:proofErr w:type="spellStart"/>
            <w:r w:rsidRPr="006A2434">
              <w:rPr>
                <w:rFonts w:ascii="GHEA Grapalat" w:hAnsi="GHEA Grapalat" w:cs="Calibri"/>
                <w:color w:val="000000"/>
                <w:sz w:val="22"/>
                <w:szCs w:val="22"/>
              </w:rPr>
              <w:t>հեռավորության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վրա</w:t>
            </w:r>
            <w:proofErr w:type="spellEnd"/>
            <w:r w:rsidRPr="006A2434">
              <w:rPr>
                <w:rFonts w:ascii="GHEA Grapalat" w:hAnsi="GHEA Grapalat" w:cs="Calibri"/>
                <w:color w:val="000000"/>
                <w:sz w:val="22"/>
                <w:szCs w:val="22"/>
              </w:rPr>
              <w:t>/</w:t>
            </w:r>
          </w:p>
        </w:tc>
        <w:tc>
          <w:tcPr>
            <w:tcW w:w="2040" w:type="dxa"/>
            <w:tcBorders>
              <w:top w:val="nil"/>
              <w:left w:val="nil"/>
              <w:bottom w:val="single" w:sz="8" w:space="0" w:color="000000"/>
              <w:right w:val="single" w:sz="8" w:space="0" w:color="000000"/>
            </w:tcBorders>
            <w:vAlign w:val="center"/>
            <w:hideMark/>
          </w:tcPr>
          <w:p w14:paraId="6245E6F3"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գմ</w:t>
            </w:r>
            <w:proofErr w:type="spellEnd"/>
          </w:p>
        </w:tc>
        <w:tc>
          <w:tcPr>
            <w:tcW w:w="1380" w:type="dxa"/>
            <w:tcBorders>
              <w:top w:val="single" w:sz="8" w:space="0" w:color="auto"/>
              <w:left w:val="nil"/>
              <w:bottom w:val="single" w:sz="8" w:space="0" w:color="000000"/>
              <w:right w:val="single" w:sz="8" w:space="0" w:color="000000"/>
            </w:tcBorders>
            <w:vAlign w:val="center"/>
            <w:hideMark/>
          </w:tcPr>
          <w:p w14:paraId="2EB9D8C9"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1672.856</w:t>
            </w:r>
          </w:p>
        </w:tc>
        <w:tc>
          <w:tcPr>
            <w:tcW w:w="1360" w:type="dxa"/>
            <w:tcBorders>
              <w:top w:val="single" w:sz="8" w:space="0" w:color="auto"/>
              <w:left w:val="nil"/>
              <w:bottom w:val="single" w:sz="8" w:space="0" w:color="000000"/>
              <w:right w:val="nil"/>
            </w:tcBorders>
            <w:vAlign w:val="center"/>
            <w:hideMark/>
          </w:tcPr>
          <w:p w14:paraId="2ABE6F10"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0.3</w:t>
            </w:r>
          </w:p>
        </w:tc>
        <w:tc>
          <w:tcPr>
            <w:tcW w:w="2260" w:type="dxa"/>
            <w:tcBorders>
              <w:top w:val="single" w:sz="4" w:space="0" w:color="auto"/>
              <w:left w:val="single" w:sz="4" w:space="0" w:color="auto"/>
              <w:bottom w:val="single" w:sz="4" w:space="0" w:color="auto"/>
              <w:right w:val="single" w:sz="4" w:space="0" w:color="auto"/>
            </w:tcBorders>
            <w:noWrap/>
            <w:vAlign w:val="center"/>
            <w:hideMark/>
          </w:tcPr>
          <w:p w14:paraId="66B77CB2"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501.857</w:t>
            </w:r>
          </w:p>
        </w:tc>
      </w:tr>
      <w:tr w:rsidR="006A2434" w:rsidRPr="006A2434" w14:paraId="449A9BED" w14:textId="77777777" w:rsidTr="006A2434">
        <w:trPr>
          <w:trHeight w:val="2040"/>
        </w:trPr>
        <w:tc>
          <w:tcPr>
            <w:tcW w:w="620" w:type="dxa"/>
            <w:tcBorders>
              <w:top w:val="nil"/>
              <w:left w:val="single" w:sz="8" w:space="0" w:color="000000"/>
              <w:bottom w:val="single" w:sz="8" w:space="0" w:color="000000"/>
              <w:right w:val="single" w:sz="8" w:space="0" w:color="000000"/>
            </w:tcBorders>
            <w:vAlign w:val="center"/>
            <w:hideMark/>
          </w:tcPr>
          <w:p w14:paraId="7A3DCB07"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lastRenderedPageBreak/>
              <w:t>2</w:t>
            </w:r>
          </w:p>
        </w:tc>
        <w:tc>
          <w:tcPr>
            <w:tcW w:w="3060" w:type="dxa"/>
            <w:tcBorders>
              <w:top w:val="nil"/>
              <w:left w:val="nil"/>
              <w:bottom w:val="single" w:sz="8" w:space="0" w:color="000000"/>
              <w:right w:val="single" w:sz="8" w:space="0" w:color="000000"/>
            </w:tcBorders>
            <w:vAlign w:val="center"/>
            <w:hideMark/>
          </w:tcPr>
          <w:p w14:paraId="2FA2C574"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Ասֆալտբետոնե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ծածկի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քանդում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հեռացում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խճի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հետ</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միասին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մեկ</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կողմի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համար</w:t>
            </w:r>
            <w:proofErr w:type="spellEnd"/>
            <w:r w:rsidRPr="006A2434">
              <w:rPr>
                <w:rFonts w:ascii="GHEA Grapalat" w:hAnsi="GHEA Grapalat" w:cs="Calibri"/>
                <w:color w:val="000000"/>
                <w:sz w:val="22"/>
                <w:szCs w:val="22"/>
              </w:rPr>
              <w:t xml:space="preserve">՝ 0,25 </w:t>
            </w:r>
            <w:proofErr w:type="spellStart"/>
            <w:r w:rsidRPr="006A2434">
              <w:rPr>
                <w:rFonts w:ascii="GHEA Grapalat" w:hAnsi="GHEA Grapalat" w:cs="Calibri"/>
                <w:color w:val="000000"/>
                <w:sz w:val="22"/>
                <w:szCs w:val="22"/>
              </w:rPr>
              <w:t>ասֆալտի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լայնությունը</w:t>
            </w:r>
            <w:proofErr w:type="spellEnd"/>
            <w:r w:rsidRPr="006A2434">
              <w:rPr>
                <w:rFonts w:ascii="GHEA Grapalat" w:hAnsi="GHEA Grapalat" w:cs="Calibri"/>
                <w:color w:val="000000"/>
                <w:sz w:val="22"/>
                <w:szCs w:val="22"/>
              </w:rPr>
              <w:t xml:space="preserve">,  0,05՝ </w:t>
            </w:r>
            <w:proofErr w:type="spellStart"/>
            <w:r w:rsidRPr="006A2434">
              <w:rPr>
                <w:rFonts w:ascii="GHEA Grapalat" w:hAnsi="GHEA Grapalat" w:cs="Calibri"/>
                <w:color w:val="000000"/>
                <w:sz w:val="22"/>
                <w:szCs w:val="22"/>
              </w:rPr>
              <w:t>ասֆալտի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հաստությունը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խիճը</w:t>
            </w:r>
            <w:proofErr w:type="spellEnd"/>
            <w:r w:rsidRPr="006A2434">
              <w:rPr>
                <w:rFonts w:ascii="GHEA Grapalat" w:hAnsi="GHEA Grapalat" w:cs="Calibri"/>
                <w:color w:val="000000"/>
                <w:sz w:val="22"/>
                <w:szCs w:val="22"/>
              </w:rPr>
              <w:t xml:space="preserve">՝ 0,1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և 0,25 </w:t>
            </w:r>
            <w:proofErr w:type="spellStart"/>
            <w:r w:rsidRPr="006A2434">
              <w:rPr>
                <w:rFonts w:ascii="GHEA Grapalat" w:hAnsi="GHEA Grapalat" w:cs="Calibri"/>
                <w:color w:val="000000"/>
                <w:sz w:val="22"/>
                <w:szCs w:val="22"/>
              </w:rPr>
              <w:t>լայնությամբ</w:t>
            </w:r>
            <w:proofErr w:type="spellEnd"/>
            <w:r w:rsidRPr="006A2434">
              <w:rPr>
                <w:rFonts w:ascii="GHEA Grapalat" w:hAnsi="GHEA Grapalat" w:cs="Calibri"/>
                <w:color w:val="000000"/>
                <w:sz w:val="22"/>
                <w:szCs w:val="22"/>
              </w:rPr>
              <w:t>/</w:t>
            </w:r>
          </w:p>
        </w:tc>
        <w:tc>
          <w:tcPr>
            <w:tcW w:w="2040" w:type="dxa"/>
            <w:tcBorders>
              <w:top w:val="nil"/>
              <w:left w:val="nil"/>
              <w:bottom w:val="single" w:sz="8" w:space="0" w:color="000000"/>
              <w:right w:val="single" w:sz="8" w:space="0" w:color="000000"/>
            </w:tcBorders>
            <w:vAlign w:val="center"/>
            <w:hideMark/>
          </w:tcPr>
          <w:p w14:paraId="127DBB00"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խմ</w:t>
            </w:r>
            <w:proofErr w:type="spellEnd"/>
          </w:p>
        </w:tc>
        <w:tc>
          <w:tcPr>
            <w:tcW w:w="1380" w:type="dxa"/>
            <w:tcBorders>
              <w:top w:val="nil"/>
              <w:left w:val="nil"/>
              <w:bottom w:val="single" w:sz="8" w:space="0" w:color="000000"/>
              <w:right w:val="single" w:sz="8" w:space="0" w:color="000000"/>
            </w:tcBorders>
            <w:vAlign w:val="center"/>
            <w:hideMark/>
          </w:tcPr>
          <w:p w14:paraId="7C7BA9E4"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62.73</w:t>
            </w:r>
          </w:p>
        </w:tc>
        <w:tc>
          <w:tcPr>
            <w:tcW w:w="1360" w:type="dxa"/>
            <w:tcBorders>
              <w:top w:val="nil"/>
              <w:left w:val="nil"/>
              <w:bottom w:val="single" w:sz="8" w:space="0" w:color="000000"/>
              <w:right w:val="nil"/>
            </w:tcBorders>
            <w:vAlign w:val="center"/>
            <w:hideMark/>
          </w:tcPr>
          <w:p w14:paraId="2F318731"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2.3</w:t>
            </w:r>
          </w:p>
        </w:tc>
        <w:tc>
          <w:tcPr>
            <w:tcW w:w="2260" w:type="dxa"/>
            <w:tcBorders>
              <w:top w:val="nil"/>
              <w:left w:val="single" w:sz="4" w:space="0" w:color="auto"/>
              <w:bottom w:val="single" w:sz="4" w:space="0" w:color="auto"/>
              <w:right w:val="single" w:sz="4" w:space="0" w:color="auto"/>
            </w:tcBorders>
            <w:noWrap/>
            <w:vAlign w:val="center"/>
            <w:hideMark/>
          </w:tcPr>
          <w:p w14:paraId="1A1C23EB"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144.279</w:t>
            </w:r>
          </w:p>
        </w:tc>
      </w:tr>
      <w:tr w:rsidR="006A2434" w:rsidRPr="006A2434" w14:paraId="437CBD05" w14:textId="77777777" w:rsidTr="006A2434">
        <w:trPr>
          <w:trHeight w:val="1770"/>
        </w:trPr>
        <w:tc>
          <w:tcPr>
            <w:tcW w:w="620" w:type="dxa"/>
            <w:tcBorders>
              <w:top w:val="nil"/>
              <w:left w:val="single" w:sz="8" w:space="0" w:color="000000"/>
              <w:bottom w:val="single" w:sz="8" w:space="0" w:color="000000"/>
              <w:right w:val="single" w:sz="8" w:space="0" w:color="000000"/>
            </w:tcBorders>
            <w:vAlign w:val="center"/>
            <w:hideMark/>
          </w:tcPr>
          <w:p w14:paraId="7A5CBDB8"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w:t>
            </w:r>
          </w:p>
        </w:tc>
        <w:tc>
          <w:tcPr>
            <w:tcW w:w="3060" w:type="dxa"/>
            <w:tcBorders>
              <w:top w:val="nil"/>
              <w:left w:val="nil"/>
              <w:bottom w:val="single" w:sz="8" w:space="0" w:color="000000"/>
              <w:right w:val="single" w:sz="8" w:space="0" w:color="000000"/>
            </w:tcBorders>
            <w:vAlign w:val="center"/>
            <w:hideMark/>
          </w:tcPr>
          <w:p w14:paraId="52E727E4"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Հին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վնասված</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բազալտե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ապամոնտաժում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բետոնե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հիմքերով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իրականացնել</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սիզամարգերը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չվնասելով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վնասելու</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դեպքում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վերականգնել</w:t>
            </w:r>
            <w:proofErr w:type="spellEnd"/>
            <w:r w:rsidRPr="006A2434">
              <w:rPr>
                <w:rFonts w:ascii="GHEA Grapalat" w:hAnsi="GHEA Grapalat" w:cs="Calibri"/>
                <w:color w:val="000000"/>
                <w:sz w:val="22"/>
                <w:szCs w:val="22"/>
              </w:rPr>
              <w:t>/</w:t>
            </w:r>
          </w:p>
        </w:tc>
        <w:tc>
          <w:tcPr>
            <w:tcW w:w="2040" w:type="dxa"/>
            <w:tcBorders>
              <w:top w:val="nil"/>
              <w:left w:val="nil"/>
              <w:bottom w:val="single" w:sz="8" w:space="0" w:color="000000"/>
              <w:right w:val="single" w:sz="8" w:space="0" w:color="000000"/>
            </w:tcBorders>
            <w:vAlign w:val="center"/>
            <w:hideMark/>
          </w:tcPr>
          <w:p w14:paraId="08F22CF9"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գմ</w:t>
            </w:r>
            <w:proofErr w:type="spellEnd"/>
          </w:p>
        </w:tc>
        <w:tc>
          <w:tcPr>
            <w:tcW w:w="1380" w:type="dxa"/>
            <w:tcBorders>
              <w:top w:val="nil"/>
              <w:left w:val="nil"/>
              <w:bottom w:val="single" w:sz="8" w:space="0" w:color="000000"/>
              <w:right w:val="single" w:sz="8" w:space="0" w:color="000000"/>
            </w:tcBorders>
            <w:vAlign w:val="center"/>
            <w:hideMark/>
          </w:tcPr>
          <w:p w14:paraId="4DB40973"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1672.856</w:t>
            </w:r>
          </w:p>
        </w:tc>
        <w:tc>
          <w:tcPr>
            <w:tcW w:w="1360" w:type="dxa"/>
            <w:tcBorders>
              <w:top w:val="nil"/>
              <w:left w:val="nil"/>
              <w:bottom w:val="single" w:sz="8" w:space="0" w:color="000000"/>
              <w:right w:val="nil"/>
            </w:tcBorders>
            <w:vAlign w:val="center"/>
            <w:hideMark/>
          </w:tcPr>
          <w:p w14:paraId="0EDB5513"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1.5</w:t>
            </w:r>
          </w:p>
        </w:tc>
        <w:tc>
          <w:tcPr>
            <w:tcW w:w="2260" w:type="dxa"/>
            <w:tcBorders>
              <w:top w:val="nil"/>
              <w:left w:val="single" w:sz="4" w:space="0" w:color="auto"/>
              <w:bottom w:val="single" w:sz="4" w:space="0" w:color="auto"/>
              <w:right w:val="single" w:sz="4" w:space="0" w:color="auto"/>
            </w:tcBorders>
            <w:noWrap/>
            <w:vAlign w:val="center"/>
            <w:hideMark/>
          </w:tcPr>
          <w:p w14:paraId="0F5B7AA5"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2509.284</w:t>
            </w:r>
          </w:p>
        </w:tc>
      </w:tr>
      <w:tr w:rsidR="006A2434" w:rsidRPr="006A2434" w14:paraId="470EB289" w14:textId="77777777" w:rsidTr="006A2434">
        <w:trPr>
          <w:trHeight w:val="2415"/>
        </w:trPr>
        <w:tc>
          <w:tcPr>
            <w:tcW w:w="620" w:type="dxa"/>
            <w:tcBorders>
              <w:top w:val="nil"/>
              <w:left w:val="single" w:sz="8" w:space="0" w:color="000000"/>
              <w:bottom w:val="single" w:sz="8" w:space="0" w:color="000000"/>
              <w:right w:val="single" w:sz="8" w:space="0" w:color="000000"/>
            </w:tcBorders>
            <w:vAlign w:val="center"/>
            <w:hideMark/>
          </w:tcPr>
          <w:p w14:paraId="236C41AF"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w:t>
            </w:r>
          </w:p>
        </w:tc>
        <w:tc>
          <w:tcPr>
            <w:tcW w:w="3060" w:type="dxa"/>
            <w:tcBorders>
              <w:top w:val="nil"/>
              <w:left w:val="nil"/>
              <w:bottom w:val="single" w:sz="8" w:space="0" w:color="000000"/>
              <w:right w:val="single" w:sz="8" w:space="0" w:color="000000"/>
            </w:tcBorders>
            <w:vAlign w:val="center"/>
            <w:hideMark/>
          </w:tcPr>
          <w:p w14:paraId="0B209A63"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Նոր</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բազալտե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տեղադրում</w:t>
            </w:r>
            <w:proofErr w:type="spellEnd"/>
            <w:r w:rsidRPr="006A2434">
              <w:rPr>
                <w:rFonts w:ascii="GHEA Grapalat" w:hAnsi="GHEA Grapalat" w:cs="Calibri"/>
                <w:color w:val="000000"/>
                <w:sz w:val="22"/>
                <w:szCs w:val="22"/>
              </w:rPr>
              <w:t xml:space="preserve"> 300x150մմ </w:t>
            </w:r>
            <w:proofErr w:type="spellStart"/>
            <w:r w:rsidRPr="006A2434">
              <w:rPr>
                <w:rFonts w:ascii="GHEA Grapalat" w:hAnsi="GHEA Grapalat" w:cs="Calibri"/>
                <w:color w:val="000000"/>
                <w:sz w:val="22"/>
                <w:szCs w:val="22"/>
              </w:rPr>
              <w:t>չափսերի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բարձրորակ</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խճի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շերտի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տեղադրում</w:t>
            </w:r>
            <w:proofErr w:type="spellEnd"/>
            <w:r w:rsidRPr="006A2434">
              <w:rPr>
                <w:rFonts w:ascii="GHEA Grapalat" w:hAnsi="GHEA Grapalat" w:cs="Calibri"/>
                <w:color w:val="000000"/>
                <w:sz w:val="22"/>
                <w:szCs w:val="22"/>
              </w:rPr>
              <w:t xml:space="preserve"> 10 </w:t>
            </w:r>
            <w:proofErr w:type="spellStart"/>
            <w:r w:rsidRPr="006A2434">
              <w:rPr>
                <w:rFonts w:ascii="GHEA Grapalat" w:hAnsi="GHEA Grapalat" w:cs="Calibri"/>
                <w:color w:val="000000"/>
                <w:sz w:val="22"/>
                <w:szCs w:val="22"/>
              </w:rPr>
              <w:t>սմ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B15 </w:t>
            </w:r>
            <w:proofErr w:type="spellStart"/>
            <w:r w:rsidRPr="006A2434">
              <w:rPr>
                <w:rFonts w:ascii="GHEA Grapalat" w:hAnsi="GHEA Grapalat" w:cs="Calibri"/>
                <w:color w:val="000000"/>
                <w:sz w:val="22"/>
                <w:szCs w:val="22"/>
              </w:rPr>
              <w:t>դասի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բետոնով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մեկ</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հղկում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ըստ</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անհրաժեշտության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բետոնի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ծավալը</w:t>
            </w:r>
            <w:proofErr w:type="spellEnd"/>
            <w:r w:rsidRPr="006A2434">
              <w:rPr>
                <w:rFonts w:ascii="GHEA Grapalat" w:hAnsi="GHEA Grapalat" w:cs="Calibri"/>
                <w:color w:val="000000"/>
                <w:sz w:val="22"/>
                <w:szCs w:val="22"/>
              </w:rPr>
              <w:t xml:space="preserve"> 1գմ-ի՝ 0,0825խմ/</w:t>
            </w:r>
          </w:p>
        </w:tc>
        <w:tc>
          <w:tcPr>
            <w:tcW w:w="2040" w:type="dxa"/>
            <w:tcBorders>
              <w:top w:val="nil"/>
              <w:left w:val="nil"/>
              <w:bottom w:val="single" w:sz="8" w:space="0" w:color="000000"/>
              <w:right w:val="single" w:sz="8" w:space="0" w:color="000000"/>
            </w:tcBorders>
            <w:vAlign w:val="center"/>
            <w:hideMark/>
          </w:tcPr>
          <w:p w14:paraId="7CCF8A33"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գմ</w:t>
            </w:r>
            <w:proofErr w:type="spellEnd"/>
          </w:p>
        </w:tc>
        <w:tc>
          <w:tcPr>
            <w:tcW w:w="1380" w:type="dxa"/>
            <w:tcBorders>
              <w:top w:val="nil"/>
              <w:left w:val="nil"/>
              <w:bottom w:val="single" w:sz="8" w:space="0" w:color="000000"/>
              <w:right w:val="single" w:sz="8" w:space="0" w:color="000000"/>
            </w:tcBorders>
            <w:vAlign w:val="center"/>
            <w:hideMark/>
          </w:tcPr>
          <w:p w14:paraId="40F5B63F"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1672.856</w:t>
            </w:r>
          </w:p>
        </w:tc>
        <w:tc>
          <w:tcPr>
            <w:tcW w:w="1360" w:type="dxa"/>
            <w:tcBorders>
              <w:top w:val="nil"/>
              <w:left w:val="nil"/>
              <w:bottom w:val="single" w:sz="8" w:space="0" w:color="000000"/>
              <w:right w:val="nil"/>
            </w:tcBorders>
            <w:vAlign w:val="center"/>
            <w:hideMark/>
          </w:tcPr>
          <w:p w14:paraId="2D5D6222"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13.0</w:t>
            </w:r>
          </w:p>
        </w:tc>
        <w:tc>
          <w:tcPr>
            <w:tcW w:w="2260" w:type="dxa"/>
            <w:tcBorders>
              <w:top w:val="nil"/>
              <w:left w:val="single" w:sz="4" w:space="0" w:color="auto"/>
              <w:bottom w:val="single" w:sz="4" w:space="0" w:color="auto"/>
              <w:right w:val="single" w:sz="4" w:space="0" w:color="auto"/>
            </w:tcBorders>
            <w:noWrap/>
            <w:vAlign w:val="center"/>
            <w:hideMark/>
          </w:tcPr>
          <w:p w14:paraId="728A849F"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21747.128</w:t>
            </w:r>
          </w:p>
        </w:tc>
      </w:tr>
      <w:tr w:rsidR="006A2434" w:rsidRPr="006A2434" w14:paraId="67ED5DD0" w14:textId="77777777" w:rsidTr="006A2434">
        <w:trPr>
          <w:trHeight w:val="1725"/>
        </w:trPr>
        <w:tc>
          <w:tcPr>
            <w:tcW w:w="620" w:type="dxa"/>
            <w:tcBorders>
              <w:top w:val="nil"/>
              <w:left w:val="single" w:sz="8" w:space="0" w:color="000000"/>
              <w:bottom w:val="single" w:sz="8" w:space="0" w:color="000000"/>
              <w:right w:val="single" w:sz="8" w:space="0" w:color="000000"/>
            </w:tcBorders>
            <w:vAlign w:val="center"/>
            <w:hideMark/>
          </w:tcPr>
          <w:p w14:paraId="19E40578"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5</w:t>
            </w:r>
          </w:p>
        </w:tc>
        <w:tc>
          <w:tcPr>
            <w:tcW w:w="3060" w:type="dxa"/>
            <w:tcBorders>
              <w:top w:val="nil"/>
              <w:left w:val="nil"/>
              <w:bottom w:val="single" w:sz="8" w:space="0" w:color="000000"/>
              <w:right w:val="single" w:sz="8" w:space="0" w:color="000000"/>
            </w:tcBorders>
            <w:vAlign w:val="center"/>
            <w:hideMark/>
          </w:tcPr>
          <w:p w14:paraId="5BB27BF2"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Տեղադրված</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կից</w:t>
            </w:r>
            <w:proofErr w:type="spellEnd"/>
            <w:r w:rsidRPr="006A2434">
              <w:rPr>
                <w:rFonts w:ascii="GHEA Grapalat" w:hAnsi="GHEA Grapalat" w:cs="Calibri"/>
                <w:color w:val="000000"/>
                <w:sz w:val="22"/>
                <w:szCs w:val="22"/>
              </w:rPr>
              <w:t xml:space="preserve"> 25սմ </w:t>
            </w:r>
            <w:proofErr w:type="spellStart"/>
            <w:r w:rsidRPr="006A2434">
              <w:rPr>
                <w:rFonts w:ascii="GHEA Grapalat" w:hAnsi="GHEA Grapalat" w:cs="Calibri"/>
                <w:color w:val="000000"/>
                <w:sz w:val="22"/>
                <w:szCs w:val="22"/>
              </w:rPr>
              <w:t>լայնությամբ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ասֆալտապատում</w:t>
            </w:r>
            <w:proofErr w:type="spellEnd"/>
            <w:r w:rsidRPr="006A2434">
              <w:rPr>
                <w:rFonts w:ascii="GHEA Grapalat" w:hAnsi="GHEA Grapalat" w:cs="Calibri"/>
                <w:color w:val="000000"/>
                <w:sz w:val="22"/>
                <w:szCs w:val="22"/>
              </w:rPr>
              <w:t xml:space="preserve"> 5սմ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խճի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շերտի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տեղադրմամբ</w:t>
            </w:r>
            <w:proofErr w:type="spellEnd"/>
            <w:r w:rsidRPr="006A2434">
              <w:rPr>
                <w:rFonts w:ascii="GHEA Grapalat" w:hAnsi="GHEA Grapalat" w:cs="Calibri"/>
                <w:color w:val="000000"/>
                <w:sz w:val="22"/>
                <w:szCs w:val="22"/>
              </w:rPr>
              <w:t xml:space="preserve"> /10սմ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հատիկի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չափը</w:t>
            </w:r>
            <w:proofErr w:type="spellEnd"/>
            <w:r w:rsidRPr="006A2434">
              <w:rPr>
                <w:rFonts w:ascii="GHEA Grapalat" w:hAnsi="GHEA Grapalat" w:cs="Calibri"/>
                <w:color w:val="000000"/>
                <w:sz w:val="22"/>
                <w:szCs w:val="22"/>
              </w:rPr>
              <w:t xml:space="preserve"> 20մմ/</w:t>
            </w:r>
          </w:p>
        </w:tc>
        <w:tc>
          <w:tcPr>
            <w:tcW w:w="2040" w:type="dxa"/>
            <w:tcBorders>
              <w:top w:val="nil"/>
              <w:left w:val="nil"/>
              <w:bottom w:val="single" w:sz="8" w:space="0" w:color="000000"/>
              <w:right w:val="single" w:sz="8" w:space="0" w:color="000000"/>
            </w:tcBorders>
            <w:vAlign w:val="center"/>
            <w:hideMark/>
          </w:tcPr>
          <w:p w14:paraId="6949EB52"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քմ</w:t>
            </w:r>
            <w:proofErr w:type="spellEnd"/>
          </w:p>
        </w:tc>
        <w:tc>
          <w:tcPr>
            <w:tcW w:w="1380" w:type="dxa"/>
            <w:tcBorders>
              <w:top w:val="nil"/>
              <w:left w:val="nil"/>
              <w:bottom w:val="single" w:sz="8" w:space="0" w:color="000000"/>
              <w:right w:val="single" w:sz="8" w:space="0" w:color="000000"/>
            </w:tcBorders>
            <w:vAlign w:val="center"/>
            <w:hideMark/>
          </w:tcPr>
          <w:p w14:paraId="53D5A505"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418.214</w:t>
            </w:r>
          </w:p>
        </w:tc>
        <w:tc>
          <w:tcPr>
            <w:tcW w:w="1360" w:type="dxa"/>
            <w:tcBorders>
              <w:top w:val="nil"/>
              <w:left w:val="nil"/>
              <w:bottom w:val="single" w:sz="8" w:space="0" w:color="000000"/>
              <w:right w:val="nil"/>
            </w:tcBorders>
            <w:vAlign w:val="center"/>
            <w:hideMark/>
          </w:tcPr>
          <w:p w14:paraId="462890CD"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4.3</w:t>
            </w:r>
          </w:p>
        </w:tc>
        <w:tc>
          <w:tcPr>
            <w:tcW w:w="2260" w:type="dxa"/>
            <w:tcBorders>
              <w:top w:val="nil"/>
              <w:left w:val="single" w:sz="4" w:space="0" w:color="auto"/>
              <w:bottom w:val="single" w:sz="4" w:space="0" w:color="auto"/>
              <w:right w:val="single" w:sz="4" w:space="0" w:color="auto"/>
            </w:tcBorders>
            <w:noWrap/>
            <w:vAlign w:val="center"/>
            <w:hideMark/>
          </w:tcPr>
          <w:p w14:paraId="1D47D61A"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1798.320</w:t>
            </w:r>
          </w:p>
        </w:tc>
      </w:tr>
      <w:tr w:rsidR="006A2434" w:rsidRPr="006A2434" w14:paraId="59DD47B1" w14:textId="77777777" w:rsidTr="006A2434">
        <w:trPr>
          <w:trHeight w:val="2010"/>
        </w:trPr>
        <w:tc>
          <w:tcPr>
            <w:tcW w:w="620" w:type="dxa"/>
            <w:tcBorders>
              <w:top w:val="nil"/>
              <w:left w:val="single" w:sz="8" w:space="0" w:color="000000"/>
              <w:bottom w:val="nil"/>
              <w:right w:val="single" w:sz="8" w:space="0" w:color="000000"/>
            </w:tcBorders>
            <w:vAlign w:val="center"/>
            <w:hideMark/>
          </w:tcPr>
          <w:p w14:paraId="1834E183"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6</w:t>
            </w:r>
          </w:p>
        </w:tc>
        <w:tc>
          <w:tcPr>
            <w:tcW w:w="3060" w:type="dxa"/>
            <w:tcBorders>
              <w:top w:val="nil"/>
              <w:left w:val="nil"/>
              <w:bottom w:val="single" w:sz="8" w:space="0" w:color="000000"/>
              <w:right w:val="single" w:sz="8" w:space="0" w:color="000000"/>
            </w:tcBorders>
            <w:vAlign w:val="center"/>
            <w:hideMark/>
          </w:tcPr>
          <w:p w14:paraId="3FBC161D"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Տեղադրված</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ետնամասում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բուսահողի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լիցք</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միջինը</w:t>
            </w:r>
            <w:proofErr w:type="spellEnd"/>
            <w:r w:rsidRPr="006A2434">
              <w:rPr>
                <w:rFonts w:ascii="GHEA Grapalat" w:hAnsi="GHEA Grapalat" w:cs="Calibri"/>
                <w:color w:val="000000"/>
                <w:sz w:val="22"/>
                <w:szCs w:val="22"/>
              </w:rPr>
              <w:t xml:space="preserve"> 20սմ </w:t>
            </w:r>
            <w:proofErr w:type="spellStart"/>
            <w:r w:rsidRPr="006A2434">
              <w:rPr>
                <w:rFonts w:ascii="GHEA Grapalat" w:hAnsi="GHEA Grapalat" w:cs="Calibri"/>
                <w:color w:val="000000"/>
                <w:sz w:val="22"/>
                <w:szCs w:val="22"/>
              </w:rPr>
              <w:t>լայնությամբ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տոփանումով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սիզա</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մարգը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վնասելու</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դեպքում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վերականգնել</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սիզամարգը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չվնասել</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ծառերը</w:t>
            </w:r>
            <w:proofErr w:type="spellEnd"/>
            <w:r w:rsidRPr="006A2434">
              <w:rPr>
                <w:rFonts w:ascii="GHEA Grapalat" w:hAnsi="GHEA Grapalat" w:cs="Calibri"/>
                <w:color w:val="000000"/>
                <w:sz w:val="22"/>
                <w:szCs w:val="22"/>
              </w:rPr>
              <w:t xml:space="preserve"> և </w:t>
            </w:r>
            <w:proofErr w:type="spellStart"/>
            <w:r w:rsidRPr="006A2434">
              <w:rPr>
                <w:rFonts w:ascii="GHEA Grapalat" w:hAnsi="GHEA Grapalat" w:cs="Calibri"/>
                <w:color w:val="000000"/>
                <w:sz w:val="22"/>
                <w:szCs w:val="22"/>
              </w:rPr>
              <w:t>թփերը</w:t>
            </w:r>
            <w:proofErr w:type="spellEnd"/>
            <w:r w:rsidRPr="006A2434">
              <w:rPr>
                <w:rFonts w:ascii="GHEA Grapalat" w:hAnsi="GHEA Grapalat" w:cs="Calibri"/>
                <w:color w:val="000000"/>
                <w:sz w:val="22"/>
                <w:szCs w:val="22"/>
              </w:rPr>
              <w:t xml:space="preserve">/ 0,45 </w:t>
            </w:r>
            <w:proofErr w:type="spellStart"/>
            <w:r w:rsidRPr="006A2434">
              <w:rPr>
                <w:rFonts w:ascii="GHEA Grapalat" w:hAnsi="GHEA Grapalat" w:cs="Calibri"/>
                <w:color w:val="000000"/>
                <w:sz w:val="22"/>
                <w:szCs w:val="22"/>
              </w:rPr>
              <w:t>բարձր</w:t>
            </w:r>
            <w:proofErr w:type="spellEnd"/>
            <w:r w:rsidRPr="006A2434">
              <w:rPr>
                <w:rFonts w:ascii="Microsoft JhengHei" w:eastAsia="Microsoft JhengHei" w:hAnsi="Microsoft JhengHei" w:cs="Microsoft JhengHei" w:hint="eastAsia"/>
                <w:color w:val="000000"/>
                <w:sz w:val="22"/>
                <w:szCs w:val="22"/>
              </w:rPr>
              <w:t>․</w:t>
            </w:r>
          </w:p>
        </w:tc>
        <w:tc>
          <w:tcPr>
            <w:tcW w:w="2040" w:type="dxa"/>
            <w:tcBorders>
              <w:top w:val="nil"/>
              <w:left w:val="nil"/>
              <w:bottom w:val="single" w:sz="8" w:space="0" w:color="000000"/>
              <w:right w:val="single" w:sz="8" w:space="0" w:color="000000"/>
            </w:tcBorders>
            <w:vAlign w:val="center"/>
            <w:hideMark/>
          </w:tcPr>
          <w:p w14:paraId="2DA920DE"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խմ</w:t>
            </w:r>
            <w:proofErr w:type="spellEnd"/>
          </w:p>
        </w:tc>
        <w:tc>
          <w:tcPr>
            <w:tcW w:w="1380" w:type="dxa"/>
            <w:tcBorders>
              <w:top w:val="nil"/>
              <w:left w:val="nil"/>
              <w:bottom w:val="single" w:sz="8" w:space="0" w:color="000000"/>
              <w:right w:val="single" w:sz="8" w:space="0" w:color="000000"/>
            </w:tcBorders>
            <w:vAlign w:val="center"/>
            <w:hideMark/>
          </w:tcPr>
          <w:p w14:paraId="4C5E9F51"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150.557</w:t>
            </w:r>
          </w:p>
        </w:tc>
        <w:tc>
          <w:tcPr>
            <w:tcW w:w="1360" w:type="dxa"/>
            <w:tcBorders>
              <w:top w:val="nil"/>
              <w:left w:val="nil"/>
              <w:bottom w:val="single" w:sz="8" w:space="0" w:color="000000"/>
              <w:right w:val="nil"/>
            </w:tcBorders>
            <w:vAlign w:val="center"/>
            <w:hideMark/>
          </w:tcPr>
          <w:p w14:paraId="6512C8E1"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3.1</w:t>
            </w:r>
          </w:p>
        </w:tc>
        <w:tc>
          <w:tcPr>
            <w:tcW w:w="2260" w:type="dxa"/>
            <w:tcBorders>
              <w:top w:val="nil"/>
              <w:left w:val="single" w:sz="4" w:space="0" w:color="auto"/>
              <w:bottom w:val="single" w:sz="4" w:space="0" w:color="auto"/>
              <w:right w:val="single" w:sz="4" w:space="0" w:color="auto"/>
            </w:tcBorders>
            <w:noWrap/>
            <w:vAlign w:val="center"/>
            <w:hideMark/>
          </w:tcPr>
          <w:p w14:paraId="1CB15381"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466.727</w:t>
            </w:r>
          </w:p>
        </w:tc>
      </w:tr>
      <w:tr w:rsidR="006A2434" w:rsidRPr="006A2434" w14:paraId="6017708D" w14:textId="77777777" w:rsidTr="006A2434">
        <w:trPr>
          <w:trHeight w:val="1830"/>
        </w:trPr>
        <w:tc>
          <w:tcPr>
            <w:tcW w:w="620" w:type="dxa"/>
            <w:tcBorders>
              <w:top w:val="single" w:sz="4" w:space="0" w:color="auto"/>
              <w:left w:val="single" w:sz="4" w:space="0" w:color="auto"/>
              <w:bottom w:val="nil"/>
              <w:right w:val="single" w:sz="4" w:space="0" w:color="auto"/>
            </w:tcBorders>
            <w:vAlign w:val="center"/>
            <w:hideMark/>
          </w:tcPr>
          <w:p w14:paraId="19142440"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7</w:t>
            </w:r>
          </w:p>
        </w:tc>
        <w:tc>
          <w:tcPr>
            <w:tcW w:w="3060" w:type="dxa"/>
            <w:tcBorders>
              <w:top w:val="nil"/>
              <w:left w:val="single" w:sz="8" w:space="0" w:color="000000"/>
              <w:bottom w:val="single" w:sz="8" w:space="0" w:color="000000"/>
              <w:right w:val="single" w:sz="8" w:space="0" w:color="000000"/>
            </w:tcBorders>
            <w:vAlign w:val="center"/>
            <w:hideMark/>
          </w:tcPr>
          <w:p w14:paraId="34BF61A6"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Շին.աղբի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բարձում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ինքնաթափ</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մեքենայի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վրա</w:t>
            </w:r>
            <w:proofErr w:type="spellEnd"/>
            <w:r w:rsidRPr="006A2434">
              <w:rPr>
                <w:rFonts w:ascii="GHEA Grapalat" w:hAnsi="GHEA Grapalat" w:cs="Calibri"/>
                <w:color w:val="000000"/>
                <w:sz w:val="22"/>
                <w:szCs w:val="22"/>
              </w:rPr>
              <w:t xml:space="preserve"> և </w:t>
            </w:r>
            <w:proofErr w:type="spellStart"/>
            <w:r w:rsidRPr="006A2434">
              <w:rPr>
                <w:rFonts w:ascii="GHEA Grapalat" w:hAnsi="GHEA Grapalat" w:cs="Calibri"/>
                <w:color w:val="000000"/>
                <w:sz w:val="22"/>
                <w:szCs w:val="22"/>
              </w:rPr>
              <w:t>տեղափոխում</w:t>
            </w:r>
            <w:proofErr w:type="spellEnd"/>
            <w:r w:rsidRPr="006A2434">
              <w:rPr>
                <w:rFonts w:ascii="GHEA Grapalat" w:hAnsi="GHEA Grapalat" w:cs="Calibri"/>
                <w:color w:val="000000"/>
                <w:sz w:val="22"/>
                <w:szCs w:val="22"/>
              </w:rPr>
              <w:t xml:space="preserve"> 13 </w:t>
            </w:r>
            <w:proofErr w:type="spellStart"/>
            <w:r w:rsidRPr="006A2434">
              <w:rPr>
                <w:rFonts w:ascii="GHEA Grapalat" w:hAnsi="GHEA Grapalat" w:cs="Calibri"/>
                <w:color w:val="000000"/>
                <w:sz w:val="22"/>
                <w:szCs w:val="22"/>
              </w:rPr>
              <w:t>կմ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ձախ</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կողմինը</w:t>
            </w:r>
            <w:proofErr w:type="spellEnd"/>
            <w:r w:rsidRPr="006A2434">
              <w:rPr>
                <w:rFonts w:ascii="GHEA Grapalat" w:hAnsi="GHEA Grapalat" w:cs="Calibri"/>
                <w:color w:val="000000"/>
                <w:sz w:val="22"/>
                <w:szCs w:val="22"/>
              </w:rPr>
              <w:t>՝ 0,2+ 0,15= 0,35x0,45 =0,1575+աջ կողմինը՝0,25x0,35= 0,0875</w:t>
            </w:r>
          </w:p>
        </w:tc>
        <w:tc>
          <w:tcPr>
            <w:tcW w:w="2040" w:type="dxa"/>
            <w:tcBorders>
              <w:top w:val="nil"/>
              <w:left w:val="nil"/>
              <w:bottom w:val="nil"/>
              <w:right w:val="single" w:sz="8" w:space="0" w:color="000000"/>
            </w:tcBorders>
            <w:vAlign w:val="center"/>
            <w:hideMark/>
          </w:tcPr>
          <w:p w14:paraId="2D11F233"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տ</w:t>
            </w:r>
          </w:p>
        </w:tc>
        <w:tc>
          <w:tcPr>
            <w:tcW w:w="1380" w:type="dxa"/>
            <w:tcBorders>
              <w:top w:val="nil"/>
              <w:left w:val="nil"/>
              <w:bottom w:val="nil"/>
              <w:right w:val="single" w:sz="8" w:space="0" w:color="000000"/>
            </w:tcBorders>
            <w:vAlign w:val="center"/>
            <w:hideMark/>
          </w:tcPr>
          <w:p w14:paraId="248560A7"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409.8529</w:t>
            </w:r>
          </w:p>
        </w:tc>
        <w:tc>
          <w:tcPr>
            <w:tcW w:w="1360" w:type="dxa"/>
            <w:tcBorders>
              <w:top w:val="nil"/>
              <w:left w:val="nil"/>
              <w:bottom w:val="nil"/>
              <w:right w:val="nil"/>
            </w:tcBorders>
            <w:vAlign w:val="center"/>
            <w:hideMark/>
          </w:tcPr>
          <w:p w14:paraId="2BD99D24"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3.4</w:t>
            </w:r>
          </w:p>
        </w:tc>
        <w:tc>
          <w:tcPr>
            <w:tcW w:w="2260" w:type="dxa"/>
            <w:tcBorders>
              <w:top w:val="nil"/>
              <w:left w:val="single" w:sz="4" w:space="0" w:color="auto"/>
              <w:bottom w:val="nil"/>
              <w:right w:val="single" w:sz="4" w:space="0" w:color="auto"/>
            </w:tcBorders>
            <w:noWrap/>
            <w:vAlign w:val="center"/>
            <w:hideMark/>
          </w:tcPr>
          <w:p w14:paraId="566E49F0"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1393.50</w:t>
            </w:r>
          </w:p>
        </w:tc>
      </w:tr>
      <w:tr w:rsidR="006A2434" w:rsidRPr="006A2434" w14:paraId="64345B20" w14:textId="77777777" w:rsidTr="006A2434">
        <w:trPr>
          <w:trHeight w:val="1230"/>
        </w:trPr>
        <w:tc>
          <w:tcPr>
            <w:tcW w:w="620" w:type="dxa"/>
            <w:tcBorders>
              <w:top w:val="single" w:sz="4" w:space="0" w:color="auto"/>
              <w:left w:val="single" w:sz="4" w:space="0" w:color="auto"/>
              <w:bottom w:val="single" w:sz="4" w:space="0" w:color="auto"/>
              <w:right w:val="single" w:sz="4" w:space="0" w:color="auto"/>
            </w:tcBorders>
            <w:vAlign w:val="center"/>
            <w:hideMark/>
          </w:tcPr>
          <w:p w14:paraId="7E45AE6E"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lastRenderedPageBreak/>
              <w:t> </w:t>
            </w:r>
          </w:p>
        </w:tc>
        <w:tc>
          <w:tcPr>
            <w:tcW w:w="3060" w:type="dxa"/>
            <w:tcBorders>
              <w:top w:val="nil"/>
              <w:left w:val="single" w:sz="8" w:space="0" w:color="000000"/>
              <w:bottom w:val="single" w:sz="8" w:space="0" w:color="000000"/>
              <w:right w:val="single" w:sz="8" w:space="0" w:color="000000"/>
            </w:tcBorders>
            <w:vAlign w:val="center"/>
            <w:hideMark/>
          </w:tcPr>
          <w:p w14:paraId="5241B0AA"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Անդրանիկի</w:t>
            </w:r>
            <w:proofErr w:type="spellEnd"/>
            <w:r w:rsidRPr="006A2434">
              <w:rPr>
                <w:rFonts w:ascii="GHEA Grapalat" w:hAnsi="GHEA Grapalat" w:cs="Calibri"/>
                <w:color w:val="000000"/>
                <w:sz w:val="22"/>
                <w:szCs w:val="22"/>
              </w:rPr>
              <w:t xml:space="preserve"> և </w:t>
            </w:r>
            <w:proofErr w:type="spellStart"/>
            <w:r w:rsidRPr="006A2434">
              <w:rPr>
                <w:rFonts w:ascii="GHEA Grapalat" w:hAnsi="GHEA Grapalat" w:cs="Calibri"/>
                <w:color w:val="000000"/>
                <w:sz w:val="22"/>
                <w:szCs w:val="22"/>
              </w:rPr>
              <w:t>Րաֆֆու</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փողոցների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հատման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մասի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բազալտե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վերանորոգում</w:t>
            </w:r>
            <w:proofErr w:type="spellEnd"/>
          </w:p>
        </w:tc>
        <w:tc>
          <w:tcPr>
            <w:tcW w:w="2040" w:type="dxa"/>
            <w:tcBorders>
              <w:top w:val="single" w:sz="4" w:space="0" w:color="auto"/>
              <w:left w:val="single" w:sz="4" w:space="0" w:color="auto"/>
              <w:bottom w:val="single" w:sz="4" w:space="0" w:color="auto"/>
              <w:right w:val="single" w:sz="4" w:space="0" w:color="auto"/>
            </w:tcBorders>
            <w:vAlign w:val="center"/>
            <w:hideMark/>
          </w:tcPr>
          <w:p w14:paraId="3D234997"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vAlign w:val="center"/>
            <w:hideMark/>
          </w:tcPr>
          <w:p w14:paraId="0DCB0BE9"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60" w:type="dxa"/>
            <w:tcBorders>
              <w:top w:val="single" w:sz="4" w:space="0" w:color="auto"/>
              <w:left w:val="nil"/>
              <w:bottom w:val="single" w:sz="4" w:space="0" w:color="auto"/>
              <w:right w:val="single" w:sz="4" w:space="0" w:color="auto"/>
            </w:tcBorders>
            <w:vAlign w:val="center"/>
            <w:hideMark/>
          </w:tcPr>
          <w:p w14:paraId="4194AC42"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2260" w:type="dxa"/>
            <w:tcBorders>
              <w:top w:val="single" w:sz="4" w:space="0" w:color="auto"/>
              <w:left w:val="nil"/>
              <w:bottom w:val="single" w:sz="4" w:space="0" w:color="auto"/>
              <w:right w:val="single" w:sz="4" w:space="0" w:color="auto"/>
            </w:tcBorders>
            <w:noWrap/>
            <w:vAlign w:val="center"/>
            <w:hideMark/>
          </w:tcPr>
          <w:p w14:paraId="7FA125CE"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7651.436</w:t>
            </w:r>
          </w:p>
        </w:tc>
      </w:tr>
      <w:tr w:rsidR="006A2434" w:rsidRPr="006A2434" w14:paraId="36128D00" w14:textId="77777777" w:rsidTr="006A2434">
        <w:trPr>
          <w:trHeight w:val="1230"/>
        </w:trPr>
        <w:tc>
          <w:tcPr>
            <w:tcW w:w="620" w:type="dxa"/>
            <w:tcBorders>
              <w:top w:val="nil"/>
              <w:left w:val="single" w:sz="4" w:space="0" w:color="auto"/>
              <w:bottom w:val="single" w:sz="4" w:space="0" w:color="auto"/>
              <w:right w:val="single" w:sz="4" w:space="0" w:color="auto"/>
            </w:tcBorders>
            <w:vAlign w:val="center"/>
            <w:hideMark/>
          </w:tcPr>
          <w:p w14:paraId="4798CE3D"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w:t>
            </w:r>
          </w:p>
        </w:tc>
        <w:tc>
          <w:tcPr>
            <w:tcW w:w="3060" w:type="dxa"/>
            <w:tcBorders>
              <w:top w:val="nil"/>
              <w:left w:val="single" w:sz="8" w:space="0" w:color="000000"/>
              <w:bottom w:val="single" w:sz="8" w:space="0" w:color="000000"/>
              <w:right w:val="single" w:sz="8" w:space="0" w:color="000000"/>
            </w:tcBorders>
            <w:vAlign w:val="center"/>
            <w:hideMark/>
          </w:tcPr>
          <w:p w14:paraId="4C2CDE6A"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Ասֆալտբետոնե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ծածկի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կտրում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սղոցող</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սարքով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եզրաքարից</w:t>
            </w:r>
            <w:proofErr w:type="spellEnd"/>
            <w:r w:rsidRPr="006A2434">
              <w:rPr>
                <w:rFonts w:ascii="GHEA Grapalat" w:hAnsi="GHEA Grapalat" w:cs="Calibri"/>
                <w:color w:val="000000"/>
                <w:sz w:val="22"/>
                <w:szCs w:val="22"/>
              </w:rPr>
              <w:t xml:space="preserve"> 25սմ </w:t>
            </w:r>
            <w:proofErr w:type="spellStart"/>
            <w:r w:rsidRPr="006A2434">
              <w:rPr>
                <w:rFonts w:ascii="GHEA Grapalat" w:hAnsi="GHEA Grapalat" w:cs="Calibri"/>
                <w:color w:val="000000"/>
                <w:sz w:val="22"/>
                <w:szCs w:val="22"/>
              </w:rPr>
              <w:t>հեռավորության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վրա</w:t>
            </w:r>
            <w:proofErr w:type="spellEnd"/>
            <w:r w:rsidRPr="006A2434">
              <w:rPr>
                <w:rFonts w:ascii="GHEA Grapalat" w:hAnsi="GHEA Grapalat" w:cs="Calibri"/>
                <w:color w:val="000000"/>
                <w:sz w:val="22"/>
                <w:szCs w:val="22"/>
              </w:rPr>
              <w:t>/</w:t>
            </w:r>
          </w:p>
        </w:tc>
        <w:tc>
          <w:tcPr>
            <w:tcW w:w="2040" w:type="dxa"/>
            <w:tcBorders>
              <w:top w:val="nil"/>
              <w:left w:val="nil"/>
              <w:bottom w:val="single" w:sz="8" w:space="0" w:color="000000"/>
              <w:right w:val="single" w:sz="8" w:space="0" w:color="000000"/>
            </w:tcBorders>
            <w:vAlign w:val="center"/>
            <w:hideMark/>
          </w:tcPr>
          <w:p w14:paraId="705D63B1"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գմ</w:t>
            </w:r>
            <w:proofErr w:type="spellEnd"/>
          </w:p>
        </w:tc>
        <w:tc>
          <w:tcPr>
            <w:tcW w:w="1380" w:type="dxa"/>
            <w:tcBorders>
              <w:top w:val="nil"/>
              <w:left w:val="single" w:sz="4" w:space="0" w:color="auto"/>
              <w:bottom w:val="single" w:sz="4" w:space="0" w:color="auto"/>
              <w:right w:val="single" w:sz="4" w:space="0" w:color="auto"/>
            </w:tcBorders>
            <w:vAlign w:val="center"/>
            <w:hideMark/>
          </w:tcPr>
          <w:p w14:paraId="49C67FAD"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320</w:t>
            </w:r>
          </w:p>
        </w:tc>
        <w:tc>
          <w:tcPr>
            <w:tcW w:w="1360" w:type="dxa"/>
            <w:tcBorders>
              <w:top w:val="nil"/>
              <w:left w:val="nil"/>
              <w:bottom w:val="single" w:sz="4" w:space="0" w:color="auto"/>
              <w:right w:val="single" w:sz="4" w:space="0" w:color="auto"/>
            </w:tcBorders>
            <w:vAlign w:val="center"/>
            <w:hideMark/>
          </w:tcPr>
          <w:p w14:paraId="5F1CEBC8"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0.3</w:t>
            </w:r>
          </w:p>
        </w:tc>
        <w:tc>
          <w:tcPr>
            <w:tcW w:w="2260" w:type="dxa"/>
            <w:tcBorders>
              <w:top w:val="nil"/>
              <w:left w:val="nil"/>
              <w:bottom w:val="single" w:sz="4" w:space="0" w:color="auto"/>
              <w:right w:val="single" w:sz="4" w:space="0" w:color="auto"/>
            </w:tcBorders>
            <w:noWrap/>
            <w:vAlign w:val="center"/>
            <w:hideMark/>
          </w:tcPr>
          <w:p w14:paraId="738E52FC"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96.0</w:t>
            </w:r>
          </w:p>
        </w:tc>
      </w:tr>
      <w:tr w:rsidR="006A2434" w:rsidRPr="006A2434" w14:paraId="69EE242A" w14:textId="77777777" w:rsidTr="006A2434">
        <w:trPr>
          <w:trHeight w:val="1860"/>
        </w:trPr>
        <w:tc>
          <w:tcPr>
            <w:tcW w:w="620" w:type="dxa"/>
            <w:tcBorders>
              <w:top w:val="nil"/>
              <w:left w:val="single" w:sz="4" w:space="0" w:color="auto"/>
              <w:bottom w:val="single" w:sz="4" w:space="0" w:color="auto"/>
              <w:right w:val="single" w:sz="4" w:space="0" w:color="auto"/>
            </w:tcBorders>
            <w:vAlign w:val="center"/>
            <w:hideMark/>
          </w:tcPr>
          <w:p w14:paraId="00B811CB"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2</w:t>
            </w:r>
          </w:p>
        </w:tc>
        <w:tc>
          <w:tcPr>
            <w:tcW w:w="3060" w:type="dxa"/>
            <w:tcBorders>
              <w:top w:val="nil"/>
              <w:left w:val="single" w:sz="8" w:space="0" w:color="000000"/>
              <w:bottom w:val="single" w:sz="8" w:space="0" w:color="auto"/>
              <w:right w:val="single" w:sz="8" w:space="0" w:color="000000"/>
            </w:tcBorders>
            <w:vAlign w:val="center"/>
            <w:hideMark/>
          </w:tcPr>
          <w:p w14:paraId="308F5597"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Ասֆալտբետոնե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ծածկի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քանդում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հեռացում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խճի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հետ</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միասին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մեկ</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կողմի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համար</w:t>
            </w:r>
            <w:proofErr w:type="spellEnd"/>
            <w:r w:rsidRPr="006A2434">
              <w:rPr>
                <w:rFonts w:ascii="GHEA Grapalat" w:hAnsi="GHEA Grapalat" w:cs="Calibri"/>
                <w:color w:val="000000"/>
                <w:sz w:val="22"/>
                <w:szCs w:val="22"/>
              </w:rPr>
              <w:t xml:space="preserve"> 0,038խմ՝ 0,25 </w:t>
            </w:r>
            <w:proofErr w:type="spellStart"/>
            <w:r w:rsidRPr="006A2434">
              <w:rPr>
                <w:rFonts w:ascii="GHEA Grapalat" w:hAnsi="GHEA Grapalat" w:cs="Calibri"/>
                <w:color w:val="000000"/>
                <w:sz w:val="22"/>
                <w:szCs w:val="22"/>
              </w:rPr>
              <w:t>ասֆալտի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լայնությունը</w:t>
            </w:r>
            <w:proofErr w:type="spellEnd"/>
            <w:r w:rsidRPr="006A2434">
              <w:rPr>
                <w:rFonts w:ascii="GHEA Grapalat" w:hAnsi="GHEA Grapalat" w:cs="Calibri"/>
                <w:color w:val="000000"/>
                <w:sz w:val="22"/>
                <w:szCs w:val="22"/>
              </w:rPr>
              <w:t xml:space="preserve"> և 0,05՝ </w:t>
            </w:r>
            <w:proofErr w:type="spellStart"/>
            <w:r w:rsidRPr="006A2434">
              <w:rPr>
                <w:rFonts w:ascii="GHEA Grapalat" w:hAnsi="GHEA Grapalat" w:cs="Calibri"/>
                <w:color w:val="000000"/>
                <w:sz w:val="22"/>
                <w:szCs w:val="22"/>
              </w:rPr>
              <w:t>ասֆալտի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հաստությունը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խիճը</w:t>
            </w:r>
            <w:proofErr w:type="spellEnd"/>
            <w:r w:rsidRPr="006A2434">
              <w:rPr>
                <w:rFonts w:ascii="GHEA Grapalat" w:hAnsi="GHEA Grapalat" w:cs="Calibri"/>
                <w:color w:val="000000"/>
                <w:sz w:val="22"/>
                <w:szCs w:val="22"/>
              </w:rPr>
              <w:t xml:space="preserve">՝ 0,1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և 0,15 </w:t>
            </w:r>
            <w:proofErr w:type="spellStart"/>
            <w:r w:rsidRPr="006A2434">
              <w:rPr>
                <w:rFonts w:ascii="GHEA Grapalat" w:hAnsi="GHEA Grapalat" w:cs="Calibri"/>
                <w:color w:val="000000"/>
                <w:sz w:val="22"/>
                <w:szCs w:val="22"/>
              </w:rPr>
              <w:t>լայնությամբ</w:t>
            </w:r>
            <w:proofErr w:type="spellEnd"/>
            <w:r w:rsidRPr="006A2434">
              <w:rPr>
                <w:rFonts w:ascii="GHEA Grapalat" w:hAnsi="GHEA Grapalat" w:cs="Calibri"/>
                <w:color w:val="000000"/>
                <w:sz w:val="22"/>
                <w:szCs w:val="22"/>
              </w:rPr>
              <w:t>/</w:t>
            </w:r>
          </w:p>
        </w:tc>
        <w:tc>
          <w:tcPr>
            <w:tcW w:w="2040" w:type="dxa"/>
            <w:tcBorders>
              <w:top w:val="nil"/>
              <w:left w:val="nil"/>
              <w:bottom w:val="single" w:sz="8" w:space="0" w:color="000000"/>
              <w:right w:val="single" w:sz="8" w:space="0" w:color="000000"/>
            </w:tcBorders>
            <w:vAlign w:val="center"/>
            <w:hideMark/>
          </w:tcPr>
          <w:p w14:paraId="05D34838"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խմ</w:t>
            </w:r>
            <w:proofErr w:type="spellEnd"/>
          </w:p>
        </w:tc>
        <w:tc>
          <w:tcPr>
            <w:tcW w:w="1380" w:type="dxa"/>
            <w:tcBorders>
              <w:top w:val="nil"/>
              <w:left w:val="single" w:sz="4" w:space="0" w:color="auto"/>
              <w:bottom w:val="single" w:sz="4" w:space="0" w:color="auto"/>
              <w:right w:val="single" w:sz="4" w:space="0" w:color="auto"/>
            </w:tcBorders>
            <w:vAlign w:val="center"/>
            <w:hideMark/>
          </w:tcPr>
          <w:p w14:paraId="15863A77"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12.72</w:t>
            </w:r>
          </w:p>
        </w:tc>
        <w:tc>
          <w:tcPr>
            <w:tcW w:w="1360" w:type="dxa"/>
            <w:tcBorders>
              <w:top w:val="nil"/>
              <w:left w:val="nil"/>
              <w:bottom w:val="single" w:sz="4" w:space="0" w:color="auto"/>
              <w:right w:val="single" w:sz="4" w:space="0" w:color="auto"/>
            </w:tcBorders>
            <w:vAlign w:val="center"/>
            <w:hideMark/>
          </w:tcPr>
          <w:p w14:paraId="597DA635"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2.3</w:t>
            </w:r>
          </w:p>
        </w:tc>
        <w:tc>
          <w:tcPr>
            <w:tcW w:w="2260" w:type="dxa"/>
            <w:tcBorders>
              <w:top w:val="nil"/>
              <w:left w:val="nil"/>
              <w:bottom w:val="single" w:sz="4" w:space="0" w:color="auto"/>
              <w:right w:val="single" w:sz="4" w:space="0" w:color="auto"/>
            </w:tcBorders>
            <w:noWrap/>
            <w:vAlign w:val="center"/>
            <w:hideMark/>
          </w:tcPr>
          <w:p w14:paraId="445E1F93"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29.256</w:t>
            </w:r>
          </w:p>
        </w:tc>
      </w:tr>
      <w:tr w:rsidR="006A2434" w:rsidRPr="006A2434" w14:paraId="49989B92" w14:textId="77777777" w:rsidTr="006A2434">
        <w:trPr>
          <w:trHeight w:val="1620"/>
        </w:trPr>
        <w:tc>
          <w:tcPr>
            <w:tcW w:w="620" w:type="dxa"/>
            <w:tcBorders>
              <w:top w:val="nil"/>
              <w:left w:val="single" w:sz="4" w:space="0" w:color="auto"/>
              <w:bottom w:val="single" w:sz="4" w:space="0" w:color="auto"/>
              <w:right w:val="single" w:sz="4" w:space="0" w:color="auto"/>
            </w:tcBorders>
            <w:vAlign w:val="center"/>
            <w:hideMark/>
          </w:tcPr>
          <w:p w14:paraId="6FEE5052"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w:t>
            </w:r>
          </w:p>
        </w:tc>
        <w:tc>
          <w:tcPr>
            <w:tcW w:w="3060" w:type="dxa"/>
            <w:tcBorders>
              <w:top w:val="nil"/>
              <w:left w:val="single" w:sz="8" w:space="0" w:color="000000"/>
              <w:bottom w:val="single" w:sz="8" w:space="0" w:color="000000"/>
              <w:right w:val="single" w:sz="8" w:space="0" w:color="000000"/>
            </w:tcBorders>
            <w:vAlign w:val="center"/>
            <w:hideMark/>
          </w:tcPr>
          <w:p w14:paraId="248C5DAA"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Հին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վնասված</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բազալտե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ապամոնտաժում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բետոնե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հիմքերով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իրականացնել</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սիզամարգերը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չվնասելով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վնասելու</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դեպքում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վերականգնել</w:t>
            </w:r>
            <w:proofErr w:type="spellEnd"/>
            <w:r w:rsidRPr="006A2434">
              <w:rPr>
                <w:rFonts w:ascii="GHEA Grapalat" w:hAnsi="GHEA Grapalat" w:cs="Calibri"/>
                <w:color w:val="000000"/>
                <w:sz w:val="22"/>
                <w:szCs w:val="22"/>
              </w:rPr>
              <w:t>/</w:t>
            </w:r>
          </w:p>
        </w:tc>
        <w:tc>
          <w:tcPr>
            <w:tcW w:w="2040" w:type="dxa"/>
            <w:tcBorders>
              <w:top w:val="nil"/>
              <w:left w:val="nil"/>
              <w:bottom w:val="single" w:sz="8" w:space="0" w:color="000000"/>
              <w:right w:val="single" w:sz="8" w:space="0" w:color="000000"/>
            </w:tcBorders>
            <w:vAlign w:val="center"/>
            <w:hideMark/>
          </w:tcPr>
          <w:p w14:paraId="37F2109C"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գմ</w:t>
            </w:r>
            <w:proofErr w:type="spellEnd"/>
          </w:p>
        </w:tc>
        <w:tc>
          <w:tcPr>
            <w:tcW w:w="1380" w:type="dxa"/>
            <w:tcBorders>
              <w:top w:val="nil"/>
              <w:left w:val="single" w:sz="4" w:space="0" w:color="auto"/>
              <w:bottom w:val="single" w:sz="4" w:space="0" w:color="auto"/>
              <w:right w:val="single" w:sz="4" w:space="0" w:color="auto"/>
            </w:tcBorders>
            <w:vAlign w:val="center"/>
            <w:hideMark/>
          </w:tcPr>
          <w:p w14:paraId="5C73FFF2"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320</w:t>
            </w:r>
          </w:p>
        </w:tc>
        <w:tc>
          <w:tcPr>
            <w:tcW w:w="1360" w:type="dxa"/>
            <w:tcBorders>
              <w:top w:val="nil"/>
              <w:left w:val="nil"/>
              <w:bottom w:val="single" w:sz="4" w:space="0" w:color="auto"/>
              <w:right w:val="single" w:sz="4" w:space="0" w:color="auto"/>
            </w:tcBorders>
            <w:vAlign w:val="center"/>
            <w:hideMark/>
          </w:tcPr>
          <w:p w14:paraId="692EC77F"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1.8</w:t>
            </w:r>
          </w:p>
        </w:tc>
        <w:tc>
          <w:tcPr>
            <w:tcW w:w="2260" w:type="dxa"/>
            <w:tcBorders>
              <w:top w:val="nil"/>
              <w:left w:val="nil"/>
              <w:bottom w:val="single" w:sz="4" w:space="0" w:color="auto"/>
              <w:right w:val="single" w:sz="4" w:space="0" w:color="auto"/>
            </w:tcBorders>
            <w:noWrap/>
            <w:vAlign w:val="center"/>
            <w:hideMark/>
          </w:tcPr>
          <w:p w14:paraId="42A83225"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576.0</w:t>
            </w:r>
          </w:p>
        </w:tc>
      </w:tr>
      <w:tr w:rsidR="006A2434" w:rsidRPr="006A2434" w14:paraId="4056C512" w14:textId="77777777" w:rsidTr="006A2434">
        <w:trPr>
          <w:trHeight w:val="2265"/>
        </w:trPr>
        <w:tc>
          <w:tcPr>
            <w:tcW w:w="620" w:type="dxa"/>
            <w:tcBorders>
              <w:top w:val="nil"/>
              <w:left w:val="single" w:sz="4" w:space="0" w:color="auto"/>
              <w:bottom w:val="single" w:sz="4" w:space="0" w:color="auto"/>
              <w:right w:val="single" w:sz="4" w:space="0" w:color="auto"/>
            </w:tcBorders>
            <w:vAlign w:val="center"/>
            <w:hideMark/>
          </w:tcPr>
          <w:p w14:paraId="7E94F99D"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w:t>
            </w:r>
          </w:p>
        </w:tc>
        <w:tc>
          <w:tcPr>
            <w:tcW w:w="3060" w:type="dxa"/>
            <w:tcBorders>
              <w:top w:val="nil"/>
              <w:left w:val="single" w:sz="8" w:space="0" w:color="000000"/>
              <w:bottom w:val="single" w:sz="8" w:space="0" w:color="000000"/>
              <w:right w:val="single" w:sz="8" w:space="0" w:color="000000"/>
            </w:tcBorders>
            <w:vAlign w:val="center"/>
            <w:hideMark/>
          </w:tcPr>
          <w:p w14:paraId="34390A7A"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Նոր</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բազալտե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տեղադրում</w:t>
            </w:r>
            <w:proofErr w:type="spellEnd"/>
            <w:r w:rsidRPr="006A2434">
              <w:rPr>
                <w:rFonts w:ascii="GHEA Grapalat" w:hAnsi="GHEA Grapalat" w:cs="Calibri"/>
                <w:color w:val="000000"/>
                <w:sz w:val="22"/>
                <w:szCs w:val="22"/>
              </w:rPr>
              <w:t xml:space="preserve"> 400x150մմ </w:t>
            </w:r>
            <w:proofErr w:type="spellStart"/>
            <w:r w:rsidRPr="006A2434">
              <w:rPr>
                <w:rFonts w:ascii="GHEA Grapalat" w:hAnsi="GHEA Grapalat" w:cs="Calibri"/>
                <w:color w:val="000000"/>
                <w:sz w:val="22"/>
                <w:szCs w:val="22"/>
              </w:rPr>
              <w:t>չափսերի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բարձրորակ</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խճի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շերտի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տեղադրում</w:t>
            </w:r>
            <w:proofErr w:type="spellEnd"/>
            <w:r w:rsidRPr="006A2434">
              <w:rPr>
                <w:rFonts w:ascii="GHEA Grapalat" w:hAnsi="GHEA Grapalat" w:cs="Calibri"/>
                <w:color w:val="000000"/>
                <w:sz w:val="22"/>
                <w:szCs w:val="22"/>
              </w:rPr>
              <w:t xml:space="preserve"> 10 </w:t>
            </w:r>
            <w:proofErr w:type="spellStart"/>
            <w:r w:rsidRPr="006A2434">
              <w:rPr>
                <w:rFonts w:ascii="GHEA Grapalat" w:hAnsi="GHEA Grapalat" w:cs="Calibri"/>
                <w:color w:val="000000"/>
                <w:sz w:val="22"/>
                <w:szCs w:val="22"/>
              </w:rPr>
              <w:t>սմ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B15 </w:t>
            </w:r>
            <w:proofErr w:type="spellStart"/>
            <w:r w:rsidRPr="006A2434">
              <w:rPr>
                <w:rFonts w:ascii="GHEA Grapalat" w:hAnsi="GHEA Grapalat" w:cs="Calibri"/>
                <w:color w:val="000000"/>
                <w:sz w:val="22"/>
                <w:szCs w:val="22"/>
              </w:rPr>
              <w:t>դասի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բետոնով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մեկ</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հղկում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ըստ</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անհրաժեշտության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բետոնի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ծավալը</w:t>
            </w:r>
            <w:proofErr w:type="spellEnd"/>
            <w:r w:rsidRPr="006A2434">
              <w:rPr>
                <w:rFonts w:ascii="GHEA Grapalat" w:hAnsi="GHEA Grapalat" w:cs="Calibri"/>
                <w:color w:val="000000"/>
                <w:sz w:val="22"/>
                <w:szCs w:val="22"/>
              </w:rPr>
              <w:t xml:space="preserve"> 1գմ-ի՝ 0,0825խմ/</w:t>
            </w:r>
          </w:p>
        </w:tc>
        <w:tc>
          <w:tcPr>
            <w:tcW w:w="2040" w:type="dxa"/>
            <w:tcBorders>
              <w:top w:val="nil"/>
              <w:left w:val="nil"/>
              <w:bottom w:val="single" w:sz="8" w:space="0" w:color="000000"/>
              <w:right w:val="single" w:sz="8" w:space="0" w:color="000000"/>
            </w:tcBorders>
            <w:vAlign w:val="center"/>
            <w:hideMark/>
          </w:tcPr>
          <w:p w14:paraId="0B53A957"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գմ</w:t>
            </w:r>
            <w:proofErr w:type="spellEnd"/>
          </w:p>
        </w:tc>
        <w:tc>
          <w:tcPr>
            <w:tcW w:w="1380" w:type="dxa"/>
            <w:tcBorders>
              <w:top w:val="nil"/>
              <w:left w:val="single" w:sz="4" w:space="0" w:color="auto"/>
              <w:bottom w:val="single" w:sz="4" w:space="0" w:color="auto"/>
              <w:right w:val="single" w:sz="4" w:space="0" w:color="auto"/>
            </w:tcBorders>
            <w:vAlign w:val="center"/>
            <w:hideMark/>
          </w:tcPr>
          <w:p w14:paraId="239418DE"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320</w:t>
            </w:r>
          </w:p>
        </w:tc>
        <w:tc>
          <w:tcPr>
            <w:tcW w:w="1360" w:type="dxa"/>
            <w:tcBorders>
              <w:top w:val="nil"/>
              <w:left w:val="nil"/>
              <w:bottom w:val="single" w:sz="4" w:space="0" w:color="auto"/>
              <w:right w:val="single" w:sz="4" w:space="0" w:color="auto"/>
            </w:tcBorders>
            <w:vAlign w:val="center"/>
            <w:hideMark/>
          </w:tcPr>
          <w:p w14:paraId="038AC136"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18.4</w:t>
            </w:r>
          </w:p>
        </w:tc>
        <w:tc>
          <w:tcPr>
            <w:tcW w:w="2260" w:type="dxa"/>
            <w:tcBorders>
              <w:top w:val="nil"/>
              <w:left w:val="nil"/>
              <w:bottom w:val="single" w:sz="4" w:space="0" w:color="auto"/>
              <w:right w:val="single" w:sz="4" w:space="0" w:color="auto"/>
            </w:tcBorders>
            <w:noWrap/>
            <w:vAlign w:val="center"/>
            <w:hideMark/>
          </w:tcPr>
          <w:p w14:paraId="7D22EFCF"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5888.0</w:t>
            </w:r>
          </w:p>
        </w:tc>
      </w:tr>
      <w:tr w:rsidR="006A2434" w:rsidRPr="006A2434" w14:paraId="75A030D9" w14:textId="77777777" w:rsidTr="006A2434">
        <w:trPr>
          <w:trHeight w:val="1650"/>
        </w:trPr>
        <w:tc>
          <w:tcPr>
            <w:tcW w:w="620" w:type="dxa"/>
            <w:tcBorders>
              <w:top w:val="nil"/>
              <w:left w:val="single" w:sz="4" w:space="0" w:color="auto"/>
              <w:bottom w:val="single" w:sz="4" w:space="0" w:color="auto"/>
              <w:right w:val="single" w:sz="4" w:space="0" w:color="auto"/>
            </w:tcBorders>
            <w:vAlign w:val="center"/>
            <w:hideMark/>
          </w:tcPr>
          <w:p w14:paraId="5BD31A88"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5</w:t>
            </w:r>
          </w:p>
        </w:tc>
        <w:tc>
          <w:tcPr>
            <w:tcW w:w="3060" w:type="dxa"/>
            <w:tcBorders>
              <w:top w:val="nil"/>
              <w:left w:val="single" w:sz="8" w:space="0" w:color="000000"/>
              <w:bottom w:val="single" w:sz="8" w:space="0" w:color="000000"/>
              <w:right w:val="single" w:sz="8" w:space="0" w:color="000000"/>
            </w:tcBorders>
            <w:vAlign w:val="center"/>
            <w:hideMark/>
          </w:tcPr>
          <w:p w14:paraId="4CADA8D3"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Տեղադրված</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կից</w:t>
            </w:r>
            <w:proofErr w:type="spellEnd"/>
            <w:r w:rsidRPr="006A2434">
              <w:rPr>
                <w:rFonts w:ascii="GHEA Grapalat" w:hAnsi="GHEA Grapalat" w:cs="Calibri"/>
                <w:color w:val="000000"/>
                <w:sz w:val="22"/>
                <w:szCs w:val="22"/>
              </w:rPr>
              <w:t xml:space="preserve"> 25սմ </w:t>
            </w:r>
            <w:proofErr w:type="spellStart"/>
            <w:r w:rsidRPr="006A2434">
              <w:rPr>
                <w:rFonts w:ascii="GHEA Grapalat" w:hAnsi="GHEA Grapalat" w:cs="Calibri"/>
                <w:color w:val="000000"/>
                <w:sz w:val="22"/>
                <w:szCs w:val="22"/>
              </w:rPr>
              <w:t>լայնությամբ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ասֆալտապատում</w:t>
            </w:r>
            <w:proofErr w:type="spellEnd"/>
            <w:r w:rsidRPr="006A2434">
              <w:rPr>
                <w:rFonts w:ascii="GHEA Grapalat" w:hAnsi="GHEA Grapalat" w:cs="Calibri"/>
                <w:color w:val="000000"/>
                <w:sz w:val="22"/>
                <w:szCs w:val="22"/>
              </w:rPr>
              <w:t xml:space="preserve"> 4սմ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խճի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շերտի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տեղադրմամբ</w:t>
            </w:r>
            <w:proofErr w:type="spellEnd"/>
            <w:r w:rsidRPr="006A2434">
              <w:rPr>
                <w:rFonts w:ascii="GHEA Grapalat" w:hAnsi="GHEA Grapalat" w:cs="Calibri"/>
                <w:color w:val="000000"/>
                <w:sz w:val="22"/>
                <w:szCs w:val="22"/>
              </w:rPr>
              <w:t xml:space="preserve"> /10սմ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հատիկի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չափը</w:t>
            </w:r>
            <w:proofErr w:type="spellEnd"/>
            <w:r w:rsidRPr="006A2434">
              <w:rPr>
                <w:rFonts w:ascii="GHEA Grapalat" w:hAnsi="GHEA Grapalat" w:cs="Calibri"/>
                <w:color w:val="000000"/>
                <w:sz w:val="22"/>
                <w:szCs w:val="22"/>
              </w:rPr>
              <w:t xml:space="preserve"> 20մմ /</w:t>
            </w:r>
          </w:p>
        </w:tc>
        <w:tc>
          <w:tcPr>
            <w:tcW w:w="2040" w:type="dxa"/>
            <w:tcBorders>
              <w:top w:val="nil"/>
              <w:left w:val="nil"/>
              <w:bottom w:val="single" w:sz="8" w:space="0" w:color="000000"/>
              <w:right w:val="single" w:sz="8" w:space="0" w:color="000000"/>
            </w:tcBorders>
            <w:vAlign w:val="center"/>
            <w:hideMark/>
          </w:tcPr>
          <w:p w14:paraId="3D328330"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քմ</w:t>
            </w:r>
            <w:proofErr w:type="spellEnd"/>
          </w:p>
        </w:tc>
        <w:tc>
          <w:tcPr>
            <w:tcW w:w="1380" w:type="dxa"/>
            <w:tcBorders>
              <w:top w:val="nil"/>
              <w:left w:val="single" w:sz="4" w:space="0" w:color="auto"/>
              <w:bottom w:val="single" w:sz="4" w:space="0" w:color="auto"/>
              <w:right w:val="single" w:sz="4" w:space="0" w:color="auto"/>
            </w:tcBorders>
            <w:vAlign w:val="center"/>
            <w:hideMark/>
          </w:tcPr>
          <w:p w14:paraId="55DFAECA"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80</w:t>
            </w:r>
          </w:p>
        </w:tc>
        <w:tc>
          <w:tcPr>
            <w:tcW w:w="1360" w:type="dxa"/>
            <w:tcBorders>
              <w:top w:val="nil"/>
              <w:left w:val="nil"/>
              <w:bottom w:val="single" w:sz="4" w:space="0" w:color="auto"/>
              <w:right w:val="single" w:sz="4" w:space="0" w:color="auto"/>
            </w:tcBorders>
            <w:vAlign w:val="center"/>
            <w:hideMark/>
          </w:tcPr>
          <w:p w14:paraId="014159DF"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4.3</w:t>
            </w:r>
          </w:p>
        </w:tc>
        <w:tc>
          <w:tcPr>
            <w:tcW w:w="2260" w:type="dxa"/>
            <w:tcBorders>
              <w:top w:val="nil"/>
              <w:left w:val="nil"/>
              <w:bottom w:val="single" w:sz="4" w:space="0" w:color="auto"/>
              <w:right w:val="single" w:sz="4" w:space="0" w:color="auto"/>
            </w:tcBorders>
            <w:noWrap/>
            <w:vAlign w:val="center"/>
            <w:hideMark/>
          </w:tcPr>
          <w:p w14:paraId="4321755C"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344.0</w:t>
            </w:r>
          </w:p>
        </w:tc>
      </w:tr>
      <w:tr w:rsidR="006A2434" w:rsidRPr="006A2434" w14:paraId="61DA6986" w14:textId="77777777" w:rsidTr="006A2434">
        <w:trPr>
          <w:trHeight w:val="2010"/>
        </w:trPr>
        <w:tc>
          <w:tcPr>
            <w:tcW w:w="620" w:type="dxa"/>
            <w:tcBorders>
              <w:top w:val="nil"/>
              <w:left w:val="single" w:sz="4" w:space="0" w:color="auto"/>
              <w:bottom w:val="single" w:sz="4" w:space="0" w:color="auto"/>
              <w:right w:val="single" w:sz="4" w:space="0" w:color="auto"/>
            </w:tcBorders>
            <w:vAlign w:val="center"/>
            <w:hideMark/>
          </w:tcPr>
          <w:p w14:paraId="1D7EE5C0"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6</w:t>
            </w:r>
          </w:p>
        </w:tc>
        <w:tc>
          <w:tcPr>
            <w:tcW w:w="3060" w:type="dxa"/>
            <w:tcBorders>
              <w:top w:val="nil"/>
              <w:left w:val="single" w:sz="8" w:space="0" w:color="000000"/>
              <w:bottom w:val="single" w:sz="8" w:space="0" w:color="000000"/>
              <w:right w:val="single" w:sz="8" w:space="0" w:color="000000"/>
            </w:tcBorders>
            <w:vAlign w:val="center"/>
            <w:hideMark/>
          </w:tcPr>
          <w:p w14:paraId="2840C667"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Տեղադրված</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ետնամասում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բուսահողի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լիցք</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միջինը</w:t>
            </w:r>
            <w:proofErr w:type="spellEnd"/>
            <w:r w:rsidRPr="006A2434">
              <w:rPr>
                <w:rFonts w:ascii="GHEA Grapalat" w:hAnsi="GHEA Grapalat" w:cs="Calibri"/>
                <w:color w:val="000000"/>
                <w:sz w:val="22"/>
                <w:szCs w:val="22"/>
              </w:rPr>
              <w:t xml:space="preserve"> 20սմ </w:t>
            </w:r>
            <w:proofErr w:type="spellStart"/>
            <w:r w:rsidRPr="006A2434">
              <w:rPr>
                <w:rFonts w:ascii="GHEA Grapalat" w:hAnsi="GHEA Grapalat" w:cs="Calibri"/>
                <w:color w:val="000000"/>
                <w:sz w:val="22"/>
                <w:szCs w:val="22"/>
              </w:rPr>
              <w:t>լայնությամբ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տոփանումով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սիզամարգը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վնասելու</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դեպքում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վերականգնել</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սիզամարգը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չվնասել</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ծառերը</w:t>
            </w:r>
            <w:proofErr w:type="spellEnd"/>
            <w:r w:rsidRPr="006A2434">
              <w:rPr>
                <w:rFonts w:ascii="GHEA Grapalat" w:hAnsi="GHEA Grapalat" w:cs="Calibri"/>
                <w:color w:val="000000"/>
                <w:sz w:val="22"/>
                <w:szCs w:val="22"/>
              </w:rPr>
              <w:t xml:space="preserve"> և </w:t>
            </w:r>
            <w:proofErr w:type="spellStart"/>
            <w:r w:rsidRPr="006A2434">
              <w:rPr>
                <w:rFonts w:ascii="GHEA Grapalat" w:hAnsi="GHEA Grapalat" w:cs="Calibri"/>
                <w:color w:val="000000"/>
                <w:sz w:val="22"/>
                <w:szCs w:val="22"/>
              </w:rPr>
              <w:t>թփերը</w:t>
            </w:r>
            <w:proofErr w:type="spellEnd"/>
            <w:r w:rsidRPr="006A2434">
              <w:rPr>
                <w:rFonts w:ascii="GHEA Grapalat" w:hAnsi="GHEA Grapalat" w:cs="Calibri"/>
                <w:color w:val="000000"/>
                <w:sz w:val="22"/>
                <w:szCs w:val="22"/>
              </w:rPr>
              <w:t xml:space="preserve">/ 0,45 </w:t>
            </w:r>
            <w:proofErr w:type="spellStart"/>
            <w:r w:rsidRPr="006A2434">
              <w:rPr>
                <w:rFonts w:ascii="GHEA Grapalat" w:hAnsi="GHEA Grapalat" w:cs="Calibri"/>
                <w:color w:val="000000"/>
                <w:sz w:val="22"/>
                <w:szCs w:val="22"/>
              </w:rPr>
              <w:t>բարձր</w:t>
            </w:r>
            <w:proofErr w:type="spellEnd"/>
            <w:r w:rsidRPr="006A2434">
              <w:rPr>
                <w:rFonts w:ascii="Microsoft JhengHei" w:eastAsia="Microsoft JhengHei" w:hAnsi="Microsoft JhengHei" w:cs="Microsoft JhengHei" w:hint="eastAsia"/>
                <w:color w:val="000000"/>
                <w:sz w:val="22"/>
                <w:szCs w:val="22"/>
              </w:rPr>
              <w:t>․</w:t>
            </w:r>
          </w:p>
        </w:tc>
        <w:tc>
          <w:tcPr>
            <w:tcW w:w="2040" w:type="dxa"/>
            <w:tcBorders>
              <w:top w:val="nil"/>
              <w:left w:val="nil"/>
              <w:bottom w:val="single" w:sz="8" w:space="0" w:color="000000"/>
              <w:right w:val="single" w:sz="8" w:space="0" w:color="000000"/>
            </w:tcBorders>
            <w:vAlign w:val="center"/>
            <w:hideMark/>
          </w:tcPr>
          <w:p w14:paraId="5808141D"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խմ</w:t>
            </w:r>
            <w:proofErr w:type="spellEnd"/>
          </w:p>
        </w:tc>
        <w:tc>
          <w:tcPr>
            <w:tcW w:w="1380" w:type="dxa"/>
            <w:tcBorders>
              <w:top w:val="nil"/>
              <w:left w:val="single" w:sz="4" w:space="0" w:color="auto"/>
              <w:bottom w:val="single" w:sz="4" w:space="0" w:color="auto"/>
              <w:right w:val="single" w:sz="4" w:space="0" w:color="auto"/>
            </w:tcBorders>
            <w:vAlign w:val="center"/>
            <w:hideMark/>
          </w:tcPr>
          <w:p w14:paraId="48F88D4D"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45</w:t>
            </w:r>
          </w:p>
        </w:tc>
        <w:tc>
          <w:tcPr>
            <w:tcW w:w="1360" w:type="dxa"/>
            <w:tcBorders>
              <w:top w:val="nil"/>
              <w:left w:val="nil"/>
              <w:bottom w:val="single" w:sz="4" w:space="0" w:color="auto"/>
              <w:right w:val="single" w:sz="4" w:space="0" w:color="auto"/>
            </w:tcBorders>
            <w:vAlign w:val="center"/>
            <w:hideMark/>
          </w:tcPr>
          <w:p w14:paraId="0251AAFA"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3.1</w:t>
            </w:r>
          </w:p>
        </w:tc>
        <w:tc>
          <w:tcPr>
            <w:tcW w:w="2260" w:type="dxa"/>
            <w:tcBorders>
              <w:top w:val="nil"/>
              <w:left w:val="nil"/>
              <w:bottom w:val="single" w:sz="4" w:space="0" w:color="auto"/>
              <w:right w:val="single" w:sz="4" w:space="0" w:color="auto"/>
            </w:tcBorders>
            <w:noWrap/>
            <w:vAlign w:val="center"/>
            <w:hideMark/>
          </w:tcPr>
          <w:p w14:paraId="1218F0CB"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139.5</w:t>
            </w:r>
          </w:p>
        </w:tc>
      </w:tr>
      <w:tr w:rsidR="006A2434" w:rsidRPr="006A2434" w14:paraId="012BCB83" w14:textId="77777777" w:rsidTr="006A2434">
        <w:trPr>
          <w:trHeight w:val="1050"/>
        </w:trPr>
        <w:tc>
          <w:tcPr>
            <w:tcW w:w="620" w:type="dxa"/>
            <w:tcBorders>
              <w:top w:val="nil"/>
              <w:left w:val="single" w:sz="4" w:space="0" w:color="auto"/>
              <w:bottom w:val="nil"/>
              <w:right w:val="single" w:sz="4" w:space="0" w:color="auto"/>
            </w:tcBorders>
            <w:vAlign w:val="center"/>
            <w:hideMark/>
          </w:tcPr>
          <w:p w14:paraId="130F18FE"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lastRenderedPageBreak/>
              <w:t>7</w:t>
            </w:r>
          </w:p>
        </w:tc>
        <w:tc>
          <w:tcPr>
            <w:tcW w:w="3060" w:type="dxa"/>
            <w:tcBorders>
              <w:top w:val="nil"/>
              <w:left w:val="single" w:sz="8" w:space="0" w:color="000000"/>
              <w:bottom w:val="nil"/>
              <w:right w:val="single" w:sz="8" w:space="0" w:color="000000"/>
            </w:tcBorders>
            <w:vAlign w:val="center"/>
            <w:hideMark/>
          </w:tcPr>
          <w:p w14:paraId="453E7D8C"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Շին.աղբի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բարձում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ինքնաթափ</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մեքենայի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վրա</w:t>
            </w:r>
            <w:proofErr w:type="spellEnd"/>
            <w:r w:rsidRPr="006A2434">
              <w:rPr>
                <w:rFonts w:ascii="GHEA Grapalat" w:hAnsi="GHEA Grapalat" w:cs="Calibri"/>
                <w:color w:val="000000"/>
                <w:sz w:val="22"/>
                <w:szCs w:val="22"/>
              </w:rPr>
              <w:t xml:space="preserve"> և </w:t>
            </w:r>
            <w:proofErr w:type="spellStart"/>
            <w:r w:rsidRPr="006A2434">
              <w:rPr>
                <w:rFonts w:ascii="GHEA Grapalat" w:hAnsi="GHEA Grapalat" w:cs="Calibri"/>
                <w:color w:val="000000"/>
                <w:sz w:val="22"/>
                <w:szCs w:val="22"/>
              </w:rPr>
              <w:t>տեղափոխում</w:t>
            </w:r>
            <w:proofErr w:type="spellEnd"/>
            <w:r w:rsidRPr="006A2434">
              <w:rPr>
                <w:rFonts w:ascii="GHEA Grapalat" w:hAnsi="GHEA Grapalat" w:cs="Calibri"/>
                <w:color w:val="000000"/>
                <w:sz w:val="22"/>
                <w:szCs w:val="22"/>
              </w:rPr>
              <w:t xml:space="preserve"> 13 </w:t>
            </w:r>
            <w:proofErr w:type="spellStart"/>
            <w:r w:rsidRPr="006A2434">
              <w:rPr>
                <w:rFonts w:ascii="GHEA Grapalat" w:hAnsi="GHEA Grapalat" w:cs="Calibri"/>
                <w:color w:val="000000"/>
                <w:sz w:val="22"/>
                <w:szCs w:val="22"/>
              </w:rPr>
              <w:t>կմ</w:t>
            </w:r>
            <w:proofErr w:type="spellEnd"/>
          </w:p>
        </w:tc>
        <w:tc>
          <w:tcPr>
            <w:tcW w:w="2040" w:type="dxa"/>
            <w:tcBorders>
              <w:top w:val="nil"/>
              <w:left w:val="nil"/>
              <w:bottom w:val="nil"/>
              <w:right w:val="single" w:sz="8" w:space="0" w:color="000000"/>
            </w:tcBorders>
            <w:vAlign w:val="center"/>
            <w:hideMark/>
          </w:tcPr>
          <w:p w14:paraId="09634352"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տ</w:t>
            </w:r>
          </w:p>
        </w:tc>
        <w:tc>
          <w:tcPr>
            <w:tcW w:w="1380" w:type="dxa"/>
            <w:tcBorders>
              <w:top w:val="nil"/>
              <w:left w:val="single" w:sz="4" w:space="0" w:color="auto"/>
              <w:bottom w:val="nil"/>
              <w:right w:val="single" w:sz="4" w:space="0" w:color="auto"/>
            </w:tcBorders>
            <w:vAlign w:val="center"/>
            <w:hideMark/>
          </w:tcPr>
          <w:p w14:paraId="401A6400"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170.2</w:t>
            </w:r>
          </w:p>
        </w:tc>
        <w:tc>
          <w:tcPr>
            <w:tcW w:w="1360" w:type="dxa"/>
            <w:tcBorders>
              <w:top w:val="nil"/>
              <w:left w:val="nil"/>
              <w:bottom w:val="nil"/>
              <w:right w:val="single" w:sz="4" w:space="0" w:color="auto"/>
            </w:tcBorders>
            <w:vAlign w:val="center"/>
            <w:hideMark/>
          </w:tcPr>
          <w:p w14:paraId="4F7B2B37"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3.4</w:t>
            </w:r>
          </w:p>
        </w:tc>
        <w:tc>
          <w:tcPr>
            <w:tcW w:w="2260" w:type="dxa"/>
            <w:tcBorders>
              <w:top w:val="nil"/>
              <w:left w:val="nil"/>
              <w:bottom w:val="nil"/>
              <w:right w:val="single" w:sz="4" w:space="0" w:color="auto"/>
            </w:tcBorders>
            <w:noWrap/>
            <w:vAlign w:val="center"/>
            <w:hideMark/>
          </w:tcPr>
          <w:p w14:paraId="4335C74E"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578.68</w:t>
            </w:r>
          </w:p>
        </w:tc>
      </w:tr>
      <w:tr w:rsidR="006A2434" w:rsidRPr="006A2434" w14:paraId="304F0577" w14:textId="77777777" w:rsidTr="006A2434">
        <w:trPr>
          <w:trHeight w:val="1695"/>
        </w:trPr>
        <w:tc>
          <w:tcPr>
            <w:tcW w:w="620" w:type="dxa"/>
            <w:tcBorders>
              <w:top w:val="single" w:sz="4" w:space="0" w:color="auto"/>
              <w:left w:val="single" w:sz="4" w:space="0" w:color="auto"/>
              <w:bottom w:val="single" w:sz="4" w:space="0" w:color="auto"/>
              <w:right w:val="single" w:sz="4" w:space="0" w:color="auto"/>
            </w:tcBorders>
            <w:vAlign w:val="center"/>
            <w:hideMark/>
          </w:tcPr>
          <w:p w14:paraId="082B21B5"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3060" w:type="dxa"/>
            <w:tcBorders>
              <w:top w:val="single" w:sz="8" w:space="0" w:color="000000"/>
              <w:left w:val="single" w:sz="8" w:space="0" w:color="000000"/>
              <w:bottom w:val="single" w:sz="8" w:space="0" w:color="000000"/>
              <w:right w:val="single" w:sz="8" w:space="0" w:color="000000"/>
            </w:tcBorders>
            <w:vAlign w:val="center"/>
            <w:hideMark/>
          </w:tcPr>
          <w:p w14:paraId="79B8CA4F"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Սվաճյան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փ</w:t>
            </w:r>
            <w:r w:rsidRPr="006A2434">
              <w:rPr>
                <w:rFonts w:ascii="Microsoft JhengHei" w:eastAsia="Microsoft JhengHei" w:hAnsi="Microsoft JhengHei" w:cs="Microsoft JhengHei" w:hint="eastAsia"/>
                <w:color w:val="000000"/>
                <w:sz w:val="22"/>
                <w:szCs w:val="22"/>
              </w:rPr>
              <w:t>․</w:t>
            </w:r>
            <w:r w:rsidRPr="006A2434">
              <w:rPr>
                <w:rFonts w:ascii="GHEA Grapalat" w:hAnsi="GHEA Grapalat" w:cs="GHEA Grapalat"/>
                <w:color w:val="000000"/>
                <w:sz w:val="22"/>
                <w:szCs w:val="22"/>
              </w:rPr>
              <w:t>հ</w:t>
            </w:r>
            <w:proofErr w:type="spellEnd"/>
            <w:r w:rsidRPr="006A2434">
              <w:rPr>
                <w:rFonts w:ascii="Microsoft JhengHei" w:eastAsia="Microsoft JhengHei" w:hAnsi="Microsoft JhengHei" w:cs="Microsoft JhengHei" w:hint="eastAsia"/>
                <w:color w:val="000000"/>
                <w:sz w:val="22"/>
                <w:szCs w:val="22"/>
              </w:rPr>
              <w:t>․</w:t>
            </w:r>
            <w:r w:rsidRPr="006A2434">
              <w:rPr>
                <w:rFonts w:ascii="GHEA Grapalat" w:hAnsi="GHEA Grapalat" w:cs="Calibri"/>
                <w:color w:val="000000"/>
                <w:sz w:val="22"/>
                <w:szCs w:val="22"/>
              </w:rPr>
              <w:t xml:space="preserve"> 40 </w:t>
            </w:r>
            <w:proofErr w:type="spellStart"/>
            <w:r w:rsidRPr="006A2434">
              <w:rPr>
                <w:rFonts w:ascii="GHEA Grapalat" w:hAnsi="GHEA Grapalat" w:cs="GHEA Grapalat"/>
                <w:color w:val="000000"/>
                <w:sz w:val="22"/>
                <w:szCs w:val="22"/>
              </w:rPr>
              <w:t>շենքի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GHEA Grapalat"/>
                <w:color w:val="000000"/>
                <w:sz w:val="22"/>
                <w:szCs w:val="22"/>
              </w:rPr>
              <w:t>դիմացի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տարածքի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խաղերի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մոտի</w:t>
            </w:r>
            <w:proofErr w:type="spellEnd"/>
            <w:r w:rsidRPr="006A2434">
              <w:rPr>
                <w:rFonts w:ascii="GHEA Grapalat" w:hAnsi="GHEA Grapalat" w:cs="Calibri"/>
                <w:color w:val="000000"/>
                <w:sz w:val="22"/>
                <w:szCs w:val="22"/>
              </w:rPr>
              <w:t xml:space="preserve"> /34գմ/ և </w:t>
            </w:r>
            <w:proofErr w:type="spellStart"/>
            <w:r w:rsidRPr="006A2434">
              <w:rPr>
                <w:rFonts w:ascii="GHEA Grapalat" w:hAnsi="GHEA Grapalat" w:cs="Calibri"/>
                <w:color w:val="000000"/>
                <w:sz w:val="22"/>
                <w:szCs w:val="22"/>
              </w:rPr>
              <w:t>շենքի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մուտքերի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միջև</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գտնվող</w:t>
            </w:r>
            <w:proofErr w:type="spellEnd"/>
            <w:r w:rsidRPr="006A2434">
              <w:rPr>
                <w:rFonts w:ascii="GHEA Grapalat" w:hAnsi="GHEA Grapalat" w:cs="Calibri"/>
                <w:color w:val="000000"/>
                <w:sz w:val="22"/>
                <w:szCs w:val="22"/>
              </w:rPr>
              <w:t xml:space="preserve"> /43գմ/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վերանորոգում</w:t>
            </w:r>
            <w:proofErr w:type="spellEnd"/>
          </w:p>
        </w:tc>
        <w:tc>
          <w:tcPr>
            <w:tcW w:w="2040" w:type="dxa"/>
            <w:tcBorders>
              <w:top w:val="single" w:sz="4" w:space="0" w:color="auto"/>
              <w:left w:val="single" w:sz="4" w:space="0" w:color="auto"/>
              <w:bottom w:val="single" w:sz="4" w:space="0" w:color="auto"/>
              <w:right w:val="single" w:sz="4" w:space="0" w:color="auto"/>
            </w:tcBorders>
            <w:vAlign w:val="center"/>
            <w:hideMark/>
          </w:tcPr>
          <w:p w14:paraId="41362ED3"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vAlign w:val="center"/>
            <w:hideMark/>
          </w:tcPr>
          <w:p w14:paraId="56AF2918"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60" w:type="dxa"/>
            <w:tcBorders>
              <w:top w:val="single" w:sz="4" w:space="0" w:color="auto"/>
              <w:left w:val="nil"/>
              <w:bottom w:val="single" w:sz="4" w:space="0" w:color="auto"/>
              <w:right w:val="single" w:sz="4" w:space="0" w:color="auto"/>
            </w:tcBorders>
            <w:vAlign w:val="center"/>
            <w:hideMark/>
          </w:tcPr>
          <w:p w14:paraId="18C872C2"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2260" w:type="dxa"/>
            <w:tcBorders>
              <w:top w:val="single" w:sz="4" w:space="0" w:color="auto"/>
              <w:left w:val="nil"/>
              <w:bottom w:val="single" w:sz="4" w:space="0" w:color="auto"/>
              <w:right w:val="single" w:sz="4" w:space="0" w:color="auto"/>
            </w:tcBorders>
            <w:noWrap/>
            <w:vAlign w:val="center"/>
            <w:hideMark/>
          </w:tcPr>
          <w:p w14:paraId="5CE74BAD"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863.421</w:t>
            </w:r>
          </w:p>
        </w:tc>
      </w:tr>
      <w:tr w:rsidR="006A2434" w:rsidRPr="006A2434" w14:paraId="5D4A3E46" w14:textId="77777777" w:rsidTr="006A2434">
        <w:trPr>
          <w:trHeight w:val="1530"/>
        </w:trPr>
        <w:tc>
          <w:tcPr>
            <w:tcW w:w="620" w:type="dxa"/>
            <w:tcBorders>
              <w:top w:val="nil"/>
              <w:left w:val="single" w:sz="4" w:space="0" w:color="auto"/>
              <w:bottom w:val="single" w:sz="4" w:space="0" w:color="auto"/>
              <w:right w:val="single" w:sz="4" w:space="0" w:color="auto"/>
            </w:tcBorders>
            <w:vAlign w:val="center"/>
            <w:hideMark/>
          </w:tcPr>
          <w:p w14:paraId="629162FF"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w:t>
            </w:r>
          </w:p>
        </w:tc>
        <w:tc>
          <w:tcPr>
            <w:tcW w:w="3060" w:type="dxa"/>
            <w:tcBorders>
              <w:top w:val="nil"/>
              <w:left w:val="single" w:sz="8" w:space="0" w:color="000000"/>
              <w:bottom w:val="single" w:sz="8" w:space="0" w:color="000000"/>
              <w:right w:val="single" w:sz="8" w:space="0" w:color="000000"/>
            </w:tcBorders>
            <w:vAlign w:val="center"/>
            <w:hideMark/>
          </w:tcPr>
          <w:p w14:paraId="7E8FB663"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Ասֆալտբետոնե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ծածկի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կտրում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սղոցող</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սարքով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եզրաքարից</w:t>
            </w:r>
            <w:proofErr w:type="spellEnd"/>
            <w:r w:rsidRPr="006A2434">
              <w:rPr>
                <w:rFonts w:ascii="GHEA Grapalat" w:hAnsi="GHEA Grapalat" w:cs="Calibri"/>
                <w:color w:val="000000"/>
                <w:sz w:val="22"/>
                <w:szCs w:val="22"/>
              </w:rPr>
              <w:t xml:space="preserve"> 25սմ </w:t>
            </w:r>
            <w:proofErr w:type="spellStart"/>
            <w:r w:rsidRPr="006A2434">
              <w:rPr>
                <w:rFonts w:ascii="GHEA Grapalat" w:hAnsi="GHEA Grapalat" w:cs="Calibri"/>
                <w:color w:val="000000"/>
                <w:sz w:val="22"/>
                <w:szCs w:val="22"/>
              </w:rPr>
              <w:t>հեռավորության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վրա</w:t>
            </w:r>
            <w:proofErr w:type="spellEnd"/>
            <w:r w:rsidRPr="006A2434">
              <w:rPr>
                <w:rFonts w:ascii="GHEA Grapalat" w:hAnsi="GHEA Grapalat" w:cs="Calibri"/>
                <w:color w:val="000000"/>
                <w:sz w:val="22"/>
                <w:szCs w:val="22"/>
              </w:rPr>
              <w:t>/</w:t>
            </w:r>
          </w:p>
        </w:tc>
        <w:tc>
          <w:tcPr>
            <w:tcW w:w="2040" w:type="dxa"/>
            <w:tcBorders>
              <w:top w:val="nil"/>
              <w:left w:val="single" w:sz="4" w:space="0" w:color="auto"/>
              <w:bottom w:val="single" w:sz="4" w:space="0" w:color="auto"/>
              <w:right w:val="single" w:sz="4" w:space="0" w:color="auto"/>
            </w:tcBorders>
            <w:vAlign w:val="center"/>
            <w:hideMark/>
          </w:tcPr>
          <w:p w14:paraId="6A54E76D"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գմ</w:t>
            </w:r>
            <w:proofErr w:type="spellEnd"/>
          </w:p>
        </w:tc>
        <w:tc>
          <w:tcPr>
            <w:tcW w:w="1380" w:type="dxa"/>
            <w:tcBorders>
              <w:top w:val="nil"/>
              <w:left w:val="nil"/>
              <w:bottom w:val="single" w:sz="4" w:space="0" w:color="auto"/>
              <w:right w:val="single" w:sz="4" w:space="0" w:color="auto"/>
            </w:tcBorders>
            <w:vAlign w:val="center"/>
            <w:hideMark/>
          </w:tcPr>
          <w:p w14:paraId="563F3D5A"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77</w:t>
            </w:r>
          </w:p>
        </w:tc>
        <w:tc>
          <w:tcPr>
            <w:tcW w:w="1360" w:type="dxa"/>
            <w:tcBorders>
              <w:top w:val="nil"/>
              <w:left w:val="nil"/>
              <w:bottom w:val="single" w:sz="4" w:space="0" w:color="auto"/>
              <w:right w:val="single" w:sz="4" w:space="0" w:color="auto"/>
            </w:tcBorders>
            <w:vAlign w:val="center"/>
            <w:hideMark/>
          </w:tcPr>
          <w:p w14:paraId="53219018"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0.3</w:t>
            </w:r>
          </w:p>
        </w:tc>
        <w:tc>
          <w:tcPr>
            <w:tcW w:w="2260" w:type="dxa"/>
            <w:tcBorders>
              <w:top w:val="nil"/>
              <w:left w:val="nil"/>
              <w:bottom w:val="single" w:sz="4" w:space="0" w:color="auto"/>
              <w:right w:val="single" w:sz="4" w:space="0" w:color="auto"/>
            </w:tcBorders>
            <w:noWrap/>
            <w:vAlign w:val="center"/>
            <w:hideMark/>
          </w:tcPr>
          <w:p w14:paraId="49A1BFDC"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23.1</w:t>
            </w:r>
          </w:p>
        </w:tc>
      </w:tr>
      <w:tr w:rsidR="006A2434" w:rsidRPr="006A2434" w14:paraId="409577A3" w14:textId="77777777" w:rsidTr="006A2434">
        <w:trPr>
          <w:trHeight w:val="1905"/>
        </w:trPr>
        <w:tc>
          <w:tcPr>
            <w:tcW w:w="620" w:type="dxa"/>
            <w:tcBorders>
              <w:top w:val="nil"/>
              <w:left w:val="single" w:sz="4" w:space="0" w:color="auto"/>
              <w:bottom w:val="single" w:sz="4" w:space="0" w:color="auto"/>
              <w:right w:val="single" w:sz="4" w:space="0" w:color="auto"/>
            </w:tcBorders>
            <w:vAlign w:val="center"/>
            <w:hideMark/>
          </w:tcPr>
          <w:p w14:paraId="0443FE17"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2</w:t>
            </w:r>
          </w:p>
        </w:tc>
        <w:tc>
          <w:tcPr>
            <w:tcW w:w="3060" w:type="dxa"/>
            <w:tcBorders>
              <w:top w:val="nil"/>
              <w:left w:val="single" w:sz="8" w:space="0" w:color="000000"/>
              <w:bottom w:val="single" w:sz="8" w:space="0" w:color="000000"/>
              <w:right w:val="single" w:sz="8" w:space="0" w:color="000000"/>
            </w:tcBorders>
            <w:vAlign w:val="center"/>
            <w:hideMark/>
          </w:tcPr>
          <w:p w14:paraId="3F777918"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Ասֆալտբետոնե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ծածկի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քանդում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հեռացում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խճի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հետ</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միասին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մեկ</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կողմի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համար</w:t>
            </w:r>
            <w:proofErr w:type="spellEnd"/>
            <w:r w:rsidRPr="006A2434">
              <w:rPr>
                <w:rFonts w:ascii="GHEA Grapalat" w:hAnsi="GHEA Grapalat" w:cs="Calibri"/>
                <w:color w:val="000000"/>
                <w:sz w:val="22"/>
                <w:szCs w:val="22"/>
              </w:rPr>
              <w:t xml:space="preserve"> 0,038խմ՝ 0,25 </w:t>
            </w:r>
            <w:proofErr w:type="spellStart"/>
            <w:r w:rsidRPr="006A2434">
              <w:rPr>
                <w:rFonts w:ascii="GHEA Grapalat" w:hAnsi="GHEA Grapalat" w:cs="Calibri"/>
                <w:color w:val="000000"/>
                <w:sz w:val="22"/>
                <w:szCs w:val="22"/>
              </w:rPr>
              <w:t>ասֆալտի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լայնությունը</w:t>
            </w:r>
            <w:proofErr w:type="spellEnd"/>
            <w:r w:rsidRPr="006A2434">
              <w:rPr>
                <w:rFonts w:ascii="GHEA Grapalat" w:hAnsi="GHEA Grapalat" w:cs="Calibri"/>
                <w:color w:val="000000"/>
                <w:sz w:val="22"/>
                <w:szCs w:val="22"/>
              </w:rPr>
              <w:t xml:space="preserve"> և 0,05 </w:t>
            </w:r>
            <w:proofErr w:type="spellStart"/>
            <w:r w:rsidRPr="006A2434">
              <w:rPr>
                <w:rFonts w:ascii="GHEA Grapalat" w:hAnsi="GHEA Grapalat" w:cs="Calibri"/>
                <w:color w:val="000000"/>
                <w:sz w:val="22"/>
                <w:szCs w:val="22"/>
              </w:rPr>
              <w:t>ասֆալտի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հաստությունը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խիճը</w:t>
            </w:r>
            <w:proofErr w:type="spellEnd"/>
            <w:r w:rsidRPr="006A2434">
              <w:rPr>
                <w:rFonts w:ascii="GHEA Grapalat" w:hAnsi="GHEA Grapalat" w:cs="Calibri"/>
                <w:color w:val="000000"/>
                <w:sz w:val="22"/>
                <w:szCs w:val="22"/>
              </w:rPr>
              <w:t xml:space="preserve">՝ 0,1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և 0,15 </w:t>
            </w:r>
            <w:proofErr w:type="spellStart"/>
            <w:r w:rsidRPr="006A2434">
              <w:rPr>
                <w:rFonts w:ascii="GHEA Grapalat" w:hAnsi="GHEA Grapalat" w:cs="Calibri"/>
                <w:color w:val="000000"/>
                <w:sz w:val="22"/>
                <w:szCs w:val="22"/>
              </w:rPr>
              <w:t>լայնությամբ</w:t>
            </w:r>
            <w:proofErr w:type="spellEnd"/>
            <w:r w:rsidRPr="006A2434">
              <w:rPr>
                <w:rFonts w:ascii="GHEA Grapalat" w:hAnsi="GHEA Grapalat" w:cs="Calibri"/>
                <w:color w:val="000000"/>
                <w:sz w:val="22"/>
                <w:szCs w:val="22"/>
              </w:rPr>
              <w:t>/</w:t>
            </w:r>
          </w:p>
        </w:tc>
        <w:tc>
          <w:tcPr>
            <w:tcW w:w="2040" w:type="dxa"/>
            <w:tcBorders>
              <w:top w:val="nil"/>
              <w:left w:val="single" w:sz="4" w:space="0" w:color="auto"/>
              <w:bottom w:val="single" w:sz="4" w:space="0" w:color="auto"/>
              <w:right w:val="single" w:sz="4" w:space="0" w:color="auto"/>
            </w:tcBorders>
            <w:vAlign w:val="center"/>
            <w:hideMark/>
          </w:tcPr>
          <w:p w14:paraId="656D6528"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խմ</w:t>
            </w:r>
            <w:proofErr w:type="spellEnd"/>
          </w:p>
        </w:tc>
        <w:tc>
          <w:tcPr>
            <w:tcW w:w="1380" w:type="dxa"/>
            <w:tcBorders>
              <w:top w:val="nil"/>
              <w:left w:val="nil"/>
              <w:bottom w:val="single" w:sz="4" w:space="0" w:color="auto"/>
              <w:right w:val="single" w:sz="4" w:space="0" w:color="auto"/>
            </w:tcBorders>
            <w:vAlign w:val="center"/>
            <w:hideMark/>
          </w:tcPr>
          <w:p w14:paraId="30CEAEC3"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2.93</w:t>
            </w:r>
          </w:p>
        </w:tc>
        <w:tc>
          <w:tcPr>
            <w:tcW w:w="1360" w:type="dxa"/>
            <w:tcBorders>
              <w:top w:val="nil"/>
              <w:left w:val="nil"/>
              <w:bottom w:val="single" w:sz="4" w:space="0" w:color="auto"/>
              <w:right w:val="single" w:sz="4" w:space="0" w:color="auto"/>
            </w:tcBorders>
            <w:vAlign w:val="center"/>
            <w:hideMark/>
          </w:tcPr>
          <w:p w14:paraId="041332A7"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2.3</w:t>
            </w:r>
          </w:p>
        </w:tc>
        <w:tc>
          <w:tcPr>
            <w:tcW w:w="2260" w:type="dxa"/>
            <w:tcBorders>
              <w:top w:val="nil"/>
              <w:left w:val="nil"/>
              <w:bottom w:val="single" w:sz="4" w:space="0" w:color="auto"/>
              <w:right w:val="single" w:sz="4" w:space="0" w:color="auto"/>
            </w:tcBorders>
            <w:noWrap/>
            <w:vAlign w:val="center"/>
            <w:hideMark/>
          </w:tcPr>
          <w:p w14:paraId="6F8AF2E7"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6.739</w:t>
            </w:r>
          </w:p>
        </w:tc>
      </w:tr>
      <w:tr w:rsidR="006A2434" w:rsidRPr="006A2434" w14:paraId="4B520E05" w14:textId="77777777" w:rsidTr="006A2434">
        <w:trPr>
          <w:trHeight w:val="960"/>
        </w:trPr>
        <w:tc>
          <w:tcPr>
            <w:tcW w:w="620" w:type="dxa"/>
            <w:tcBorders>
              <w:top w:val="nil"/>
              <w:left w:val="single" w:sz="4" w:space="0" w:color="auto"/>
              <w:bottom w:val="single" w:sz="4" w:space="0" w:color="auto"/>
              <w:right w:val="single" w:sz="4" w:space="0" w:color="auto"/>
            </w:tcBorders>
            <w:vAlign w:val="center"/>
            <w:hideMark/>
          </w:tcPr>
          <w:p w14:paraId="411B7B76"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w:t>
            </w:r>
          </w:p>
        </w:tc>
        <w:tc>
          <w:tcPr>
            <w:tcW w:w="3060" w:type="dxa"/>
            <w:tcBorders>
              <w:top w:val="nil"/>
              <w:left w:val="single" w:sz="8" w:space="0" w:color="000000"/>
              <w:bottom w:val="single" w:sz="8" w:space="0" w:color="000000"/>
              <w:right w:val="single" w:sz="8" w:space="0" w:color="000000"/>
            </w:tcBorders>
            <w:vAlign w:val="center"/>
            <w:hideMark/>
          </w:tcPr>
          <w:p w14:paraId="565C3023"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Հին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վնասված</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ապամոնտաժում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բետոնե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հիմքերով</w:t>
            </w:r>
            <w:proofErr w:type="spellEnd"/>
            <w:r w:rsidRPr="006A2434">
              <w:rPr>
                <w:rFonts w:ascii="GHEA Grapalat" w:hAnsi="GHEA Grapalat" w:cs="Calibri"/>
                <w:color w:val="000000"/>
                <w:sz w:val="22"/>
                <w:szCs w:val="22"/>
              </w:rPr>
              <w:t>;</w:t>
            </w:r>
          </w:p>
        </w:tc>
        <w:tc>
          <w:tcPr>
            <w:tcW w:w="2040" w:type="dxa"/>
            <w:tcBorders>
              <w:top w:val="nil"/>
              <w:left w:val="single" w:sz="4" w:space="0" w:color="auto"/>
              <w:bottom w:val="single" w:sz="4" w:space="0" w:color="auto"/>
              <w:right w:val="single" w:sz="4" w:space="0" w:color="auto"/>
            </w:tcBorders>
            <w:vAlign w:val="center"/>
            <w:hideMark/>
          </w:tcPr>
          <w:p w14:paraId="29AF997D"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գմ</w:t>
            </w:r>
            <w:proofErr w:type="spellEnd"/>
          </w:p>
        </w:tc>
        <w:tc>
          <w:tcPr>
            <w:tcW w:w="1380" w:type="dxa"/>
            <w:tcBorders>
              <w:top w:val="nil"/>
              <w:left w:val="nil"/>
              <w:bottom w:val="single" w:sz="4" w:space="0" w:color="auto"/>
              <w:right w:val="single" w:sz="4" w:space="0" w:color="auto"/>
            </w:tcBorders>
            <w:vAlign w:val="center"/>
            <w:hideMark/>
          </w:tcPr>
          <w:p w14:paraId="50A02408"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77</w:t>
            </w:r>
          </w:p>
        </w:tc>
        <w:tc>
          <w:tcPr>
            <w:tcW w:w="1360" w:type="dxa"/>
            <w:tcBorders>
              <w:top w:val="nil"/>
              <w:left w:val="nil"/>
              <w:bottom w:val="single" w:sz="4" w:space="0" w:color="auto"/>
              <w:right w:val="single" w:sz="4" w:space="0" w:color="auto"/>
            </w:tcBorders>
            <w:vAlign w:val="center"/>
            <w:hideMark/>
          </w:tcPr>
          <w:p w14:paraId="2A9315A8"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1.5</w:t>
            </w:r>
          </w:p>
        </w:tc>
        <w:tc>
          <w:tcPr>
            <w:tcW w:w="2260" w:type="dxa"/>
            <w:tcBorders>
              <w:top w:val="nil"/>
              <w:left w:val="nil"/>
              <w:bottom w:val="single" w:sz="4" w:space="0" w:color="auto"/>
              <w:right w:val="single" w:sz="4" w:space="0" w:color="auto"/>
            </w:tcBorders>
            <w:noWrap/>
            <w:vAlign w:val="center"/>
            <w:hideMark/>
          </w:tcPr>
          <w:p w14:paraId="67B2A432"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115.5</w:t>
            </w:r>
          </w:p>
        </w:tc>
      </w:tr>
      <w:tr w:rsidR="006A2434" w:rsidRPr="006A2434" w14:paraId="16C98394" w14:textId="77777777" w:rsidTr="006A2434">
        <w:trPr>
          <w:trHeight w:val="2040"/>
        </w:trPr>
        <w:tc>
          <w:tcPr>
            <w:tcW w:w="620" w:type="dxa"/>
            <w:tcBorders>
              <w:top w:val="nil"/>
              <w:left w:val="single" w:sz="4" w:space="0" w:color="auto"/>
              <w:bottom w:val="single" w:sz="4" w:space="0" w:color="auto"/>
              <w:right w:val="single" w:sz="4" w:space="0" w:color="auto"/>
            </w:tcBorders>
            <w:vAlign w:val="center"/>
            <w:hideMark/>
          </w:tcPr>
          <w:p w14:paraId="25F0B953"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w:t>
            </w:r>
          </w:p>
        </w:tc>
        <w:tc>
          <w:tcPr>
            <w:tcW w:w="3060" w:type="dxa"/>
            <w:tcBorders>
              <w:top w:val="nil"/>
              <w:left w:val="single" w:sz="8" w:space="0" w:color="000000"/>
              <w:bottom w:val="single" w:sz="8" w:space="0" w:color="000000"/>
              <w:right w:val="single" w:sz="8" w:space="0" w:color="000000"/>
            </w:tcBorders>
            <w:vAlign w:val="center"/>
            <w:hideMark/>
          </w:tcPr>
          <w:p w14:paraId="1F026106"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Նոր</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բետոնե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տեղադրում</w:t>
            </w:r>
            <w:proofErr w:type="spellEnd"/>
            <w:r w:rsidRPr="006A2434">
              <w:rPr>
                <w:rFonts w:ascii="GHEA Grapalat" w:hAnsi="GHEA Grapalat" w:cs="Calibri"/>
                <w:color w:val="000000"/>
                <w:sz w:val="22"/>
                <w:szCs w:val="22"/>
              </w:rPr>
              <w:t xml:space="preserve"> 300x150մմ </w:t>
            </w:r>
            <w:proofErr w:type="spellStart"/>
            <w:r w:rsidRPr="006A2434">
              <w:rPr>
                <w:rFonts w:ascii="GHEA Grapalat" w:hAnsi="GHEA Grapalat" w:cs="Calibri"/>
                <w:color w:val="000000"/>
                <w:sz w:val="22"/>
                <w:szCs w:val="22"/>
              </w:rPr>
              <w:t>չափսերի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խճի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շերտի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տեղադրում</w:t>
            </w:r>
            <w:proofErr w:type="spellEnd"/>
            <w:r w:rsidRPr="006A2434">
              <w:rPr>
                <w:rFonts w:ascii="GHEA Grapalat" w:hAnsi="GHEA Grapalat" w:cs="Calibri"/>
                <w:color w:val="000000"/>
                <w:sz w:val="22"/>
                <w:szCs w:val="22"/>
              </w:rPr>
              <w:t xml:space="preserve"> 10 </w:t>
            </w:r>
            <w:proofErr w:type="spellStart"/>
            <w:r w:rsidRPr="006A2434">
              <w:rPr>
                <w:rFonts w:ascii="GHEA Grapalat" w:hAnsi="GHEA Grapalat" w:cs="Calibri"/>
                <w:color w:val="000000"/>
                <w:sz w:val="22"/>
                <w:szCs w:val="22"/>
              </w:rPr>
              <w:t>սմ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B15 </w:t>
            </w:r>
            <w:proofErr w:type="spellStart"/>
            <w:r w:rsidRPr="006A2434">
              <w:rPr>
                <w:rFonts w:ascii="GHEA Grapalat" w:hAnsi="GHEA Grapalat" w:cs="Calibri"/>
                <w:color w:val="000000"/>
                <w:sz w:val="22"/>
                <w:szCs w:val="22"/>
              </w:rPr>
              <w:t>դասի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բետոնով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բետոնի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ծավալը</w:t>
            </w:r>
            <w:proofErr w:type="spellEnd"/>
            <w:r w:rsidRPr="006A2434">
              <w:rPr>
                <w:rFonts w:ascii="GHEA Grapalat" w:hAnsi="GHEA Grapalat" w:cs="Calibri"/>
                <w:color w:val="000000"/>
                <w:sz w:val="22"/>
                <w:szCs w:val="22"/>
              </w:rPr>
              <w:t xml:space="preserve"> 1գմ-ի՝ 0,0825խմ/</w:t>
            </w:r>
          </w:p>
        </w:tc>
        <w:tc>
          <w:tcPr>
            <w:tcW w:w="2040" w:type="dxa"/>
            <w:tcBorders>
              <w:top w:val="nil"/>
              <w:left w:val="single" w:sz="4" w:space="0" w:color="auto"/>
              <w:bottom w:val="single" w:sz="4" w:space="0" w:color="auto"/>
              <w:right w:val="single" w:sz="4" w:space="0" w:color="auto"/>
            </w:tcBorders>
            <w:vAlign w:val="center"/>
            <w:hideMark/>
          </w:tcPr>
          <w:p w14:paraId="3950DBAD"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գմ</w:t>
            </w:r>
            <w:proofErr w:type="spellEnd"/>
          </w:p>
        </w:tc>
        <w:tc>
          <w:tcPr>
            <w:tcW w:w="1380" w:type="dxa"/>
            <w:tcBorders>
              <w:top w:val="nil"/>
              <w:left w:val="nil"/>
              <w:bottom w:val="single" w:sz="4" w:space="0" w:color="auto"/>
              <w:right w:val="single" w:sz="4" w:space="0" w:color="auto"/>
            </w:tcBorders>
            <w:vAlign w:val="center"/>
            <w:hideMark/>
          </w:tcPr>
          <w:p w14:paraId="6E085409"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77</w:t>
            </w:r>
          </w:p>
        </w:tc>
        <w:tc>
          <w:tcPr>
            <w:tcW w:w="1360" w:type="dxa"/>
            <w:tcBorders>
              <w:top w:val="nil"/>
              <w:left w:val="nil"/>
              <w:bottom w:val="single" w:sz="4" w:space="0" w:color="auto"/>
              <w:right w:val="single" w:sz="4" w:space="0" w:color="auto"/>
            </w:tcBorders>
            <w:vAlign w:val="center"/>
            <w:hideMark/>
          </w:tcPr>
          <w:p w14:paraId="508CD574"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6.9</w:t>
            </w:r>
          </w:p>
        </w:tc>
        <w:tc>
          <w:tcPr>
            <w:tcW w:w="2260" w:type="dxa"/>
            <w:tcBorders>
              <w:top w:val="nil"/>
              <w:left w:val="nil"/>
              <w:bottom w:val="single" w:sz="4" w:space="0" w:color="auto"/>
              <w:right w:val="single" w:sz="4" w:space="0" w:color="auto"/>
            </w:tcBorders>
            <w:noWrap/>
            <w:vAlign w:val="center"/>
            <w:hideMark/>
          </w:tcPr>
          <w:p w14:paraId="45E5AA77"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531.3</w:t>
            </w:r>
          </w:p>
        </w:tc>
      </w:tr>
      <w:tr w:rsidR="006A2434" w:rsidRPr="006A2434" w14:paraId="397AD9E4" w14:textId="77777777" w:rsidTr="006A2434">
        <w:trPr>
          <w:trHeight w:val="1605"/>
        </w:trPr>
        <w:tc>
          <w:tcPr>
            <w:tcW w:w="620" w:type="dxa"/>
            <w:tcBorders>
              <w:top w:val="nil"/>
              <w:left w:val="single" w:sz="4" w:space="0" w:color="auto"/>
              <w:bottom w:val="single" w:sz="4" w:space="0" w:color="auto"/>
              <w:right w:val="single" w:sz="4" w:space="0" w:color="auto"/>
            </w:tcBorders>
            <w:vAlign w:val="center"/>
            <w:hideMark/>
          </w:tcPr>
          <w:p w14:paraId="4BC99144"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5</w:t>
            </w:r>
          </w:p>
        </w:tc>
        <w:tc>
          <w:tcPr>
            <w:tcW w:w="3060" w:type="dxa"/>
            <w:tcBorders>
              <w:top w:val="nil"/>
              <w:left w:val="single" w:sz="8" w:space="0" w:color="000000"/>
              <w:bottom w:val="single" w:sz="8" w:space="0" w:color="000000"/>
              <w:right w:val="single" w:sz="8" w:space="0" w:color="000000"/>
            </w:tcBorders>
            <w:vAlign w:val="center"/>
            <w:hideMark/>
          </w:tcPr>
          <w:p w14:paraId="0ED6C901"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Տեղադրված</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կից</w:t>
            </w:r>
            <w:proofErr w:type="spellEnd"/>
            <w:r w:rsidRPr="006A2434">
              <w:rPr>
                <w:rFonts w:ascii="GHEA Grapalat" w:hAnsi="GHEA Grapalat" w:cs="Calibri"/>
                <w:color w:val="000000"/>
                <w:sz w:val="22"/>
                <w:szCs w:val="22"/>
              </w:rPr>
              <w:t xml:space="preserve"> 25սմ </w:t>
            </w:r>
            <w:proofErr w:type="spellStart"/>
            <w:r w:rsidRPr="006A2434">
              <w:rPr>
                <w:rFonts w:ascii="GHEA Grapalat" w:hAnsi="GHEA Grapalat" w:cs="Calibri"/>
                <w:color w:val="000000"/>
                <w:sz w:val="22"/>
                <w:szCs w:val="22"/>
              </w:rPr>
              <w:t>լայնությամբ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ասֆալտապատում</w:t>
            </w:r>
            <w:proofErr w:type="spellEnd"/>
            <w:r w:rsidRPr="006A2434">
              <w:rPr>
                <w:rFonts w:ascii="GHEA Grapalat" w:hAnsi="GHEA Grapalat" w:cs="Calibri"/>
                <w:color w:val="000000"/>
                <w:sz w:val="22"/>
                <w:szCs w:val="22"/>
              </w:rPr>
              <w:t xml:space="preserve"> 4սմ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խճի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շերտի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տեղադրմամբ</w:t>
            </w:r>
            <w:proofErr w:type="spellEnd"/>
            <w:r w:rsidRPr="006A2434">
              <w:rPr>
                <w:rFonts w:ascii="GHEA Grapalat" w:hAnsi="GHEA Grapalat" w:cs="Calibri"/>
                <w:color w:val="000000"/>
                <w:sz w:val="22"/>
                <w:szCs w:val="22"/>
              </w:rPr>
              <w:t xml:space="preserve"> /10սմ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հատիկի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չափը</w:t>
            </w:r>
            <w:proofErr w:type="spellEnd"/>
            <w:r w:rsidRPr="006A2434">
              <w:rPr>
                <w:rFonts w:ascii="GHEA Grapalat" w:hAnsi="GHEA Grapalat" w:cs="Calibri"/>
                <w:color w:val="000000"/>
                <w:sz w:val="22"/>
                <w:szCs w:val="22"/>
              </w:rPr>
              <w:t xml:space="preserve"> 20մմ /</w:t>
            </w:r>
          </w:p>
        </w:tc>
        <w:tc>
          <w:tcPr>
            <w:tcW w:w="2040" w:type="dxa"/>
            <w:tcBorders>
              <w:top w:val="nil"/>
              <w:left w:val="single" w:sz="4" w:space="0" w:color="auto"/>
              <w:bottom w:val="single" w:sz="4" w:space="0" w:color="auto"/>
              <w:right w:val="single" w:sz="4" w:space="0" w:color="auto"/>
            </w:tcBorders>
            <w:vAlign w:val="center"/>
            <w:hideMark/>
          </w:tcPr>
          <w:p w14:paraId="60E9E309"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քմ</w:t>
            </w:r>
            <w:proofErr w:type="spellEnd"/>
          </w:p>
        </w:tc>
        <w:tc>
          <w:tcPr>
            <w:tcW w:w="1380" w:type="dxa"/>
            <w:tcBorders>
              <w:top w:val="nil"/>
              <w:left w:val="nil"/>
              <w:bottom w:val="single" w:sz="4" w:space="0" w:color="auto"/>
              <w:right w:val="single" w:sz="4" w:space="0" w:color="auto"/>
            </w:tcBorders>
            <w:vAlign w:val="center"/>
            <w:hideMark/>
          </w:tcPr>
          <w:p w14:paraId="07B7A88A"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19.25</w:t>
            </w:r>
          </w:p>
        </w:tc>
        <w:tc>
          <w:tcPr>
            <w:tcW w:w="1360" w:type="dxa"/>
            <w:tcBorders>
              <w:top w:val="nil"/>
              <w:left w:val="nil"/>
              <w:bottom w:val="single" w:sz="4" w:space="0" w:color="auto"/>
              <w:right w:val="single" w:sz="4" w:space="0" w:color="auto"/>
            </w:tcBorders>
            <w:vAlign w:val="center"/>
            <w:hideMark/>
          </w:tcPr>
          <w:p w14:paraId="2BC96890"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3.4</w:t>
            </w:r>
          </w:p>
        </w:tc>
        <w:tc>
          <w:tcPr>
            <w:tcW w:w="2260" w:type="dxa"/>
            <w:tcBorders>
              <w:top w:val="nil"/>
              <w:left w:val="nil"/>
              <w:bottom w:val="single" w:sz="4" w:space="0" w:color="auto"/>
              <w:right w:val="single" w:sz="4" w:space="0" w:color="auto"/>
            </w:tcBorders>
            <w:noWrap/>
            <w:vAlign w:val="center"/>
            <w:hideMark/>
          </w:tcPr>
          <w:p w14:paraId="68BD1927"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65.45</w:t>
            </w:r>
          </w:p>
        </w:tc>
      </w:tr>
      <w:tr w:rsidR="006A2434" w:rsidRPr="006A2434" w14:paraId="2ADA5732" w14:textId="77777777" w:rsidTr="006A2434">
        <w:trPr>
          <w:trHeight w:val="1215"/>
        </w:trPr>
        <w:tc>
          <w:tcPr>
            <w:tcW w:w="620" w:type="dxa"/>
            <w:tcBorders>
              <w:top w:val="nil"/>
              <w:left w:val="single" w:sz="4" w:space="0" w:color="auto"/>
              <w:bottom w:val="single" w:sz="4" w:space="0" w:color="auto"/>
              <w:right w:val="single" w:sz="4" w:space="0" w:color="auto"/>
            </w:tcBorders>
            <w:vAlign w:val="center"/>
            <w:hideMark/>
          </w:tcPr>
          <w:p w14:paraId="3905C8CF"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6</w:t>
            </w:r>
          </w:p>
        </w:tc>
        <w:tc>
          <w:tcPr>
            <w:tcW w:w="3060" w:type="dxa"/>
            <w:tcBorders>
              <w:top w:val="nil"/>
              <w:left w:val="single" w:sz="8" w:space="0" w:color="000000"/>
              <w:bottom w:val="single" w:sz="8" w:space="0" w:color="000000"/>
              <w:right w:val="single" w:sz="8" w:space="0" w:color="000000"/>
            </w:tcBorders>
            <w:vAlign w:val="center"/>
            <w:hideMark/>
          </w:tcPr>
          <w:p w14:paraId="2DF583E5"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Շին.աղբի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բարձում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ինքնաթափ</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մեքենայի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վրա</w:t>
            </w:r>
            <w:proofErr w:type="spellEnd"/>
            <w:r w:rsidRPr="006A2434">
              <w:rPr>
                <w:rFonts w:ascii="GHEA Grapalat" w:hAnsi="GHEA Grapalat" w:cs="Calibri"/>
                <w:color w:val="000000"/>
                <w:sz w:val="22"/>
                <w:szCs w:val="22"/>
              </w:rPr>
              <w:t xml:space="preserve"> և </w:t>
            </w:r>
            <w:proofErr w:type="spellStart"/>
            <w:r w:rsidRPr="006A2434">
              <w:rPr>
                <w:rFonts w:ascii="GHEA Grapalat" w:hAnsi="GHEA Grapalat" w:cs="Calibri"/>
                <w:color w:val="000000"/>
                <w:sz w:val="22"/>
                <w:szCs w:val="22"/>
              </w:rPr>
              <w:t>տեղափոխում</w:t>
            </w:r>
            <w:proofErr w:type="spellEnd"/>
            <w:r w:rsidRPr="006A2434">
              <w:rPr>
                <w:rFonts w:ascii="GHEA Grapalat" w:hAnsi="GHEA Grapalat" w:cs="Calibri"/>
                <w:color w:val="000000"/>
                <w:sz w:val="22"/>
                <w:szCs w:val="22"/>
              </w:rPr>
              <w:t xml:space="preserve"> 13 </w:t>
            </w:r>
            <w:proofErr w:type="spellStart"/>
            <w:r w:rsidRPr="006A2434">
              <w:rPr>
                <w:rFonts w:ascii="GHEA Grapalat" w:hAnsi="GHEA Grapalat" w:cs="Calibri"/>
                <w:color w:val="000000"/>
                <w:sz w:val="22"/>
                <w:szCs w:val="22"/>
              </w:rPr>
              <w:t>կմ</w:t>
            </w:r>
            <w:proofErr w:type="spellEnd"/>
          </w:p>
        </w:tc>
        <w:tc>
          <w:tcPr>
            <w:tcW w:w="2040" w:type="dxa"/>
            <w:tcBorders>
              <w:top w:val="nil"/>
              <w:left w:val="single" w:sz="4" w:space="0" w:color="auto"/>
              <w:bottom w:val="single" w:sz="4" w:space="0" w:color="auto"/>
              <w:right w:val="single" w:sz="4" w:space="0" w:color="auto"/>
            </w:tcBorders>
            <w:vAlign w:val="center"/>
            <w:hideMark/>
          </w:tcPr>
          <w:p w14:paraId="3ED1A1BD"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տ</w:t>
            </w:r>
          </w:p>
        </w:tc>
        <w:tc>
          <w:tcPr>
            <w:tcW w:w="1380" w:type="dxa"/>
            <w:tcBorders>
              <w:top w:val="nil"/>
              <w:left w:val="nil"/>
              <w:bottom w:val="single" w:sz="4" w:space="0" w:color="auto"/>
              <w:right w:val="single" w:sz="4" w:space="0" w:color="auto"/>
            </w:tcBorders>
            <w:vAlign w:val="center"/>
            <w:hideMark/>
          </w:tcPr>
          <w:p w14:paraId="0B369652"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35.686</w:t>
            </w:r>
          </w:p>
        </w:tc>
        <w:tc>
          <w:tcPr>
            <w:tcW w:w="1360" w:type="dxa"/>
            <w:tcBorders>
              <w:top w:val="nil"/>
              <w:left w:val="nil"/>
              <w:bottom w:val="single" w:sz="4" w:space="0" w:color="auto"/>
              <w:right w:val="single" w:sz="4" w:space="0" w:color="auto"/>
            </w:tcBorders>
            <w:vAlign w:val="center"/>
            <w:hideMark/>
          </w:tcPr>
          <w:p w14:paraId="48318647"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3.4</w:t>
            </w:r>
          </w:p>
        </w:tc>
        <w:tc>
          <w:tcPr>
            <w:tcW w:w="2260" w:type="dxa"/>
            <w:tcBorders>
              <w:top w:val="nil"/>
              <w:left w:val="nil"/>
              <w:bottom w:val="single" w:sz="4" w:space="0" w:color="auto"/>
              <w:right w:val="single" w:sz="4" w:space="0" w:color="auto"/>
            </w:tcBorders>
            <w:noWrap/>
            <w:vAlign w:val="center"/>
            <w:hideMark/>
          </w:tcPr>
          <w:p w14:paraId="2EF93E5E"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121.332</w:t>
            </w:r>
          </w:p>
        </w:tc>
      </w:tr>
      <w:tr w:rsidR="006A2434" w:rsidRPr="006A2434" w14:paraId="499A4EC4" w14:textId="77777777" w:rsidTr="006A2434">
        <w:trPr>
          <w:trHeight w:val="1770"/>
        </w:trPr>
        <w:tc>
          <w:tcPr>
            <w:tcW w:w="620" w:type="dxa"/>
            <w:tcBorders>
              <w:top w:val="nil"/>
              <w:left w:val="single" w:sz="4" w:space="0" w:color="auto"/>
              <w:bottom w:val="single" w:sz="4" w:space="0" w:color="auto"/>
              <w:right w:val="single" w:sz="4" w:space="0" w:color="auto"/>
            </w:tcBorders>
            <w:vAlign w:val="center"/>
            <w:hideMark/>
          </w:tcPr>
          <w:p w14:paraId="154FD1BD"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lastRenderedPageBreak/>
              <w:t> </w:t>
            </w:r>
          </w:p>
        </w:tc>
        <w:tc>
          <w:tcPr>
            <w:tcW w:w="3060" w:type="dxa"/>
            <w:tcBorders>
              <w:top w:val="single" w:sz="4" w:space="0" w:color="auto"/>
              <w:left w:val="nil"/>
              <w:bottom w:val="single" w:sz="4" w:space="0" w:color="auto"/>
              <w:right w:val="single" w:sz="4" w:space="0" w:color="auto"/>
            </w:tcBorders>
            <w:vAlign w:val="center"/>
            <w:hideMark/>
          </w:tcPr>
          <w:p w14:paraId="322DF875"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Շահումյանի</w:t>
            </w:r>
            <w:proofErr w:type="spellEnd"/>
            <w:r w:rsidRPr="006A2434">
              <w:rPr>
                <w:rFonts w:ascii="GHEA Grapalat" w:hAnsi="GHEA Grapalat" w:cs="Calibri"/>
                <w:color w:val="000000"/>
                <w:sz w:val="22"/>
                <w:szCs w:val="22"/>
              </w:rPr>
              <w:t xml:space="preserve"> 14-րդ </w:t>
            </w:r>
            <w:proofErr w:type="spellStart"/>
            <w:r w:rsidRPr="006A2434">
              <w:rPr>
                <w:rFonts w:ascii="GHEA Grapalat" w:hAnsi="GHEA Grapalat" w:cs="Calibri"/>
                <w:color w:val="000000"/>
                <w:sz w:val="22"/>
                <w:szCs w:val="22"/>
              </w:rPr>
              <w:t>փողոցի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հատվածի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Ստորին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Հրազդան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ջրանցքին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հարակից</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առկա</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խաղերի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մոտի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տարածք</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վերանորոգում</w:t>
            </w:r>
            <w:proofErr w:type="spellEnd"/>
          </w:p>
        </w:tc>
        <w:tc>
          <w:tcPr>
            <w:tcW w:w="2040" w:type="dxa"/>
            <w:tcBorders>
              <w:top w:val="nil"/>
              <w:left w:val="nil"/>
              <w:bottom w:val="single" w:sz="4" w:space="0" w:color="auto"/>
              <w:right w:val="single" w:sz="4" w:space="0" w:color="auto"/>
            </w:tcBorders>
            <w:vAlign w:val="center"/>
            <w:hideMark/>
          </w:tcPr>
          <w:p w14:paraId="28A16E35"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80" w:type="dxa"/>
            <w:tcBorders>
              <w:top w:val="nil"/>
              <w:left w:val="nil"/>
              <w:bottom w:val="single" w:sz="4" w:space="0" w:color="auto"/>
              <w:right w:val="single" w:sz="4" w:space="0" w:color="auto"/>
            </w:tcBorders>
            <w:vAlign w:val="center"/>
            <w:hideMark/>
          </w:tcPr>
          <w:p w14:paraId="540DA897"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60" w:type="dxa"/>
            <w:tcBorders>
              <w:top w:val="nil"/>
              <w:left w:val="nil"/>
              <w:bottom w:val="single" w:sz="4" w:space="0" w:color="auto"/>
              <w:right w:val="single" w:sz="4" w:space="0" w:color="auto"/>
            </w:tcBorders>
            <w:vAlign w:val="center"/>
            <w:hideMark/>
          </w:tcPr>
          <w:p w14:paraId="2B0991AF"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2260" w:type="dxa"/>
            <w:tcBorders>
              <w:top w:val="nil"/>
              <w:left w:val="nil"/>
              <w:bottom w:val="single" w:sz="4" w:space="0" w:color="auto"/>
              <w:right w:val="single" w:sz="4" w:space="0" w:color="auto"/>
            </w:tcBorders>
            <w:noWrap/>
            <w:vAlign w:val="center"/>
            <w:hideMark/>
          </w:tcPr>
          <w:p w14:paraId="29269E79"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490.7</w:t>
            </w:r>
          </w:p>
        </w:tc>
      </w:tr>
      <w:tr w:rsidR="006A2434" w:rsidRPr="006A2434" w14:paraId="203AA023" w14:textId="77777777" w:rsidTr="006A2434">
        <w:trPr>
          <w:trHeight w:val="2010"/>
        </w:trPr>
        <w:tc>
          <w:tcPr>
            <w:tcW w:w="620" w:type="dxa"/>
            <w:tcBorders>
              <w:top w:val="nil"/>
              <w:left w:val="single" w:sz="4" w:space="0" w:color="auto"/>
              <w:bottom w:val="single" w:sz="4" w:space="0" w:color="auto"/>
              <w:right w:val="single" w:sz="4" w:space="0" w:color="auto"/>
            </w:tcBorders>
            <w:vAlign w:val="center"/>
            <w:hideMark/>
          </w:tcPr>
          <w:p w14:paraId="3FCC81A1"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w:t>
            </w:r>
          </w:p>
        </w:tc>
        <w:tc>
          <w:tcPr>
            <w:tcW w:w="3060" w:type="dxa"/>
            <w:tcBorders>
              <w:top w:val="single" w:sz="8" w:space="0" w:color="000000"/>
              <w:left w:val="single" w:sz="8" w:space="0" w:color="000000"/>
              <w:bottom w:val="single" w:sz="8" w:space="0" w:color="000000"/>
              <w:right w:val="single" w:sz="8" w:space="0" w:color="000000"/>
            </w:tcBorders>
            <w:vAlign w:val="center"/>
            <w:hideMark/>
          </w:tcPr>
          <w:p w14:paraId="2395E1D2" w14:textId="77777777" w:rsidR="006A2434" w:rsidRPr="006A2434" w:rsidRDefault="006A2434">
            <w:pPr>
              <w:rPr>
                <w:rFonts w:ascii="GHEA Grapalat" w:hAnsi="GHEA Grapalat" w:cs="Calibri"/>
                <w:color w:val="000000"/>
                <w:sz w:val="22"/>
                <w:szCs w:val="22"/>
              </w:rPr>
            </w:pPr>
            <w:r w:rsidRPr="006A2434">
              <w:rPr>
                <w:rFonts w:ascii="GHEA Grapalat" w:hAnsi="GHEA Grapalat" w:cs="Calibri"/>
                <w:color w:val="000000"/>
                <w:sz w:val="22"/>
                <w:szCs w:val="22"/>
              </w:rPr>
              <w:t xml:space="preserve">3-րդ </w:t>
            </w:r>
            <w:proofErr w:type="spellStart"/>
            <w:r w:rsidRPr="006A2434">
              <w:rPr>
                <w:rFonts w:ascii="GHEA Grapalat" w:hAnsi="GHEA Grapalat" w:cs="Calibri"/>
                <w:color w:val="000000"/>
                <w:sz w:val="22"/>
                <w:szCs w:val="22"/>
              </w:rPr>
              <w:t>կարգի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բնահողի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մշակում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ձեռքով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զգուշությամբ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խուսափելով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խողովակաշարերը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վնասելուց</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վնասելու</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դեպքում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վերականգնել</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տեղադրման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համար</w:t>
            </w:r>
            <w:proofErr w:type="spellEnd"/>
            <w:r w:rsidRPr="006A2434">
              <w:rPr>
                <w:rFonts w:ascii="GHEA Grapalat" w:hAnsi="GHEA Grapalat" w:cs="Calibri"/>
                <w:color w:val="000000"/>
                <w:sz w:val="22"/>
                <w:szCs w:val="22"/>
              </w:rPr>
              <w:t xml:space="preserve"> /45x0,4x0,5մ/</w:t>
            </w:r>
          </w:p>
        </w:tc>
        <w:tc>
          <w:tcPr>
            <w:tcW w:w="2040" w:type="dxa"/>
            <w:tcBorders>
              <w:top w:val="nil"/>
              <w:left w:val="single" w:sz="4" w:space="0" w:color="auto"/>
              <w:bottom w:val="single" w:sz="4" w:space="0" w:color="auto"/>
              <w:right w:val="single" w:sz="4" w:space="0" w:color="auto"/>
            </w:tcBorders>
            <w:vAlign w:val="center"/>
            <w:hideMark/>
          </w:tcPr>
          <w:p w14:paraId="4804F115"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խմ</w:t>
            </w:r>
            <w:proofErr w:type="spellEnd"/>
          </w:p>
        </w:tc>
        <w:tc>
          <w:tcPr>
            <w:tcW w:w="1380" w:type="dxa"/>
            <w:tcBorders>
              <w:top w:val="nil"/>
              <w:left w:val="nil"/>
              <w:bottom w:val="single" w:sz="4" w:space="0" w:color="auto"/>
              <w:right w:val="single" w:sz="4" w:space="0" w:color="auto"/>
            </w:tcBorders>
            <w:vAlign w:val="center"/>
            <w:hideMark/>
          </w:tcPr>
          <w:p w14:paraId="00A18A86"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9</w:t>
            </w:r>
          </w:p>
        </w:tc>
        <w:tc>
          <w:tcPr>
            <w:tcW w:w="1360" w:type="dxa"/>
            <w:tcBorders>
              <w:top w:val="nil"/>
              <w:left w:val="nil"/>
              <w:bottom w:val="single" w:sz="4" w:space="0" w:color="auto"/>
              <w:right w:val="single" w:sz="4" w:space="0" w:color="auto"/>
            </w:tcBorders>
            <w:vAlign w:val="center"/>
            <w:hideMark/>
          </w:tcPr>
          <w:p w14:paraId="504BECA1"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6.8</w:t>
            </w:r>
          </w:p>
        </w:tc>
        <w:tc>
          <w:tcPr>
            <w:tcW w:w="2260" w:type="dxa"/>
            <w:tcBorders>
              <w:top w:val="nil"/>
              <w:left w:val="nil"/>
              <w:bottom w:val="single" w:sz="4" w:space="0" w:color="auto"/>
              <w:right w:val="single" w:sz="4" w:space="0" w:color="auto"/>
            </w:tcBorders>
            <w:noWrap/>
            <w:vAlign w:val="center"/>
            <w:hideMark/>
          </w:tcPr>
          <w:p w14:paraId="0BC1ADF1"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61.2</w:t>
            </w:r>
          </w:p>
        </w:tc>
      </w:tr>
      <w:tr w:rsidR="006A2434" w:rsidRPr="006A2434" w14:paraId="07A31F22" w14:textId="77777777" w:rsidTr="006A2434">
        <w:trPr>
          <w:trHeight w:val="1920"/>
        </w:trPr>
        <w:tc>
          <w:tcPr>
            <w:tcW w:w="620" w:type="dxa"/>
            <w:tcBorders>
              <w:top w:val="nil"/>
              <w:left w:val="single" w:sz="4" w:space="0" w:color="auto"/>
              <w:bottom w:val="single" w:sz="4" w:space="0" w:color="auto"/>
              <w:right w:val="single" w:sz="4" w:space="0" w:color="auto"/>
            </w:tcBorders>
            <w:vAlign w:val="center"/>
            <w:hideMark/>
          </w:tcPr>
          <w:p w14:paraId="041E314A"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2</w:t>
            </w:r>
          </w:p>
        </w:tc>
        <w:tc>
          <w:tcPr>
            <w:tcW w:w="3060" w:type="dxa"/>
            <w:tcBorders>
              <w:top w:val="nil"/>
              <w:left w:val="single" w:sz="8" w:space="0" w:color="000000"/>
              <w:bottom w:val="single" w:sz="8" w:space="0" w:color="000000"/>
              <w:right w:val="single" w:sz="8" w:space="0" w:color="000000"/>
            </w:tcBorders>
            <w:vAlign w:val="center"/>
            <w:hideMark/>
          </w:tcPr>
          <w:p w14:paraId="15559DCE"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Նոր</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բետոնե</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տեղադրում</w:t>
            </w:r>
            <w:proofErr w:type="spellEnd"/>
            <w:r w:rsidRPr="006A2434">
              <w:rPr>
                <w:rFonts w:ascii="GHEA Grapalat" w:hAnsi="GHEA Grapalat" w:cs="Calibri"/>
                <w:color w:val="000000"/>
                <w:sz w:val="22"/>
                <w:szCs w:val="22"/>
              </w:rPr>
              <w:t xml:space="preserve"> 300x150մմ </w:t>
            </w:r>
            <w:proofErr w:type="spellStart"/>
            <w:r w:rsidRPr="006A2434">
              <w:rPr>
                <w:rFonts w:ascii="GHEA Grapalat" w:hAnsi="GHEA Grapalat" w:cs="Calibri"/>
                <w:color w:val="000000"/>
                <w:sz w:val="22"/>
                <w:szCs w:val="22"/>
              </w:rPr>
              <w:t>չափսերի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խճի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շերտի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տեղադրում</w:t>
            </w:r>
            <w:proofErr w:type="spellEnd"/>
            <w:r w:rsidRPr="006A2434">
              <w:rPr>
                <w:rFonts w:ascii="GHEA Grapalat" w:hAnsi="GHEA Grapalat" w:cs="Calibri"/>
                <w:color w:val="000000"/>
                <w:sz w:val="22"/>
                <w:szCs w:val="22"/>
              </w:rPr>
              <w:t xml:space="preserve"> 10 </w:t>
            </w:r>
            <w:proofErr w:type="spellStart"/>
            <w:r w:rsidRPr="006A2434">
              <w:rPr>
                <w:rFonts w:ascii="GHEA Grapalat" w:hAnsi="GHEA Grapalat" w:cs="Calibri"/>
                <w:color w:val="000000"/>
                <w:sz w:val="22"/>
                <w:szCs w:val="22"/>
              </w:rPr>
              <w:t>սմ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B15 </w:t>
            </w:r>
            <w:proofErr w:type="spellStart"/>
            <w:r w:rsidRPr="006A2434">
              <w:rPr>
                <w:rFonts w:ascii="GHEA Grapalat" w:hAnsi="GHEA Grapalat" w:cs="Calibri"/>
                <w:color w:val="000000"/>
                <w:sz w:val="22"/>
                <w:szCs w:val="22"/>
              </w:rPr>
              <w:t>դասի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բետոնով</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բետոնի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ծավալը</w:t>
            </w:r>
            <w:proofErr w:type="spellEnd"/>
            <w:r w:rsidRPr="006A2434">
              <w:rPr>
                <w:rFonts w:ascii="GHEA Grapalat" w:hAnsi="GHEA Grapalat" w:cs="Calibri"/>
                <w:color w:val="000000"/>
                <w:sz w:val="22"/>
                <w:szCs w:val="22"/>
              </w:rPr>
              <w:t xml:space="preserve"> 1գմ-ի՝ 0,0825խմ/</w:t>
            </w:r>
          </w:p>
        </w:tc>
        <w:tc>
          <w:tcPr>
            <w:tcW w:w="2040" w:type="dxa"/>
            <w:tcBorders>
              <w:top w:val="nil"/>
              <w:left w:val="single" w:sz="4" w:space="0" w:color="auto"/>
              <w:bottom w:val="single" w:sz="4" w:space="0" w:color="auto"/>
              <w:right w:val="single" w:sz="4" w:space="0" w:color="auto"/>
            </w:tcBorders>
            <w:vAlign w:val="center"/>
            <w:hideMark/>
          </w:tcPr>
          <w:p w14:paraId="1093AAFA"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գմ</w:t>
            </w:r>
            <w:proofErr w:type="spellEnd"/>
          </w:p>
        </w:tc>
        <w:tc>
          <w:tcPr>
            <w:tcW w:w="1380" w:type="dxa"/>
            <w:tcBorders>
              <w:top w:val="nil"/>
              <w:left w:val="nil"/>
              <w:bottom w:val="single" w:sz="4" w:space="0" w:color="auto"/>
              <w:right w:val="single" w:sz="4" w:space="0" w:color="auto"/>
            </w:tcBorders>
            <w:vAlign w:val="center"/>
            <w:hideMark/>
          </w:tcPr>
          <w:p w14:paraId="0C12E2B5"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45</w:t>
            </w:r>
          </w:p>
        </w:tc>
        <w:tc>
          <w:tcPr>
            <w:tcW w:w="1360" w:type="dxa"/>
            <w:tcBorders>
              <w:top w:val="nil"/>
              <w:left w:val="nil"/>
              <w:bottom w:val="single" w:sz="4" w:space="0" w:color="auto"/>
              <w:right w:val="single" w:sz="4" w:space="0" w:color="auto"/>
            </w:tcBorders>
            <w:vAlign w:val="center"/>
            <w:hideMark/>
          </w:tcPr>
          <w:p w14:paraId="4B9001D6"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6.9</w:t>
            </w:r>
          </w:p>
        </w:tc>
        <w:tc>
          <w:tcPr>
            <w:tcW w:w="2260" w:type="dxa"/>
            <w:tcBorders>
              <w:top w:val="nil"/>
              <w:left w:val="nil"/>
              <w:bottom w:val="single" w:sz="4" w:space="0" w:color="auto"/>
              <w:right w:val="single" w:sz="4" w:space="0" w:color="auto"/>
            </w:tcBorders>
            <w:noWrap/>
            <w:vAlign w:val="center"/>
            <w:hideMark/>
          </w:tcPr>
          <w:p w14:paraId="6EA33E8A"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310.5</w:t>
            </w:r>
          </w:p>
        </w:tc>
      </w:tr>
      <w:tr w:rsidR="006A2434" w:rsidRPr="006A2434" w14:paraId="51985185" w14:textId="77777777" w:rsidTr="006A2434">
        <w:trPr>
          <w:trHeight w:val="1680"/>
        </w:trPr>
        <w:tc>
          <w:tcPr>
            <w:tcW w:w="620" w:type="dxa"/>
            <w:tcBorders>
              <w:top w:val="nil"/>
              <w:left w:val="single" w:sz="4" w:space="0" w:color="auto"/>
              <w:bottom w:val="single" w:sz="4" w:space="0" w:color="auto"/>
              <w:right w:val="single" w:sz="4" w:space="0" w:color="auto"/>
            </w:tcBorders>
            <w:vAlign w:val="center"/>
            <w:hideMark/>
          </w:tcPr>
          <w:p w14:paraId="17EE1D84"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w:t>
            </w:r>
          </w:p>
        </w:tc>
        <w:tc>
          <w:tcPr>
            <w:tcW w:w="3060" w:type="dxa"/>
            <w:tcBorders>
              <w:top w:val="nil"/>
              <w:left w:val="single" w:sz="8" w:space="0" w:color="000000"/>
              <w:bottom w:val="single" w:sz="8" w:space="0" w:color="000000"/>
              <w:right w:val="single" w:sz="8" w:space="0" w:color="000000"/>
            </w:tcBorders>
            <w:vAlign w:val="center"/>
            <w:hideMark/>
          </w:tcPr>
          <w:p w14:paraId="24EF1357"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Տեղադրված</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եզրաքարերին</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կից</w:t>
            </w:r>
            <w:proofErr w:type="spellEnd"/>
            <w:r w:rsidRPr="006A2434">
              <w:rPr>
                <w:rFonts w:ascii="GHEA Grapalat" w:hAnsi="GHEA Grapalat" w:cs="Calibri"/>
                <w:color w:val="000000"/>
                <w:sz w:val="22"/>
                <w:szCs w:val="22"/>
              </w:rPr>
              <w:t xml:space="preserve"> 25սմ </w:t>
            </w:r>
            <w:proofErr w:type="spellStart"/>
            <w:r w:rsidRPr="006A2434">
              <w:rPr>
                <w:rFonts w:ascii="GHEA Grapalat" w:hAnsi="GHEA Grapalat" w:cs="Calibri"/>
                <w:color w:val="000000"/>
                <w:sz w:val="22"/>
                <w:szCs w:val="22"/>
              </w:rPr>
              <w:t>լայնությամբ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ասֆալտապատում</w:t>
            </w:r>
            <w:proofErr w:type="spellEnd"/>
            <w:r w:rsidRPr="006A2434">
              <w:rPr>
                <w:rFonts w:ascii="GHEA Grapalat" w:hAnsi="GHEA Grapalat" w:cs="Calibri"/>
                <w:color w:val="000000"/>
                <w:sz w:val="22"/>
                <w:szCs w:val="22"/>
              </w:rPr>
              <w:t xml:space="preserve"> 4սմ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խճի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շերտի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տեղադրմամբ</w:t>
            </w:r>
            <w:proofErr w:type="spellEnd"/>
            <w:r w:rsidRPr="006A2434">
              <w:rPr>
                <w:rFonts w:ascii="GHEA Grapalat" w:hAnsi="GHEA Grapalat" w:cs="Calibri"/>
                <w:color w:val="000000"/>
                <w:sz w:val="22"/>
                <w:szCs w:val="22"/>
              </w:rPr>
              <w:t xml:space="preserve"> /10սմ </w:t>
            </w:r>
            <w:proofErr w:type="spellStart"/>
            <w:r w:rsidRPr="006A2434">
              <w:rPr>
                <w:rFonts w:ascii="GHEA Grapalat" w:hAnsi="GHEA Grapalat" w:cs="Calibri"/>
                <w:color w:val="000000"/>
                <w:sz w:val="22"/>
                <w:szCs w:val="22"/>
              </w:rPr>
              <w:t>հաստությամբ</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հատիկի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չափը</w:t>
            </w:r>
            <w:proofErr w:type="spellEnd"/>
            <w:r w:rsidRPr="006A2434">
              <w:rPr>
                <w:rFonts w:ascii="GHEA Grapalat" w:hAnsi="GHEA Grapalat" w:cs="Calibri"/>
                <w:color w:val="000000"/>
                <w:sz w:val="22"/>
                <w:szCs w:val="22"/>
              </w:rPr>
              <w:t xml:space="preserve"> 20մմ /</w:t>
            </w:r>
          </w:p>
        </w:tc>
        <w:tc>
          <w:tcPr>
            <w:tcW w:w="2040" w:type="dxa"/>
            <w:tcBorders>
              <w:top w:val="nil"/>
              <w:left w:val="single" w:sz="4" w:space="0" w:color="auto"/>
              <w:bottom w:val="single" w:sz="4" w:space="0" w:color="auto"/>
              <w:right w:val="single" w:sz="4" w:space="0" w:color="auto"/>
            </w:tcBorders>
            <w:vAlign w:val="center"/>
            <w:hideMark/>
          </w:tcPr>
          <w:p w14:paraId="02C5C7E7" w14:textId="77777777" w:rsidR="006A2434" w:rsidRPr="006A2434" w:rsidRDefault="006A2434">
            <w:pPr>
              <w:jc w:val="center"/>
              <w:rPr>
                <w:rFonts w:ascii="GHEA Grapalat" w:hAnsi="GHEA Grapalat" w:cs="Calibri"/>
                <w:color w:val="000000"/>
                <w:sz w:val="22"/>
                <w:szCs w:val="22"/>
              </w:rPr>
            </w:pPr>
            <w:proofErr w:type="spellStart"/>
            <w:r w:rsidRPr="006A2434">
              <w:rPr>
                <w:rFonts w:ascii="GHEA Grapalat" w:hAnsi="GHEA Grapalat" w:cs="Calibri"/>
                <w:color w:val="000000"/>
                <w:sz w:val="22"/>
                <w:szCs w:val="22"/>
              </w:rPr>
              <w:t>քմ</w:t>
            </w:r>
            <w:proofErr w:type="spellEnd"/>
          </w:p>
        </w:tc>
        <w:tc>
          <w:tcPr>
            <w:tcW w:w="1380" w:type="dxa"/>
            <w:tcBorders>
              <w:top w:val="nil"/>
              <w:left w:val="nil"/>
              <w:bottom w:val="single" w:sz="4" w:space="0" w:color="auto"/>
              <w:right w:val="single" w:sz="4" w:space="0" w:color="auto"/>
            </w:tcBorders>
            <w:vAlign w:val="center"/>
            <w:hideMark/>
          </w:tcPr>
          <w:p w14:paraId="78928D7B"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12</w:t>
            </w:r>
          </w:p>
        </w:tc>
        <w:tc>
          <w:tcPr>
            <w:tcW w:w="1360" w:type="dxa"/>
            <w:tcBorders>
              <w:top w:val="nil"/>
              <w:left w:val="nil"/>
              <w:bottom w:val="single" w:sz="4" w:space="0" w:color="auto"/>
              <w:right w:val="single" w:sz="4" w:space="0" w:color="auto"/>
            </w:tcBorders>
            <w:vAlign w:val="center"/>
            <w:hideMark/>
          </w:tcPr>
          <w:p w14:paraId="294A9A1A"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3.4</w:t>
            </w:r>
          </w:p>
        </w:tc>
        <w:tc>
          <w:tcPr>
            <w:tcW w:w="2260" w:type="dxa"/>
            <w:tcBorders>
              <w:top w:val="nil"/>
              <w:left w:val="nil"/>
              <w:bottom w:val="single" w:sz="4" w:space="0" w:color="auto"/>
              <w:right w:val="single" w:sz="4" w:space="0" w:color="auto"/>
            </w:tcBorders>
            <w:noWrap/>
            <w:vAlign w:val="center"/>
            <w:hideMark/>
          </w:tcPr>
          <w:p w14:paraId="2E06AFF0"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40.8</w:t>
            </w:r>
          </w:p>
        </w:tc>
      </w:tr>
      <w:tr w:rsidR="006A2434" w:rsidRPr="006A2434" w14:paraId="48AEB2F9" w14:textId="77777777" w:rsidTr="006A2434">
        <w:trPr>
          <w:trHeight w:val="885"/>
        </w:trPr>
        <w:tc>
          <w:tcPr>
            <w:tcW w:w="620" w:type="dxa"/>
            <w:tcBorders>
              <w:top w:val="nil"/>
              <w:left w:val="single" w:sz="4" w:space="0" w:color="auto"/>
              <w:bottom w:val="single" w:sz="4" w:space="0" w:color="auto"/>
              <w:right w:val="single" w:sz="4" w:space="0" w:color="auto"/>
            </w:tcBorders>
            <w:vAlign w:val="center"/>
            <w:hideMark/>
          </w:tcPr>
          <w:p w14:paraId="5B7C3228"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w:t>
            </w:r>
          </w:p>
        </w:tc>
        <w:tc>
          <w:tcPr>
            <w:tcW w:w="3060" w:type="dxa"/>
            <w:tcBorders>
              <w:top w:val="nil"/>
              <w:left w:val="single" w:sz="8" w:space="0" w:color="000000"/>
              <w:bottom w:val="single" w:sz="8" w:space="0" w:color="000000"/>
              <w:right w:val="single" w:sz="8" w:space="0" w:color="000000"/>
            </w:tcBorders>
            <w:vAlign w:val="center"/>
            <w:hideMark/>
          </w:tcPr>
          <w:p w14:paraId="469D1660"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Շին.աղբի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բարձում</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ինքնաթափ</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մեքենայի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վրա</w:t>
            </w:r>
            <w:proofErr w:type="spellEnd"/>
            <w:r w:rsidRPr="006A2434">
              <w:rPr>
                <w:rFonts w:ascii="GHEA Grapalat" w:hAnsi="GHEA Grapalat" w:cs="Calibri"/>
                <w:color w:val="000000"/>
                <w:sz w:val="22"/>
                <w:szCs w:val="22"/>
              </w:rPr>
              <w:t xml:space="preserve"> և </w:t>
            </w:r>
            <w:proofErr w:type="spellStart"/>
            <w:r w:rsidRPr="006A2434">
              <w:rPr>
                <w:rFonts w:ascii="GHEA Grapalat" w:hAnsi="GHEA Grapalat" w:cs="Calibri"/>
                <w:color w:val="000000"/>
                <w:sz w:val="22"/>
                <w:szCs w:val="22"/>
              </w:rPr>
              <w:t>տեղափոխում</w:t>
            </w:r>
            <w:proofErr w:type="spellEnd"/>
            <w:r w:rsidRPr="006A2434">
              <w:rPr>
                <w:rFonts w:ascii="GHEA Grapalat" w:hAnsi="GHEA Grapalat" w:cs="Calibri"/>
                <w:color w:val="000000"/>
                <w:sz w:val="22"/>
                <w:szCs w:val="22"/>
              </w:rPr>
              <w:t xml:space="preserve"> 13 </w:t>
            </w:r>
            <w:proofErr w:type="spellStart"/>
            <w:r w:rsidRPr="006A2434">
              <w:rPr>
                <w:rFonts w:ascii="GHEA Grapalat" w:hAnsi="GHEA Grapalat" w:cs="Calibri"/>
                <w:color w:val="000000"/>
                <w:sz w:val="22"/>
                <w:szCs w:val="22"/>
              </w:rPr>
              <w:t>կմ</w:t>
            </w:r>
            <w:proofErr w:type="spellEnd"/>
          </w:p>
        </w:tc>
        <w:tc>
          <w:tcPr>
            <w:tcW w:w="2040" w:type="dxa"/>
            <w:tcBorders>
              <w:top w:val="nil"/>
              <w:left w:val="single" w:sz="4" w:space="0" w:color="auto"/>
              <w:bottom w:val="single" w:sz="4" w:space="0" w:color="auto"/>
              <w:right w:val="single" w:sz="4" w:space="0" w:color="auto"/>
            </w:tcBorders>
            <w:vAlign w:val="center"/>
            <w:hideMark/>
          </w:tcPr>
          <w:p w14:paraId="137045A8"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տ</w:t>
            </w:r>
          </w:p>
        </w:tc>
        <w:tc>
          <w:tcPr>
            <w:tcW w:w="1380" w:type="dxa"/>
            <w:tcBorders>
              <w:top w:val="nil"/>
              <w:left w:val="nil"/>
              <w:bottom w:val="single" w:sz="4" w:space="0" w:color="auto"/>
              <w:right w:val="single" w:sz="4" w:space="0" w:color="auto"/>
            </w:tcBorders>
            <w:vAlign w:val="center"/>
            <w:hideMark/>
          </w:tcPr>
          <w:p w14:paraId="552CFD45"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23</w:t>
            </w:r>
          </w:p>
        </w:tc>
        <w:tc>
          <w:tcPr>
            <w:tcW w:w="1360" w:type="dxa"/>
            <w:tcBorders>
              <w:top w:val="nil"/>
              <w:left w:val="nil"/>
              <w:bottom w:val="single" w:sz="4" w:space="0" w:color="auto"/>
              <w:right w:val="single" w:sz="4" w:space="0" w:color="auto"/>
            </w:tcBorders>
            <w:vAlign w:val="center"/>
            <w:hideMark/>
          </w:tcPr>
          <w:p w14:paraId="39FD2598"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3.4</w:t>
            </w:r>
          </w:p>
        </w:tc>
        <w:tc>
          <w:tcPr>
            <w:tcW w:w="2260" w:type="dxa"/>
            <w:tcBorders>
              <w:top w:val="nil"/>
              <w:left w:val="nil"/>
              <w:bottom w:val="single" w:sz="4" w:space="0" w:color="auto"/>
              <w:right w:val="single" w:sz="4" w:space="0" w:color="auto"/>
            </w:tcBorders>
            <w:noWrap/>
            <w:vAlign w:val="center"/>
            <w:hideMark/>
          </w:tcPr>
          <w:p w14:paraId="3F9816C7"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78.2</w:t>
            </w:r>
          </w:p>
        </w:tc>
      </w:tr>
      <w:tr w:rsidR="006A2434" w:rsidRPr="006A2434" w14:paraId="599F2C7D" w14:textId="77777777" w:rsidTr="006A2434">
        <w:trPr>
          <w:trHeight w:val="435"/>
        </w:trPr>
        <w:tc>
          <w:tcPr>
            <w:tcW w:w="620" w:type="dxa"/>
            <w:tcBorders>
              <w:top w:val="nil"/>
              <w:left w:val="single" w:sz="8" w:space="0" w:color="000000"/>
              <w:bottom w:val="single" w:sz="8" w:space="0" w:color="000000"/>
              <w:right w:val="single" w:sz="8" w:space="0" w:color="000000"/>
            </w:tcBorders>
            <w:vAlign w:val="center"/>
            <w:hideMark/>
          </w:tcPr>
          <w:p w14:paraId="7114DCC3"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3060" w:type="dxa"/>
            <w:tcBorders>
              <w:top w:val="nil"/>
              <w:left w:val="nil"/>
              <w:bottom w:val="single" w:sz="8" w:space="0" w:color="000000"/>
              <w:right w:val="single" w:sz="8" w:space="0" w:color="000000"/>
            </w:tcBorders>
            <w:vAlign w:val="center"/>
            <w:hideMark/>
          </w:tcPr>
          <w:p w14:paraId="48660AAB"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Ընդամենը</w:t>
            </w:r>
            <w:proofErr w:type="spellEnd"/>
          </w:p>
        </w:tc>
        <w:tc>
          <w:tcPr>
            <w:tcW w:w="2040" w:type="dxa"/>
            <w:tcBorders>
              <w:top w:val="nil"/>
              <w:left w:val="nil"/>
              <w:bottom w:val="single" w:sz="8" w:space="0" w:color="000000"/>
              <w:right w:val="single" w:sz="8" w:space="0" w:color="000000"/>
            </w:tcBorders>
            <w:vAlign w:val="center"/>
            <w:hideMark/>
          </w:tcPr>
          <w:p w14:paraId="0DB41645"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80" w:type="dxa"/>
            <w:tcBorders>
              <w:top w:val="nil"/>
              <w:left w:val="nil"/>
              <w:bottom w:val="single" w:sz="8" w:space="0" w:color="000000"/>
              <w:right w:val="single" w:sz="8" w:space="0" w:color="000000"/>
            </w:tcBorders>
            <w:vAlign w:val="center"/>
            <w:hideMark/>
          </w:tcPr>
          <w:p w14:paraId="50C707DE"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60" w:type="dxa"/>
            <w:tcBorders>
              <w:top w:val="nil"/>
              <w:left w:val="nil"/>
              <w:bottom w:val="single" w:sz="8" w:space="0" w:color="000000"/>
              <w:right w:val="single" w:sz="8" w:space="0" w:color="000000"/>
            </w:tcBorders>
            <w:vAlign w:val="center"/>
            <w:hideMark/>
          </w:tcPr>
          <w:p w14:paraId="7E85AF54"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2260" w:type="dxa"/>
            <w:tcBorders>
              <w:top w:val="nil"/>
              <w:left w:val="nil"/>
              <w:bottom w:val="single" w:sz="8" w:space="0" w:color="000000"/>
              <w:right w:val="single" w:sz="8" w:space="0" w:color="000000"/>
            </w:tcBorders>
            <w:vAlign w:val="center"/>
            <w:hideMark/>
          </w:tcPr>
          <w:p w14:paraId="69A427FE"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37566.652</w:t>
            </w:r>
          </w:p>
        </w:tc>
      </w:tr>
      <w:tr w:rsidR="006A2434" w:rsidRPr="006A2434" w14:paraId="7A1B9BCA" w14:textId="77777777" w:rsidTr="006A2434">
        <w:trPr>
          <w:trHeight w:val="435"/>
        </w:trPr>
        <w:tc>
          <w:tcPr>
            <w:tcW w:w="620" w:type="dxa"/>
            <w:tcBorders>
              <w:top w:val="nil"/>
              <w:left w:val="single" w:sz="8" w:space="0" w:color="000000"/>
              <w:bottom w:val="single" w:sz="8" w:space="0" w:color="000000"/>
              <w:right w:val="single" w:sz="8" w:space="0" w:color="000000"/>
            </w:tcBorders>
            <w:vAlign w:val="center"/>
            <w:hideMark/>
          </w:tcPr>
          <w:p w14:paraId="4A7AA2DB"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3060" w:type="dxa"/>
            <w:tcBorders>
              <w:top w:val="nil"/>
              <w:left w:val="nil"/>
              <w:bottom w:val="single" w:sz="8" w:space="0" w:color="000000"/>
              <w:right w:val="single" w:sz="8" w:space="0" w:color="000000"/>
            </w:tcBorders>
            <w:vAlign w:val="center"/>
            <w:hideMark/>
          </w:tcPr>
          <w:p w14:paraId="5DC69787" w14:textId="77777777" w:rsidR="006A2434" w:rsidRPr="006A2434" w:rsidRDefault="006A2434">
            <w:pPr>
              <w:rPr>
                <w:rFonts w:ascii="GHEA Grapalat" w:hAnsi="GHEA Grapalat" w:cs="Calibri"/>
                <w:color w:val="000000"/>
                <w:sz w:val="22"/>
                <w:szCs w:val="22"/>
              </w:rPr>
            </w:pPr>
            <w:r w:rsidRPr="006A2434">
              <w:rPr>
                <w:rFonts w:ascii="GHEA Grapalat" w:hAnsi="GHEA Grapalat" w:cs="Calibri"/>
                <w:color w:val="000000"/>
                <w:sz w:val="22"/>
                <w:szCs w:val="22"/>
              </w:rPr>
              <w:t>ԱԱՀ  20%</w:t>
            </w:r>
          </w:p>
        </w:tc>
        <w:tc>
          <w:tcPr>
            <w:tcW w:w="2040" w:type="dxa"/>
            <w:tcBorders>
              <w:top w:val="nil"/>
              <w:left w:val="nil"/>
              <w:bottom w:val="single" w:sz="8" w:space="0" w:color="000000"/>
              <w:right w:val="single" w:sz="8" w:space="0" w:color="000000"/>
            </w:tcBorders>
            <w:vAlign w:val="center"/>
            <w:hideMark/>
          </w:tcPr>
          <w:p w14:paraId="26B00C6E"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80" w:type="dxa"/>
            <w:tcBorders>
              <w:top w:val="nil"/>
              <w:left w:val="nil"/>
              <w:bottom w:val="single" w:sz="8" w:space="0" w:color="000000"/>
              <w:right w:val="single" w:sz="8" w:space="0" w:color="000000"/>
            </w:tcBorders>
            <w:vAlign w:val="center"/>
            <w:hideMark/>
          </w:tcPr>
          <w:p w14:paraId="4AD9B180"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60" w:type="dxa"/>
            <w:tcBorders>
              <w:top w:val="nil"/>
              <w:left w:val="nil"/>
              <w:bottom w:val="single" w:sz="8" w:space="0" w:color="000000"/>
              <w:right w:val="single" w:sz="8" w:space="0" w:color="000000"/>
            </w:tcBorders>
            <w:vAlign w:val="center"/>
            <w:hideMark/>
          </w:tcPr>
          <w:p w14:paraId="1C7B57AA"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2260" w:type="dxa"/>
            <w:tcBorders>
              <w:top w:val="nil"/>
              <w:left w:val="nil"/>
              <w:bottom w:val="single" w:sz="8" w:space="0" w:color="000000"/>
              <w:right w:val="single" w:sz="8" w:space="0" w:color="000000"/>
            </w:tcBorders>
            <w:vAlign w:val="center"/>
            <w:hideMark/>
          </w:tcPr>
          <w:p w14:paraId="42DED845"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7513.330</w:t>
            </w:r>
          </w:p>
        </w:tc>
      </w:tr>
      <w:tr w:rsidR="006A2434" w:rsidRPr="006A2434" w14:paraId="7C03ADDF" w14:textId="77777777" w:rsidTr="006A2434">
        <w:trPr>
          <w:trHeight w:val="435"/>
        </w:trPr>
        <w:tc>
          <w:tcPr>
            <w:tcW w:w="620" w:type="dxa"/>
            <w:tcBorders>
              <w:top w:val="nil"/>
              <w:left w:val="single" w:sz="8" w:space="0" w:color="000000"/>
              <w:bottom w:val="single" w:sz="8" w:space="0" w:color="000000"/>
              <w:right w:val="single" w:sz="8" w:space="0" w:color="000000"/>
            </w:tcBorders>
            <w:vAlign w:val="center"/>
            <w:hideMark/>
          </w:tcPr>
          <w:p w14:paraId="10349497"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3060" w:type="dxa"/>
            <w:tcBorders>
              <w:top w:val="nil"/>
              <w:left w:val="nil"/>
              <w:bottom w:val="single" w:sz="8" w:space="0" w:color="000000"/>
              <w:right w:val="single" w:sz="8" w:space="0" w:color="000000"/>
            </w:tcBorders>
            <w:vAlign w:val="center"/>
            <w:hideMark/>
          </w:tcPr>
          <w:p w14:paraId="4C35103D" w14:textId="77777777" w:rsidR="006A2434" w:rsidRPr="006A2434" w:rsidRDefault="006A2434">
            <w:pPr>
              <w:rPr>
                <w:rFonts w:ascii="GHEA Grapalat" w:hAnsi="GHEA Grapalat" w:cs="Calibri"/>
                <w:color w:val="000000"/>
                <w:sz w:val="22"/>
                <w:szCs w:val="22"/>
              </w:rPr>
            </w:pPr>
            <w:proofErr w:type="spellStart"/>
            <w:r w:rsidRPr="006A2434">
              <w:rPr>
                <w:rFonts w:ascii="GHEA Grapalat" w:hAnsi="GHEA Grapalat" w:cs="Calibri"/>
                <w:color w:val="000000"/>
                <w:sz w:val="22"/>
                <w:szCs w:val="22"/>
              </w:rPr>
              <w:t>Ընդամենը</w:t>
            </w:r>
            <w:proofErr w:type="spellEnd"/>
          </w:p>
        </w:tc>
        <w:tc>
          <w:tcPr>
            <w:tcW w:w="2040" w:type="dxa"/>
            <w:tcBorders>
              <w:top w:val="nil"/>
              <w:left w:val="nil"/>
              <w:bottom w:val="single" w:sz="8" w:space="0" w:color="000000"/>
              <w:right w:val="single" w:sz="8" w:space="0" w:color="000000"/>
            </w:tcBorders>
            <w:vAlign w:val="center"/>
            <w:hideMark/>
          </w:tcPr>
          <w:p w14:paraId="2ABCD485"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80" w:type="dxa"/>
            <w:tcBorders>
              <w:top w:val="nil"/>
              <w:left w:val="nil"/>
              <w:bottom w:val="single" w:sz="8" w:space="0" w:color="000000"/>
              <w:right w:val="single" w:sz="8" w:space="0" w:color="000000"/>
            </w:tcBorders>
            <w:vAlign w:val="center"/>
            <w:hideMark/>
          </w:tcPr>
          <w:p w14:paraId="2931BC6C"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1360" w:type="dxa"/>
            <w:tcBorders>
              <w:top w:val="nil"/>
              <w:left w:val="nil"/>
              <w:bottom w:val="single" w:sz="8" w:space="0" w:color="000000"/>
              <w:right w:val="single" w:sz="8" w:space="0" w:color="000000"/>
            </w:tcBorders>
            <w:vAlign w:val="center"/>
            <w:hideMark/>
          </w:tcPr>
          <w:p w14:paraId="7416475C" w14:textId="77777777" w:rsidR="006A2434" w:rsidRPr="006A2434" w:rsidRDefault="006A2434">
            <w:pPr>
              <w:jc w:val="center"/>
              <w:rPr>
                <w:rFonts w:ascii="GHEA Grapalat" w:hAnsi="GHEA Grapalat" w:cs="Calibri"/>
                <w:color w:val="000000"/>
                <w:sz w:val="22"/>
                <w:szCs w:val="22"/>
              </w:rPr>
            </w:pPr>
            <w:r w:rsidRPr="006A2434">
              <w:rPr>
                <w:rFonts w:ascii="Calibri" w:hAnsi="Calibri" w:cs="Calibri"/>
                <w:color w:val="000000"/>
                <w:sz w:val="22"/>
                <w:szCs w:val="22"/>
              </w:rPr>
              <w:t> </w:t>
            </w:r>
          </w:p>
        </w:tc>
        <w:tc>
          <w:tcPr>
            <w:tcW w:w="2260" w:type="dxa"/>
            <w:tcBorders>
              <w:top w:val="nil"/>
              <w:left w:val="nil"/>
              <w:bottom w:val="single" w:sz="8" w:space="0" w:color="000000"/>
              <w:right w:val="single" w:sz="8" w:space="0" w:color="000000"/>
            </w:tcBorders>
            <w:vAlign w:val="center"/>
            <w:hideMark/>
          </w:tcPr>
          <w:p w14:paraId="15BC833E" w14:textId="77777777" w:rsidR="006A2434" w:rsidRPr="006A2434" w:rsidRDefault="006A2434">
            <w:pPr>
              <w:jc w:val="center"/>
              <w:rPr>
                <w:rFonts w:ascii="GHEA Grapalat" w:hAnsi="GHEA Grapalat" w:cs="Calibri"/>
                <w:color w:val="000000"/>
                <w:sz w:val="22"/>
                <w:szCs w:val="22"/>
              </w:rPr>
            </w:pPr>
            <w:r w:rsidRPr="006A2434">
              <w:rPr>
                <w:rFonts w:ascii="GHEA Grapalat" w:hAnsi="GHEA Grapalat" w:cs="Calibri"/>
                <w:color w:val="000000"/>
                <w:sz w:val="22"/>
                <w:szCs w:val="22"/>
              </w:rPr>
              <w:t>45079.982</w:t>
            </w:r>
          </w:p>
        </w:tc>
      </w:tr>
      <w:tr w:rsidR="006A2434" w:rsidRPr="006A2434" w14:paraId="0A572EC4" w14:textId="77777777" w:rsidTr="006A2434">
        <w:trPr>
          <w:trHeight w:val="300"/>
        </w:trPr>
        <w:tc>
          <w:tcPr>
            <w:tcW w:w="620" w:type="dxa"/>
            <w:tcBorders>
              <w:top w:val="nil"/>
              <w:left w:val="nil"/>
              <w:bottom w:val="nil"/>
              <w:right w:val="nil"/>
            </w:tcBorders>
            <w:noWrap/>
            <w:vAlign w:val="center"/>
            <w:hideMark/>
          </w:tcPr>
          <w:p w14:paraId="343247BD" w14:textId="77777777" w:rsidR="006A2434" w:rsidRPr="006A2434" w:rsidRDefault="006A2434">
            <w:pPr>
              <w:jc w:val="center"/>
              <w:rPr>
                <w:rFonts w:ascii="GHEA Grapalat" w:hAnsi="GHEA Grapalat" w:cs="Calibri"/>
                <w:color w:val="000000"/>
                <w:sz w:val="22"/>
                <w:szCs w:val="22"/>
              </w:rPr>
            </w:pPr>
          </w:p>
        </w:tc>
        <w:tc>
          <w:tcPr>
            <w:tcW w:w="3060" w:type="dxa"/>
            <w:tcBorders>
              <w:top w:val="nil"/>
              <w:left w:val="nil"/>
              <w:bottom w:val="nil"/>
              <w:right w:val="nil"/>
            </w:tcBorders>
            <w:noWrap/>
            <w:vAlign w:val="bottom"/>
            <w:hideMark/>
          </w:tcPr>
          <w:p w14:paraId="07F6DDBA" w14:textId="77777777" w:rsidR="006A2434" w:rsidRPr="006A2434" w:rsidRDefault="006A2434">
            <w:pPr>
              <w:rPr>
                <w:rFonts w:ascii="GHEA Grapalat" w:hAnsi="GHEA Grapalat"/>
                <w:sz w:val="22"/>
                <w:szCs w:val="22"/>
              </w:rPr>
            </w:pPr>
          </w:p>
        </w:tc>
        <w:tc>
          <w:tcPr>
            <w:tcW w:w="2040" w:type="dxa"/>
            <w:tcBorders>
              <w:top w:val="nil"/>
              <w:left w:val="nil"/>
              <w:bottom w:val="nil"/>
              <w:right w:val="nil"/>
            </w:tcBorders>
            <w:noWrap/>
            <w:vAlign w:val="bottom"/>
            <w:hideMark/>
          </w:tcPr>
          <w:p w14:paraId="24A4E7A9" w14:textId="77777777" w:rsidR="006A2434" w:rsidRPr="006A2434" w:rsidRDefault="006A2434">
            <w:pPr>
              <w:rPr>
                <w:rFonts w:ascii="GHEA Grapalat" w:hAnsi="GHEA Grapalat"/>
                <w:sz w:val="22"/>
                <w:szCs w:val="22"/>
              </w:rPr>
            </w:pPr>
          </w:p>
        </w:tc>
        <w:tc>
          <w:tcPr>
            <w:tcW w:w="1380" w:type="dxa"/>
            <w:tcBorders>
              <w:top w:val="nil"/>
              <w:left w:val="nil"/>
              <w:bottom w:val="nil"/>
              <w:right w:val="nil"/>
            </w:tcBorders>
            <w:noWrap/>
            <w:vAlign w:val="bottom"/>
            <w:hideMark/>
          </w:tcPr>
          <w:p w14:paraId="655815FC" w14:textId="77777777" w:rsidR="006A2434" w:rsidRPr="006A2434" w:rsidRDefault="006A2434">
            <w:pPr>
              <w:rPr>
                <w:rFonts w:ascii="GHEA Grapalat" w:hAnsi="GHEA Grapalat"/>
                <w:sz w:val="22"/>
                <w:szCs w:val="22"/>
              </w:rPr>
            </w:pPr>
          </w:p>
        </w:tc>
        <w:tc>
          <w:tcPr>
            <w:tcW w:w="1360" w:type="dxa"/>
            <w:tcBorders>
              <w:top w:val="nil"/>
              <w:left w:val="nil"/>
              <w:bottom w:val="nil"/>
              <w:right w:val="nil"/>
            </w:tcBorders>
            <w:noWrap/>
            <w:vAlign w:val="bottom"/>
            <w:hideMark/>
          </w:tcPr>
          <w:p w14:paraId="7F504B58" w14:textId="77777777" w:rsidR="006A2434" w:rsidRPr="006A2434" w:rsidRDefault="006A2434">
            <w:pPr>
              <w:rPr>
                <w:rFonts w:ascii="GHEA Grapalat" w:hAnsi="GHEA Grapalat"/>
                <w:sz w:val="22"/>
                <w:szCs w:val="22"/>
              </w:rPr>
            </w:pPr>
          </w:p>
        </w:tc>
        <w:tc>
          <w:tcPr>
            <w:tcW w:w="2260" w:type="dxa"/>
            <w:tcBorders>
              <w:top w:val="nil"/>
              <w:left w:val="nil"/>
              <w:bottom w:val="nil"/>
              <w:right w:val="nil"/>
            </w:tcBorders>
            <w:noWrap/>
            <w:vAlign w:val="bottom"/>
            <w:hideMark/>
          </w:tcPr>
          <w:p w14:paraId="46677743" w14:textId="77777777" w:rsidR="006A2434" w:rsidRPr="006A2434" w:rsidRDefault="006A2434">
            <w:pPr>
              <w:rPr>
                <w:rFonts w:ascii="GHEA Grapalat" w:hAnsi="GHEA Grapalat"/>
                <w:sz w:val="22"/>
                <w:szCs w:val="22"/>
              </w:rPr>
            </w:pPr>
          </w:p>
        </w:tc>
      </w:tr>
      <w:tr w:rsidR="006A2434" w:rsidRPr="006A2434" w14:paraId="08C90741" w14:textId="77777777" w:rsidTr="006A2434">
        <w:trPr>
          <w:trHeight w:val="300"/>
        </w:trPr>
        <w:tc>
          <w:tcPr>
            <w:tcW w:w="10725" w:type="dxa"/>
            <w:gridSpan w:val="6"/>
            <w:tcBorders>
              <w:top w:val="nil"/>
              <w:left w:val="nil"/>
              <w:bottom w:val="nil"/>
              <w:right w:val="nil"/>
            </w:tcBorders>
            <w:noWrap/>
            <w:vAlign w:val="center"/>
            <w:hideMark/>
          </w:tcPr>
          <w:p w14:paraId="4DA9DE7C" w14:textId="77777777" w:rsidR="006A2434" w:rsidRPr="006A2434" w:rsidRDefault="006A2434">
            <w:pPr>
              <w:rPr>
                <w:rFonts w:ascii="GHEA Grapalat" w:hAnsi="GHEA Grapalat" w:cs="Calibri"/>
                <w:color w:val="000000"/>
                <w:sz w:val="22"/>
                <w:szCs w:val="22"/>
              </w:rPr>
            </w:pPr>
            <w:r w:rsidRPr="006A2434">
              <w:rPr>
                <w:rFonts w:ascii="GHEA Grapalat" w:hAnsi="GHEA Grapalat" w:cs="Calibri"/>
                <w:color w:val="000000"/>
                <w:sz w:val="22"/>
                <w:szCs w:val="22"/>
              </w:rPr>
              <w:t>*</w:t>
            </w:r>
            <w:proofErr w:type="spellStart"/>
            <w:r w:rsidRPr="006A2434">
              <w:rPr>
                <w:rFonts w:ascii="GHEA Grapalat" w:hAnsi="GHEA Grapalat" w:cs="Calibri"/>
                <w:color w:val="000000"/>
                <w:sz w:val="22"/>
                <w:szCs w:val="22"/>
              </w:rPr>
              <w:t>Կատարողը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պատվեր-առաջարկը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ստանալուց</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հետո</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աշխատանքները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պետք</w:t>
            </w:r>
            <w:proofErr w:type="spellEnd"/>
            <w:r w:rsidRPr="006A2434">
              <w:rPr>
                <w:rFonts w:ascii="GHEA Grapalat" w:hAnsi="GHEA Grapalat" w:cs="Calibri"/>
                <w:color w:val="000000"/>
                <w:sz w:val="22"/>
                <w:szCs w:val="22"/>
              </w:rPr>
              <w:t xml:space="preserve"> է </w:t>
            </w:r>
            <w:proofErr w:type="spellStart"/>
            <w:r w:rsidRPr="006A2434">
              <w:rPr>
                <w:rFonts w:ascii="GHEA Grapalat" w:hAnsi="GHEA Grapalat" w:cs="Calibri"/>
                <w:color w:val="000000"/>
                <w:sz w:val="22"/>
                <w:szCs w:val="22"/>
              </w:rPr>
              <w:t>մեկնարկի</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առավելագույնը</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եռօրյա</w:t>
            </w:r>
            <w:proofErr w:type="spellEnd"/>
            <w:r w:rsidRPr="006A2434">
              <w:rPr>
                <w:rFonts w:ascii="GHEA Grapalat" w:hAnsi="GHEA Grapalat" w:cs="Calibri"/>
                <w:color w:val="000000"/>
                <w:sz w:val="22"/>
                <w:szCs w:val="22"/>
              </w:rPr>
              <w:t xml:space="preserve"> </w:t>
            </w:r>
            <w:proofErr w:type="spellStart"/>
            <w:r w:rsidRPr="006A2434">
              <w:rPr>
                <w:rFonts w:ascii="GHEA Grapalat" w:hAnsi="GHEA Grapalat" w:cs="Calibri"/>
                <w:color w:val="000000"/>
                <w:sz w:val="22"/>
                <w:szCs w:val="22"/>
              </w:rPr>
              <w:t>ժամկետում</w:t>
            </w:r>
            <w:proofErr w:type="spellEnd"/>
          </w:p>
        </w:tc>
      </w:tr>
    </w:tbl>
    <w:p w14:paraId="224E6D47" w14:textId="77777777" w:rsidR="00B40F29" w:rsidRDefault="00B40F29" w:rsidP="00F3375B">
      <w:pPr>
        <w:jc w:val="center"/>
        <w:rPr>
          <w:rFonts w:ascii="GHEA Grapalat" w:hAnsi="GHEA Grapalat" w:cs="Sylfaen"/>
          <w:b/>
          <w:bCs/>
          <w:color w:val="000000"/>
          <w:sz w:val="20"/>
          <w:szCs w:val="20"/>
          <w:lang w:val="hy-AM"/>
        </w:rPr>
      </w:pPr>
    </w:p>
    <w:p w14:paraId="77810C76" w14:textId="77777777" w:rsidR="005E366B" w:rsidRPr="008B6523" w:rsidRDefault="005E366B" w:rsidP="00F02279">
      <w:pPr>
        <w:jc w:val="center"/>
        <w:rPr>
          <w:rFonts w:ascii="GHEA Grapalat" w:hAnsi="GHEA Grapalat" w:cs="Sylfaen"/>
          <w:b/>
          <w:sz w:val="20"/>
          <w:szCs w:val="20"/>
          <w:lang w:val="hy-AM"/>
        </w:rPr>
      </w:pPr>
    </w:p>
    <w:p w14:paraId="1C700B06" w14:textId="77777777" w:rsidR="00F02279" w:rsidRPr="008B6523" w:rsidRDefault="00F02279" w:rsidP="00F02279">
      <w:pPr>
        <w:ind w:firstLine="567"/>
        <w:jc w:val="right"/>
        <w:rPr>
          <w:rFonts w:ascii="GHEA Grapalat" w:hAnsi="GHEA Grapalat"/>
          <w:i/>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8B6523" w14:paraId="0B2063E4" w14:textId="77777777" w:rsidTr="00545BDE">
        <w:trPr>
          <w:jc w:val="center"/>
        </w:trPr>
        <w:tc>
          <w:tcPr>
            <w:tcW w:w="4536" w:type="dxa"/>
          </w:tcPr>
          <w:p w14:paraId="1163B5E1" w14:textId="77777777" w:rsidR="00F02279" w:rsidRPr="008B6523" w:rsidRDefault="00F02279" w:rsidP="00545BDE">
            <w:pPr>
              <w:spacing w:line="360" w:lineRule="auto"/>
              <w:jc w:val="center"/>
              <w:rPr>
                <w:rFonts w:ascii="GHEA Grapalat" w:hAnsi="GHEA Grapalat" w:cs="Sylfaen"/>
                <w:b/>
                <w:bCs/>
                <w:sz w:val="20"/>
                <w:szCs w:val="20"/>
                <w:lang w:val="nb-NO"/>
              </w:rPr>
            </w:pPr>
            <w:r w:rsidRPr="008B6523">
              <w:rPr>
                <w:rFonts w:ascii="GHEA Grapalat" w:hAnsi="GHEA Grapalat" w:cs="Sylfaen"/>
                <w:b/>
                <w:bCs/>
                <w:sz w:val="20"/>
                <w:szCs w:val="20"/>
                <w:lang w:val="nb-NO"/>
              </w:rPr>
              <w:t>ՊԱՏՎԻՐԱՏՈՒ</w:t>
            </w:r>
          </w:p>
          <w:p w14:paraId="39454444" w14:textId="77777777" w:rsidR="00F02279" w:rsidRPr="008B6523" w:rsidRDefault="00F02279" w:rsidP="00545BDE">
            <w:pPr>
              <w:rPr>
                <w:rFonts w:ascii="GHEA Grapalat" w:hAnsi="GHEA Grapalat"/>
                <w:sz w:val="20"/>
                <w:szCs w:val="20"/>
                <w:lang w:val="ru-RU"/>
              </w:rPr>
            </w:pPr>
          </w:p>
          <w:p w14:paraId="351CA5F6"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sz w:val="20"/>
                <w:szCs w:val="20"/>
                <w:lang w:val="ru-RU"/>
              </w:rPr>
              <w:t>---------------------------------</w:t>
            </w:r>
          </w:p>
          <w:p w14:paraId="2717A1C4" w14:textId="77777777" w:rsidR="00F02279" w:rsidRPr="008B6523" w:rsidRDefault="00F02279" w:rsidP="00545BDE">
            <w:pPr>
              <w:jc w:val="center"/>
              <w:rPr>
                <w:rFonts w:ascii="GHEA Grapalat" w:hAnsi="GHEA Grapalat"/>
                <w:sz w:val="20"/>
                <w:szCs w:val="20"/>
              </w:rPr>
            </w:pPr>
            <w:r w:rsidRPr="008B6523">
              <w:rPr>
                <w:rFonts w:ascii="GHEA Grapalat" w:hAnsi="GHEA Grapalat"/>
                <w:sz w:val="20"/>
                <w:szCs w:val="20"/>
              </w:rPr>
              <w:t>/</w:t>
            </w:r>
            <w:r w:rsidRPr="008B6523">
              <w:rPr>
                <w:rFonts w:ascii="GHEA Grapalat" w:hAnsi="GHEA Grapalat" w:cs="Sylfaen"/>
                <w:sz w:val="20"/>
                <w:szCs w:val="20"/>
                <w:lang w:val="ru-RU"/>
              </w:rPr>
              <w:t>ստորագրություն</w:t>
            </w:r>
            <w:r w:rsidRPr="008B6523">
              <w:rPr>
                <w:rFonts w:ascii="GHEA Grapalat" w:hAnsi="GHEA Grapalat"/>
                <w:sz w:val="20"/>
                <w:szCs w:val="20"/>
              </w:rPr>
              <w:t>/</w:t>
            </w:r>
          </w:p>
          <w:p w14:paraId="50A5960C"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cs="Sylfaen"/>
                <w:sz w:val="20"/>
                <w:szCs w:val="20"/>
                <w:lang w:val="ru-RU"/>
              </w:rPr>
              <w:t>Կ</w:t>
            </w:r>
            <w:r w:rsidRPr="008B6523">
              <w:rPr>
                <w:rFonts w:ascii="GHEA Grapalat" w:hAnsi="GHEA Grapalat"/>
                <w:sz w:val="20"/>
                <w:szCs w:val="20"/>
                <w:lang w:val="ru-RU"/>
              </w:rPr>
              <w:t>.</w:t>
            </w:r>
            <w:r w:rsidRPr="008B6523">
              <w:rPr>
                <w:rFonts w:ascii="GHEA Grapalat" w:hAnsi="GHEA Grapalat" w:cs="Sylfaen"/>
                <w:sz w:val="20"/>
                <w:szCs w:val="20"/>
                <w:lang w:val="ru-RU"/>
              </w:rPr>
              <w:t>Տ</w:t>
            </w:r>
          </w:p>
        </w:tc>
        <w:tc>
          <w:tcPr>
            <w:tcW w:w="760" w:type="dxa"/>
          </w:tcPr>
          <w:p w14:paraId="7B7A2CE3" w14:textId="77777777" w:rsidR="00F02279" w:rsidRPr="008B6523" w:rsidRDefault="00F02279" w:rsidP="00545BDE">
            <w:pPr>
              <w:spacing w:line="360" w:lineRule="auto"/>
              <w:jc w:val="center"/>
              <w:rPr>
                <w:rFonts w:ascii="GHEA Grapalat" w:hAnsi="GHEA Grapalat"/>
                <w:sz w:val="20"/>
                <w:szCs w:val="20"/>
                <w:lang w:val="ru-RU"/>
              </w:rPr>
            </w:pPr>
          </w:p>
        </w:tc>
        <w:tc>
          <w:tcPr>
            <w:tcW w:w="4343" w:type="dxa"/>
          </w:tcPr>
          <w:p w14:paraId="1918FB33" w14:textId="77777777" w:rsidR="00F02279" w:rsidRPr="008B6523" w:rsidRDefault="00F02279" w:rsidP="00545BDE">
            <w:pPr>
              <w:spacing w:line="360" w:lineRule="auto"/>
              <w:jc w:val="center"/>
              <w:rPr>
                <w:rFonts w:ascii="GHEA Grapalat" w:hAnsi="GHEA Grapalat" w:cs="Sylfaen"/>
                <w:b/>
                <w:bCs/>
                <w:sz w:val="20"/>
                <w:szCs w:val="20"/>
                <w:lang w:val="ru-RU"/>
              </w:rPr>
            </w:pPr>
            <w:r w:rsidRPr="008B6523">
              <w:rPr>
                <w:rFonts w:ascii="GHEA Grapalat" w:hAnsi="GHEA Grapalat" w:cs="Sylfaen"/>
                <w:b/>
                <w:bCs/>
                <w:sz w:val="20"/>
                <w:szCs w:val="20"/>
                <w:lang w:val="pt-BR"/>
              </w:rPr>
              <w:t>ԿԱՊԱԼԱՌՈՒ</w:t>
            </w:r>
          </w:p>
          <w:p w14:paraId="6E699B62" w14:textId="77777777" w:rsidR="00F02279" w:rsidRPr="008B6523" w:rsidRDefault="00F02279" w:rsidP="00545BDE">
            <w:pPr>
              <w:jc w:val="center"/>
              <w:rPr>
                <w:rFonts w:ascii="GHEA Grapalat" w:hAnsi="GHEA Grapalat"/>
                <w:sz w:val="20"/>
                <w:szCs w:val="20"/>
                <w:lang w:val="ru-RU"/>
              </w:rPr>
            </w:pPr>
          </w:p>
          <w:p w14:paraId="58EACC11"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sz w:val="20"/>
                <w:szCs w:val="20"/>
                <w:lang w:val="ru-RU"/>
              </w:rPr>
              <w:t>---------------------------------</w:t>
            </w:r>
          </w:p>
          <w:p w14:paraId="42A39D83" w14:textId="77777777" w:rsidR="00F02279" w:rsidRPr="008B6523" w:rsidRDefault="00F02279" w:rsidP="00545BDE">
            <w:pPr>
              <w:jc w:val="center"/>
              <w:rPr>
                <w:rFonts w:ascii="GHEA Grapalat" w:hAnsi="GHEA Grapalat"/>
                <w:sz w:val="20"/>
                <w:szCs w:val="20"/>
              </w:rPr>
            </w:pPr>
            <w:r w:rsidRPr="008B6523">
              <w:rPr>
                <w:rFonts w:ascii="GHEA Grapalat" w:hAnsi="GHEA Grapalat"/>
                <w:sz w:val="20"/>
                <w:szCs w:val="20"/>
              </w:rPr>
              <w:t>/</w:t>
            </w:r>
            <w:r w:rsidRPr="008B6523">
              <w:rPr>
                <w:rFonts w:ascii="GHEA Grapalat" w:hAnsi="GHEA Grapalat" w:cs="Sylfaen"/>
                <w:sz w:val="20"/>
                <w:szCs w:val="20"/>
                <w:lang w:val="ru-RU"/>
              </w:rPr>
              <w:t>ստորագրություն</w:t>
            </w:r>
            <w:r w:rsidRPr="008B6523">
              <w:rPr>
                <w:rFonts w:ascii="GHEA Grapalat" w:hAnsi="GHEA Grapalat"/>
                <w:sz w:val="20"/>
                <w:szCs w:val="20"/>
              </w:rPr>
              <w:t>/</w:t>
            </w:r>
          </w:p>
          <w:p w14:paraId="19DE95AA"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cs="Sylfaen"/>
                <w:sz w:val="20"/>
                <w:szCs w:val="20"/>
                <w:lang w:val="ru-RU"/>
              </w:rPr>
              <w:t>Կ</w:t>
            </w:r>
            <w:r w:rsidRPr="008B6523">
              <w:rPr>
                <w:rFonts w:ascii="GHEA Grapalat" w:hAnsi="GHEA Grapalat"/>
                <w:sz w:val="20"/>
                <w:szCs w:val="20"/>
                <w:lang w:val="ru-RU"/>
              </w:rPr>
              <w:t>.</w:t>
            </w:r>
            <w:r w:rsidRPr="008B6523">
              <w:rPr>
                <w:rFonts w:ascii="GHEA Grapalat" w:hAnsi="GHEA Grapalat" w:cs="Sylfaen"/>
                <w:sz w:val="20"/>
                <w:szCs w:val="20"/>
                <w:lang w:val="ru-RU"/>
              </w:rPr>
              <w:t>Տ</w:t>
            </w:r>
          </w:p>
        </w:tc>
      </w:tr>
    </w:tbl>
    <w:p w14:paraId="74A4E017" w14:textId="77777777" w:rsidR="00F02279" w:rsidRPr="00FB1EC7" w:rsidRDefault="00F02279" w:rsidP="00F02279">
      <w:pPr>
        <w:ind w:firstLine="567"/>
        <w:jc w:val="right"/>
        <w:rPr>
          <w:rFonts w:ascii="GHEA Grapalat" w:hAnsi="GHEA Grapalat"/>
          <w:i/>
          <w:lang w:val="pt-BR"/>
        </w:rPr>
      </w:pPr>
    </w:p>
    <w:p w14:paraId="3E59D46D" w14:textId="77777777" w:rsidR="00640081" w:rsidRDefault="00640081" w:rsidP="00F02279">
      <w:pPr>
        <w:ind w:firstLine="567"/>
        <w:jc w:val="right"/>
        <w:rPr>
          <w:rFonts w:ascii="GHEA Grapalat" w:hAnsi="GHEA Grapalat" w:cs="Sylfaen"/>
          <w:i/>
          <w:sz w:val="20"/>
          <w:szCs w:val="20"/>
          <w:lang w:val="pt-BR"/>
        </w:rPr>
      </w:pPr>
    </w:p>
    <w:p w14:paraId="3B9D82C8" w14:textId="36F33022" w:rsidR="00640081" w:rsidRDefault="00640081" w:rsidP="00F02279">
      <w:pPr>
        <w:ind w:firstLine="567"/>
        <w:jc w:val="right"/>
        <w:rPr>
          <w:rFonts w:ascii="GHEA Grapalat" w:hAnsi="GHEA Grapalat" w:cs="Sylfaen"/>
          <w:i/>
          <w:sz w:val="20"/>
          <w:szCs w:val="20"/>
          <w:lang w:val="pt-BR"/>
        </w:rPr>
      </w:pPr>
    </w:p>
    <w:p w14:paraId="2A8A5AA0" w14:textId="18C3708A" w:rsidR="00AF4E29" w:rsidRDefault="00AF4E29" w:rsidP="00F02279">
      <w:pPr>
        <w:ind w:firstLine="567"/>
        <w:jc w:val="right"/>
        <w:rPr>
          <w:rFonts w:ascii="GHEA Grapalat" w:hAnsi="GHEA Grapalat" w:cs="Sylfaen"/>
          <w:i/>
          <w:sz w:val="20"/>
          <w:szCs w:val="20"/>
          <w:lang w:val="pt-BR"/>
        </w:rPr>
      </w:pPr>
    </w:p>
    <w:p w14:paraId="1CC10B64" w14:textId="34DECA14" w:rsidR="00AF4E29" w:rsidRDefault="00AF4E29" w:rsidP="00F02279">
      <w:pPr>
        <w:ind w:firstLine="567"/>
        <w:jc w:val="right"/>
        <w:rPr>
          <w:rFonts w:ascii="GHEA Grapalat" w:hAnsi="GHEA Grapalat" w:cs="Sylfaen"/>
          <w:i/>
          <w:sz w:val="20"/>
          <w:szCs w:val="20"/>
          <w:lang w:val="pt-BR"/>
        </w:rPr>
      </w:pPr>
    </w:p>
    <w:p w14:paraId="75713C71" w14:textId="77777777" w:rsidR="000778C8" w:rsidRDefault="000778C8" w:rsidP="00F02279">
      <w:pPr>
        <w:ind w:firstLine="567"/>
        <w:jc w:val="right"/>
        <w:rPr>
          <w:rFonts w:ascii="GHEA Grapalat" w:hAnsi="GHEA Grapalat" w:cs="Sylfaen"/>
          <w:i/>
          <w:sz w:val="20"/>
          <w:szCs w:val="20"/>
          <w:lang w:val="pt-BR"/>
        </w:rPr>
      </w:pPr>
    </w:p>
    <w:p w14:paraId="4CB4BAF2" w14:textId="77777777" w:rsidR="00826BD0" w:rsidRDefault="00826BD0" w:rsidP="00F02279">
      <w:pPr>
        <w:ind w:firstLine="567"/>
        <w:jc w:val="right"/>
        <w:rPr>
          <w:rFonts w:ascii="GHEA Grapalat" w:hAnsi="GHEA Grapalat" w:cs="Sylfaen"/>
          <w:i/>
          <w:sz w:val="20"/>
          <w:szCs w:val="20"/>
          <w:lang w:val="pt-BR"/>
        </w:rPr>
      </w:pPr>
    </w:p>
    <w:p w14:paraId="338470EA" w14:textId="77777777" w:rsidR="00826BD0" w:rsidRDefault="00826BD0" w:rsidP="00F02279">
      <w:pPr>
        <w:ind w:firstLine="567"/>
        <w:jc w:val="right"/>
        <w:rPr>
          <w:rFonts w:ascii="GHEA Grapalat" w:hAnsi="GHEA Grapalat" w:cs="Sylfaen"/>
          <w:i/>
          <w:sz w:val="20"/>
          <w:szCs w:val="20"/>
          <w:lang w:val="pt-BR"/>
        </w:rPr>
      </w:pPr>
    </w:p>
    <w:p w14:paraId="1D252D39" w14:textId="4C74AFAD"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4034DD87" w:rsidR="00F02279" w:rsidRDefault="00F02279" w:rsidP="00F02279">
      <w:pPr>
        <w:jc w:val="right"/>
        <w:rPr>
          <w:rFonts w:ascii="GHEA Grapalat" w:hAnsi="GHEA Grapalat" w:cs="Sylfaen"/>
          <w:i/>
          <w:sz w:val="20"/>
          <w:szCs w:val="20"/>
          <w:lang w:val="pt-BR"/>
        </w:rPr>
      </w:pPr>
      <w:r w:rsidRPr="00FB1EC7">
        <w:rPr>
          <w:rFonts w:ascii="GHEA Grapalat" w:hAnsi="GHEA Grapalat" w:cs="Sylfaen"/>
          <w:i/>
          <w:sz w:val="20"/>
          <w:szCs w:val="20"/>
          <w:lang w:val="pt-BR"/>
        </w:rPr>
        <w:t>ծածկագրով պայմանագրի</w:t>
      </w:r>
    </w:p>
    <w:p w14:paraId="47236899" w14:textId="34708648" w:rsidR="00C05186" w:rsidRDefault="00C05186" w:rsidP="00F02279">
      <w:pPr>
        <w:jc w:val="right"/>
        <w:rPr>
          <w:rFonts w:ascii="GHEA Grapalat" w:hAnsi="GHEA Grapalat" w:cs="Sylfaen"/>
          <w:i/>
          <w:sz w:val="20"/>
          <w:szCs w:val="20"/>
          <w:lang w:val="pt-BR"/>
        </w:rPr>
      </w:pPr>
    </w:p>
    <w:p w14:paraId="5BDC43AF" w14:textId="2C1D6E03" w:rsidR="00C05186" w:rsidRDefault="00C05186" w:rsidP="00F02279">
      <w:pPr>
        <w:jc w:val="right"/>
        <w:rPr>
          <w:rFonts w:ascii="GHEA Grapalat" w:hAnsi="GHEA Grapalat" w:cs="Sylfaen"/>
          <w:i/>
          <w:sz w:val="20"/>
          <w:szCs w:val="20"/>
          <w:lang w:val="pt-BR"/>
        </w:rPr>
      </w:pPr>
    </w:p>
    <w:p w14:paraId="00122FFA" w14:textId="77777777" w:rsidR="00C05186" w:rsidRPr="00FB1EC7" w:rsidRDefault="00C05186" w:rsidP="00F02279">
      <w:pPr>
        <w:jc w:val="right"/>
        <w:rPr>
          <w:rFonts w:ascii="GHEA Grapalat" w:hAnsi="GHEA Grapalat" w:cs="Arial"/>
          <w:i/>
          <w:sz w:val="20"/>
          <w:szCs w:val="20"/>
          <w:lang w:val="pt-BR"/>
        </w:rPr>
      </w:pPr>
    </w:p>
    <w:p w14:paraId="3CA67DEB" w14:textId="77777777" w:rsidR="00F02279" w:rsidRPr="00FB1EC7" w:rsidRDefault="00F02279" w:rsidP="00F02279">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0FE65285" w14:textId="77777777" w:rsidR="00F02279" w:rsidRDefault="00F02279" w:rsidP="00F02279">
      <w:pPr>
        <w:keepNext/>
        <w:jc w:val="both"/>
        <w:outlineLvl w:val="3"/>
        <w:rPr>
          <w:rFonts w:ascii="GHEA Grapalat" w:hAnsi="GHEA Grapalat"/>
          <w:i/>
          <w:sz w:val="32"/>
          <w:lang w:val="pt-BR"/>
        </w:rPr>
      </w:pPr>
    </w:p>
    <w:tbl>
      <w:tblPr>
        <w:tblpPr w:leftFromText="180" w:rightFromText="180" w:vertAnchor="text" w:horzAnchor="margin" w:tblpXSpec="center" w:tblpY="582"/>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3264"/>
        <w:gridCol w:w="2970"/>
      </w:tblGrid>
      <w:tr w:rsidR="00AE1F6B" w:rsidRPr="006A567E" w14:paraId="6BD72C6B" w14:textId="77777777" w:rsidTr="00394FE9">
        <w:trPr>
          <w:trHeight w:val="701"/>
        </w:trPr>
        <w:tc>
          <w:tcPr>
            <w:tcW w:w="648" w:type="dxa"/>
            <w:vMerge w:val="restart"/>
            <w:vAlign w:val="center"/>
            <w:hideMark/>
          </w:tcPr>
          <w:p w14:paraId="55C63E4E" w14:textId="4F663C32" w:rsidR="00AE1F6B" w:rsidRPr="006B14BD" w:rsidRDefault="00AE1F6B" w:rsidP="004D4EA6">
            <w:pPr>
              <w:jc w:val="center"/>
              <w:rPr>
                <w:rFonts w:ascii="GHEA Grapalat" w:hAnsi="GHEA Grapalat"/>
                <w:color w:val="000000"/>
                <w:sz w:val="20"/>
                <w:szCs w:val="20"/>
                <w:lang w:val="es-ES"/>
              </w:rPr>
            </w:pPr>
            <w:r w:rsidRPr="006B14BD">
              <w:rPr>
                <w:rFonts w:ascii="GHEA Grapalat" w:hAnsi="GHEA Grapalat"/>
                <w:color w:val="000000"/>
                <w:sz w:val="20"/>
                <w:szCs w:val="20"/>
                <w:lang w:val="es-ES"/>
              </w:rPr>
              <w:t>չ/հ</w:t>
            </w:r>
          </w:p>
        </w:tc>
        <w:tc>
          <w:tcPr>
            <w:tcW w:w="3463" w:type="dxa"/>
            <w:vMerge w:val="restart"/>
            <w:vAlign w:val="center"/>
            <w:hideMark/>
          </w:tcPr>
          <w:p w14:paraId="31510B3B" w14:textId="77777777" w:rsidR="00AE1F6B" w:rsidRPr="006B14BD" w:rsidRDefault="00AE1F6B" w:rsidP="004D4EA6">
            <w:pPr>
              <w:jc w:val="center"/>
              <w:rPr>
                <w:rFonts w:ascii="GHEA Grapalat" w:hAnsi="GHEA Grapalat"/>
                <w:color w:val="000000"/>
                <w:sz w:val="22"/>
                <w:szCs w:val="22"/>
                <w:lang w:val="es-ES"/>
              </w:rPr>
            </w:pPr>
            <w:proofErr w:type="spellStart"/>
            <w:r w:rsidRPr="006B14BD">
              <w:rPr>
                <w:rFonts w:ascii="GHEA Grapalat" w:hAnsi="GHEA Grapalat"/>
                <w:color w:val="000000"/>
                <w:sz w:val="22"/>
                <w:szCs w:val="22"/>
              </w:rPr>
              <w:t>Կապալառուի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կողմից</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կատարվելիք</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աշխատանքների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անվանումներ</w:t>
            </w:r>
            <w:proofErr w:type="spellEnd"/>
            <w:r w:rsidRPr="006B14BD">
              <w:rPr>
                <w:rFonts w:ascii="GHEA Grapalat" w:hAnsi="GHEA Grapalat"/>
                <w:color w:val="000000"/>
                <w:sz w:val="22"/>
                <w:szCs w:val="22"/>
                <w:lang w:val="es-ES"/>
              </w:rPr>
              <w:br/>
            </w:r>
          </w:p>
        </w:tc>
        <w:tc>
          <w:tcPr>
            <w:tcW w:w="6234" w:type="dxa"/>
            <w:gridSpan w:val="2"/>
            <w:vAlign w:val="center"/>
            <w:hideMark/>
          </w:tcPr>
          <w:p w14:paraId="0D28A88F" w14:textId="77777777" w:rsidR="00AE1F6B" w:rsidRPr="006B14BD" w:rsidRDefault="00AE1F6B" w:rsidP="004D4EA6">
            <w:pPr>
              <w:jc w:val="center"/>
              <w:rPr>
                <w:rFonts w:ascii="GHEA Grapalat" w:hAnsi="GHEA Grapalat"/>
                <w:color w:val="000000"/>
                <w:sz w:val="22"/>
                <w:szCs w:val="22"/>
                <w:lang w:val="es-ES"/>
              </w:rPr>
            </w:pPr>
            <w:proofErr w:type="spellStart"/>
            <w:r w:rsidRPr="006B14BD">
              <w:rPr>
                <w:rFonts w:ascii="GHEA Grapalat" w:hAnsi="GHEA Grapalat"/>
                <w:color w:val="000000"/>
                <w:sz w:val="22"/>
                <w:szCs w:val="22"/>
              </w:rPr>
              <w:t>Աշխատանքների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կատարման</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ժամկետը</w:t>
            </w:r>
            <w:proofErr w:type="spellEnd"/>
            <w:r w:rsidRPr="006B14BD">
              <w:rPr>
                <w:rFonts w:ascii="GHEA Grapalat" w:hAnsi="GHEA Grapalat"/>
                <w:color w:val="000000"/>
                <w:sz w:val="22"/>
                <w:szCs w:val="22"/>
                <w:lang w:val="es-ES"/>
              </w:rPr>
              <w:br/>
            </w:r>
          </w:p>
        </w:tc>
      </w:tr>
      <w:tr w:rsidR="00AE1F6B" w:rsidRPr="006A567E" w14:paraId="61A26F94" w14:textId="77777777" w:rsidTr="00394FE9">
        <w:trPr>
          <w:trHeight w:val="494"/>
        </w:trPr>
        <w:tc>
          <w:tcPr>
            <w:tcW w:w="648" w:type="dxa"/>
            <w:vMerge/>
            <w:vAlign w:val="center"/>
            <w:hideMark/>
          </w:tcPr>
          <w:p w14:paraId="38D00719" w14:textId="77777777" w:rsidR="00AE1F6B" w:rsidRPr="006B14BD" w:rsidRDefault="00AE1F6B" w:rsidP="004D4EA6">
            <w:pPr>
              <w:rPr>
                <w:rFonts w:ascii="GHEA Grapalat" w:hAnsi="GHEA Grapalat"/>
                <w:color w:val="000000"/>
                <w:sz w:val="20"/>
                <w:szCs w:val="20"/>
                <w:lang w:val="es-ES"/>
              </w:rPr>
            </w:pPr>
          </w:p>
        </w:tc>
        <w:tc>
          <w:tcPr>
            <w:tcW w:w="3463" w:type="dxa"/>
            <w:vMerge/>
            <w:vAlign w:val="center"/>
            <w:hideMark/>
          </w:tcPr>
          <w:p w14:paraId="1FAD183C" w14:textId="77777777" w:rsidR="00AE1F6B" w:rsidRPr="006B14BD" w:rsidRDefault="00AE1F6B" w:rsidP="004D4EA6">
            <w:pPr>
              <w:rPr>
                <w:rFonts w:ascii="GHEA Grapalat" w:hAnsi="GHEA Grapalat"/>
                <w:color w:val="000000"/>
                <w:sz w:val="22"/>
                <w:szCs w:val="22"/>
                <w:lang w:val="es-ES"/>
              </w:rPr>
            </w:pPr>
          </w:p>
        </w:tc>
        <w:tc>
          <w:tcPr>
            <w:tcW w:w="3264" w:type="dxa"/>
            <w:vAlign w:val="center"/>
            <w:hideMark/>
          </w:tcPr>
          <w:p w14:paraId="4E877A95" w14:textId="77777777" w:rsidR="00AE1F6B" w:rsidRPr="006B14BD" w:rsidRDefault="00AE1F6B" w:rsidP="004D4EA6">
            <w:pPr>
              <w:jc w:val="center"/>
              <w:rPr>
                <w:rFonts w:ascii="GHEA Grapalat" w:hAnsi="GHEA Grapalat"/>
                <w:color w:val="000000"/>
                <w:sz w:val="22"/>
                <w:szCs w:val="22"/>
              </w:rPr>
            </w:pPr>
            <w:proofErr w:type="spellStart"/>
            <w:r w:rsidRPr="006B14BD">
              <w:rPr>
                <w:rFonts w:ascii="GHEA Grapalat" w:hAnsi="GHEA Grapalat"/>
                <w:color w:val="000000"/>
                <w:sz w:val="22"/>
                <w:szCs w:val="22"/>
              </w:rPr>
              <w:t>Սկիզբը</w:t>
            </w:r>
            <w:proofErr w:type="spellEnd"/>
          </w:p>
        </w:tc>
        <w:tc>
          <w:tcPr>
            <w:tcW w:w="2970" w:type="dxa"/>
            <w:vAlign w:val="center"/>
            <w:hideMark/>
          </w:tcPr>
          <w:p w14:paraId="3E76763A" w14:textId="77777777" w:rsidR="00AE1F6B" w:rsidRPr="006B14BD" w:rsidRDefault="00AE1F6B" w:rsidP="004D4EA6">
            <w:pPr>
              <w:jc w:val="center"/>
              <w:rPr>
                <w:rFonts w:ascii="GHEA Grapalat" w:hAnsi="GHEA Grapalat"/>
                <w:color w:val="000000"/>
                <w:sz w:val="22"/>
                <w:szCs w:val="22"/>
              </w:rPr>
            </w:pPr>
            <w:proofErr w:type="spellStart"/>
            <w:r w:rsidRPr="006B14BD">
              <w:rPr>
                <w:rFonts w:ascii="GHEA Grapalat" w:hAnsi="GHEA Grapalat"/>
                <w:color w:val="000000"/>
                <w:sz w:val="22"/>
                <w:szCs w:val="22"/>
              </w:rPr>
              <w:t>Ավարտը</w:t>
            </w:r>
            <w:proofErr w:type="spellEnd"/>
          </w:p>
        </w:tc>
      </w:tr>
      <w:tr w:rsidR="00AE1F6B" w:rsidRPr="008D3417" w14:paraId="06003AF8" w14:textId="77777777" w:rsidTr="00394FE9">
        <w:trPr>
          <w:trHeight w:val="1430"/>
        </w:trPr>
        <w:tc>
          <w:tcPr>
            <w:tcW w:w="648" w:type="dxa"/>
            <w:vAlign w:val="center"/>
          </w:tcPr>
          <w:p w14:paraId="2F9F58CF" w14:textId="77777777" w:rsidR="00AE1F6B" w:rsidRPr="006B14BD" w:rsidRDefault="00AE1F6B" w:rsidP="004D4EA6">
            <w:pPr>
              <w:jc w:val="center"/>
              <w:rPr>
                <w:rFonts w:ascii="GHEA Grapalat" w:hAnsi="GHEA Grapalat"/>
                <w:sz w:val="20"/>
                <w:szCs w:val="20"/>
                <w:lang w:val="hy-AM"/>
              </w:rPr>
            </w:pPr>
            <w:r w:rsidRPr="006B14BD">
              <w:rPr>
                <w:rFonts w:ascii="GHEA Grapalat" w:hAnsi="GHEA Grapalat"/>
                <w:sz w:val="20"/>
                <w:szCs w:val="20"/>
                <w:lang w:val="hy-AM"/>
              </w:rPr>
              <w:t>1</w:t>
            </w:r>
          </w:p>
        </w:tc>
        <w:tc>
          <w:tcPr>
            <w:tcW w:w="3463" w:type="dxa"/>
            <w:vAlign w:val="center"/>
          </w:tcPr>
          <w:p w14:paraId="6532781E" w14:textId="5C3702A5" w:rsidR="007F0EEB" w:rsidRPr="007F0EEB" w:rsidRDefault="007F0EEB" w:rsidP="007F0EEB">
            <w:pPr>
              <w:jc w:val="center"/>
              <w:rPr>
                <w:rFonts w:ascii="GHEA Grapalat" w:hAnsi="GHEA Grapalat" w:cs="Sylfaen"/>
                <w:sz w:val="20"/>
                <w:szCs w:val="20"/>
                <w:lang w:val="hy-AM"/>
              </w:rPr>
            </w:pPr>
            <w:r w:rsidRPr="007F0EEB">
              <w:rPr>
                <w:rFonts w:ascii="GHEA Grapalat" w:hAnsi="GHEA Grapalat" w:cs="Sylfaen"/>
                <w:sz w:val="20"/>
                <w:szCs w:val="20"/>
                <w:lang w:val="hy-AM"/>
              </w:rPr>
              <w:t>Երևան քաղաքի</w:t>
            </w:r>
            <w:r w:rsidRPr="007F0EEB">
              <w:rPr>
                <w:rFonts w:ascii="GHEA Grapalat" w:hAnsi="GHEA Grapalat" w:cs="Sylfaen"/>
                <w:lang w:val="hy-AM"/>
              </w:rPr>
              <w:t xml:space="preserve"> </w:t>
            </w:r>
            <w:r w:rsidRPr="007F0EEB">
              <w:rPr>
                <w:rFonts w:ascii="GHEA Grapalat" w:hAnsi="GHEA Grapalat" w:cs="Times Armenian"/>
                <w:color w:val="000000"/>
                <w:sz w:val="20"/>
                <w:szCs w:val="20"/>
                <w:lang w:val="hy-AM"/>
              </w:rPr>
              <w:t>Մալաթիա-Սեբաստիա վարչական շրջանի տարածքում եզրաքարերի վերանորոգման աշխատանքներ</w:t>
            </w:r>
          </w:p>
          <w:p w14:paraId="0F1EC116" w14:textId="5E0E49CF" w:rsidR="00AE1F6B" w:rsidRPr="006B14BD" w:rsidRDefault="00AE1F6B" w:rsidP="004D4EA6">
            <w:pPr>
              <w:jc w:val="center"/>
              <w:rPr>
                <w:rFonts w:ascii="GHEA Grapalat" w:hAnsi="GHEA Grapalat"/>
                <w:color w:val="FF0000"/>
                <w:sz w:val="22"/>
                <w:szCs w:val="22"/>
                <w:lang w:val="hy-AM"/>
              </w:rPr>
            </w:pPr>
          </w:p>
        </w:tc>
        <w:tc>
          <w:tcPr>
            <w:tcW w:w="3264" w:type="dxa"/>
            <w:vAlign w:val="center"/>
          </w:tcPr>
          <w:p w14:paraId="29E23233" w14:textId="76231F80" w:rsidR="00AE1F6B" w:rsidRPr="00394FE9" w:rsidRDefault="00360AA3" w:rsidP="004D4EA6">
            <w:pPr>
              <w:jc w:val="center"/>
              <w:rPr>
                <w:rFonts w:ascii="GHEA Grapalat" w:hAnsi="GHEA Grapalat" w:cs="Sylfaen"/>
                <w:sz w:val="20"/>
                <w:szCs w:val="20"/>
                <w:lang w:val="pt-BR"/>
              </w:rPr>
            </w:pPr>
            <w:r w:rsidRPr="00360AA3">
              <w:rPr>
                <w:rFonts w:ascii="GHEA Grapalat" w:hAnsi="GHEA Grapalat" w:cs="Sylfaen"/>
                <w:sz w:val="20"/>
                <w:szCs w:val="20"/>
                <w:lang w:val="pt-BR"/>
              </w:rPr>
              <w:t xml:space="preserve">Աշխատանքների սկիզբ է համարվում </w:t>
            </w:r>
            <w:r>
              <w:rPr>
                <w:rFonts w:ascii="GHEA Grapalat" w:hAnsi="GHEA Grapalat" w:cs="Sylfaen"/>
                <w:sz w:val="20"/>
                <w:szCs w:val="20"/>
                <w:lang w:val="pt-BR"/>
              </w:rPr>
              <w:t>պ</w:t>
            </w:r>
            <w:r w:rsidRPr="00403E79">
              <w:rPr>
                <w:rFonts w:ascii="GHEA Grapalat" w:hAnsi="GHEA Grapalat" w:cs="Sylfaen"/>
                <w:sz w:val="20"/>
                <w:szCs w:val="20"/>
                <w:lang w:val="pt-BR"/>
              </w:rPr>
              <w:t xml:space="preserve">այմանագրիը (համաձայնագիրը), տեխնիկական </w:t>
            </w:r>
            <w:r w:rsidRPr="00403E79">
              <w:rPr>
                <w:rFonts w:ascii="Calibri" w:hAnsi="Calibri" w:cs="Calibri"/>
                <w:sz w:val="20"/>
                <w:szCs w:val="20"/>
                <w:lang w:val="pt-BR"/>
              </w:rPr>
              <w:t> </w:t>
            </w:r>
            <w:r w:rsidRPr="00403E79">
              <w:rPr>
                <w:rFonts w:ascii="GHEA Grapalat" w:hAnsi="GHEA Grapalat" w:cs="Sylfaen"/>
                <w:sz w:val="20"/>
                <w:szCs w:val="20"/>
                <w:lang w:val="pt-BR"/>
              </w:rPr>
              <w:t>հսկողության պայմանգիրը (համաձայնագիրը)  ուժի մեջ մտնելու օրվանից</w:t>
            </w:r>
          </w:p>
        </w:tc>
        <w:tc>
          <w:tcPr>
            <w:tcW w:w="2970" w:type="dxa"/>
            <w:vAlign w:val="center"/>
          </w:tcPr>
          <w:p w14:paraId="65AC93C2" w14:textId="77777777" w:rsidR="00AE1F6B" w:rsidRPr="00394FE9" w:rsidRDefault="00AE1F6B" w:rsidP="004D4EA6">
            <w:pPr>
              <w:jc w:val="center"/>
              <w:rPr>
                <w:rFonts w:ascii="GHEA Grapalat" w:hAnsi="GHEA Grapalat" w:cs="Sylfaen"/>
                <w:sz w:val="20"/>
                <w:szCs w:val="20"/>
                <w:lang w:val="pt-BR"/>
              </w:rPr>
            </w:pPr>
          </w:p>
          <w:p w14:paraId="5895CDAD" w14:textId="40388F41" w:rsidR="00AE1F6B" w:rsidRPr="00394FE9" w:rsidRDefault="00360AA3" w:rsidP="004D4EA6">
            <w:pPr>
              <w:jc w:val="center"/>
              <w:rPr>
                <w:rFonts w:ascii="GHEA Grapalat" w:hAnsi="GHEA Grapalat" w:cs="Sylfaen"/>
                <w:sz w:val="20"/>
                <w:szCs w:val="20"/>
                <w:lang w:val="pt-BR"/>
              </w:rPr>
            </w:pPr>
            <w:r w:rsidRPr="00360AA3">
              <w:rPr>
                <w:rFonts w:ascii="GHEA Grapalat" w:hAnsi="GHEA Grapalat" w:cs="Sylfaen"/>
                <w:sz w:val="20"/>
                <w:szCs w:val="20"/>
                <w:lang w:val="pt-BR"/>
              </w:rPr>
              <w:t>մինչև 15.10.2026թ</w:t>
            </w:r>
            <w:r w:rsidRPr="00360AA3">
              <w:rPr>
                <w:rFonts w:ascii="Microsoft JhengHei" w:eastAsia="Microsoft JhengHei" w:hAnsi="Microsoft JhengHei" w:cs="Microsoft JhengHei" w:hint="eastAsia"/>
                <w:sz w:val="20"/>
                <w:szCs w:val="20"/>
                <w:lang w:val="pt-BR"/>
              </w:rPr>
              <w:t>․</w:t>
            </w:r>
            <w:r w:rsidRPr="00360AA3">
              <w:rPr>
                <w:rFonts w:ascii="GHEA Grapalat" w:hAnsi="GHEA Grapalat" w:cs="Sylfaen"/>
                <w:sz w:val="20"/>
                <w:szCs w:val="20"/>
                <w:lang w:val="pt-BR"/>
              </w:rPr>
              <w:t xml:space="preserve"> ներառյալ</w:t>
            </w:r>
            <w:r w:rsidRPr="00394FE9">
              <w:rPr>
                <w:rFonts w:ascii="GHEA Grapalat" w:hAnsi="GHEA Grapalat" w:cs="Sylfaen"/>
                <w:sz w:val="20"/>
                <w:szCs w:val="20"/>
                <w:lang w:val="pt-BR"/>
              </w:rPr>
              <w:br/>
            </w:r>
          </w:p>
        </w:tc>
      </w:tr>
    </w:tbl>
    <w:p w14:paraId="19D0C8F5" w14:textId="77777777" w:rsidR="00AE1F6B" w:rsidRDefault="00AE1F6B" w:rsidP="00F02279">
      <w:pPr>
        <w:keepNext/>
        <w:jc w:val="both"/>
        <w:outlineLvl w:val="3"/>
        <w:rPr>
          <w:rFonts w:ascii="GHEA Grapalat" w:hAnsi="GHEA Grapalat"/>
          <w:i/>
          <w:sz w:val="32"/>
          <w:lang w:val="pt-BR"/>
        </w:rPr>
      </w:pPr>
    </w:p>
    <w:p w14:paraId="75B6A412" w14:textId="77777777" w:rsidR="00AE1F6B" w:rsidRDefault="00AE1F6B" w:rsidP="00F02279">
      <w:pPr>
        <w:keepNext/>
        <w:jc w:val="both"/>
        <w:outlineLvl w:val="3"/>
        <w:rPr>
          <w:rFonts w:ascii="GHEA Grapalat" w:hAnsi="GHEA Grapalat"/>
          <w:i/>
          <w:sz w:val="32"/>
          <w:lang w:val="pt-BR"/>
        </w:rPr>
      </w:pPr>
    </w:p>
    <w:p w14:paraId="29EAAB5A" w14:textId="77777777" w:rsidR="00AE1F6B" w:rsidRPr="00FB1EC7" w:rsidRDefault="00AE1F6B"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4A20186" w14:textId="77777777" w:rsidR="00F02279" w:rsidRPr="00FB1EC7" w:rsidRDefault="00F02279" w:rsidP="00545BDE">
            <w:pPr>
              <w:rPr>
                <w:rFonts w:ascii="GHEA Grapalat" w:hAnsi="GHEA Grapalat"/>
                <w:sz w:val="22"/>
                <w:szCs w:val="22"/>
                <w:lang w:val="ru-RU"/>
              </w:rPr>
            </w:pP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43FAA1AF" w14:textId="77777777" w:rsidR="00F02279" w:rsidRPr="00FB1EC7" w:rsidRDefault="00F02279" w:rsidP="00545BDE">
            <w:pPr>
              <w:jc w:val="center"/>
              <w:rPr>
                <w:rFonts w:ascii="GHEA Grapalat" w:hAnsi="GHEA Grapalat"/>
                <w:lang w:val="ru-RU"/>
              </w:rPr>
            </w:pP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FB1EC7" w:rsidRDefault="00F02279" w:rsidP="00F02279">
      <w:pPr>
        <w:jc w:val="both"/>
        <w:rPr>
          <w:rFonts w:ascii="GHEA Grapalat" w:hAnsi="GHEA Grapalat"/>
          <w:lang w:val="pt-BR"/>
        </w:rPr>
      </w:pPr>
    </w:p>
    <w:p w14:paraId="3A3FE4D6" w14:textId="28CAFF81" w:rsidR="00F02279" w:rsidRPr="007F3D95" w:rsidRDefault="00F02279" w:rsidP="00F02279">
      <w:pPr>
        <w:jc w:val="both"/>
        <w:rPr>
          <w:rFonts w:ascii="GHEA Grapalat" w:hAnsi="GHEA Grapalat"/>
          <w:i/>
          <w:sz w:val="18"/>
          <w:szCs w:val="18"/>
          <w:lang w:val="hy-AM"/>
        </w:rPr>
      </w:pPr>
      <w:r w:rsidRPr="00FB1EC7">
        <w:rPr>
          <w:rFonts w:ascii="GHEA Grapalat" w:hAnsi="GHEA Grapalat"/>
          <w:i/>
          <w:sz w:val="18"/>
          <w:szCs w:val="18"/>
          <w:lang w:val="pt-BR"/>
        </w:rPr>
        <w:t xml:space="preserve">** </w:t>
      </w:r>
      <w:r w:rsidRPr="00FB1EC7">
        <w:rPr>
          <w:rFonts w:ascii="GHEA Grapalat" w:hAnsi="GHEA Grapalat" w:cs="Sylfaen"/>
          <w:i/>
          <w:sz w:val="18"/>
          <w:szCs w:val="18"/>
          <w:lang w:val="pt-BR"/>
        </w:rPr>
        <w:t xml:space="preserve">Եթե </w:t>
      </w:r>
      <w:r w:rsidRPr="005D36B1">
        <w:rPr>
          <w:rFonts w:ascii="GHEA Grapalat" w:hAnsi="GHEA Grapalat" w:cs="Sylfaen"/>
          <w:i/>
          <w:sz w:val="18"/>
          <w:szCs w:val="18"/>
          <w:lang w:val="pt-BR"/>
        </w:rPr>
        <w:t>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5D36B1">
        <w:rPr>
          <w:rFonts w:ascii="GHEA Grapalat" w:hAnsi="GHEA Grapalat" w:cs="Sylfaen"/>
          <w:i/>
          <w:sz w:val="18"/>
          <w:szCs w:val="18"/>
          <w:lang w:val="hy-AM"/>
        </w:rPr>
        <w:t>, իսկ «Ավարտը»</w:t>
      </w:r>
      <w:r w:rsidR="00587477" w:rsidRPr="00E1582E">
        <w:rPr>
          <w:rFonts w:ascii="GHEA Grapalat" w:hAnsi="GHEA Grapalat" w:cs="Sylfaen"/>
          <w:i/>
          <w:sz w:val="18"/>
          <w:szCs w:val="18"/>
          <w:lang w:val="hy-AM"/>
        </w:rPr>
        <w:t xml:space="preserve">  </w:t>
      </w:r>
      <w:r w:rsidR="00587477" w:rsidRPr="000973A2">
        <w:rPr>
          <w:rFonts w:ascii="GHEA Grapalat" w:hAnsi="GHEA Grapalat" w:cs="Sylfaen"/>
          <w:i/>
          <w:sz w:val="18"/>
          <w:szCs w:val="18"/>
          <w:lang w:val="pt-BR"/>
        </w:rPr>
        <w:t xml:space="preserve">սյունակում </w:t>
      </w:r>
      <w:r w:rsidR="00587477" w:rsidRPr="007F3D95">
        <w:rPr>
          <w:rFonts w:ascii="GHEA Grapalat" w:hAnsi="GHEA Grapalat" w:cs="Sylfaen"/>
          <w:i/>
          <w:sz w:val="18"/>
          <w:szCs w:val="18"/>
          <w:lang w:val="hy-AM"/>
        </w:rPr>
        <w:t>կատարման ժամկետը</w:t>
      </w:r>
      <w:r w:rsidR="00587477" w:rsidRPr="007F3D95">
        <w:rPr>
          <w:rFonts w:ascii="GHEA Grapalat" w:hAnsi="GHEA Grapalat" w:cs="Sylfaen"/>
          <w:i/>
          <w:sz w:val="18"/>
          <w:szCs w:val="18"/>
          <w:lang w:val="pt-BR"/>
        </w:rPr>
        <w:t xml:space="preserve"> սահմանվում է օրացուցային օրերով</w:t>
      </w:r>
      <w:r w:rsidR="00587477" w:rsidRPr="005D36B1">
        <w:rPr>
          <w:rFonts w:ascii="GHEA Grapalat" w:hAnsi="GHEA Grapalat" w:cs="Sylfaen"/>
          <w:i/>
          <w:sz w:val="18"/>
          <w:szCs w:val="18"/>
          <w:lang w:val="hy-AM"/>
        </w:rPr>
        <w:t>:</w:t>
      </w:r>
    </w:p>
    <w:p w14:paraId="7A9ED771" w14:textId="77777777" w:rsidR="003F2904" w:rsidRDefault="003F2904" w:rsidP="00F02279">
      <w:pPr>
        <w:ind w:firstLine="567"/>
        <w:jc w:val="right"/>
        <w:rPr>
          <w:rFonts w:ascii="GHEA Grapalat" w:hAnsi="GHEA Grapalat" w:cs="Sylfaen"/>
          <w:i/>
          <w:sz w:val="20"/>
          <w:szCs w:val="20"/>
          <w:lang w:val="pt-BR"/>
        </w:rPr>
      </w:pPr>
    </w:p>
    <w:p w14:paraId="5A86357F" w14:textId="77777777" w:rsidR="003F2904" w:rsidRDefault="003F2904" w:rsidP="00F02279">
      <w:pPr>
        <w:ind w:firstLine="567"/>
        <w:jc w:val="right"/>
        <w:rPr>
          <w:rFonts w:ascii="GHEA Grapalat" w:hAnsi="GHEA Grapalat" w:cs="Sylfaen"/>
          <w:i/>
          <w:sz w:val="20"/>
          <w:szCs w:val="20"/>
          <w:lang w:val="pt-BR"/>
        </w:rPr>
      </w:pPr>
    </w:p>
    <w:p w14:paraId="79902967" w14:textId="77777777" w:rsidR="00C05186" w:rsidRDefault="00C05186" w:rsidP="00F02279">
      <w:pPr>
        <w:ind w:firstLine="567"/>
        <w:jc w:val="right"/>
        <w:rPr>
          <w:rFonts w:ascii="GHEA Grapalat" w:hAnsi="GHEA Grapalat" w:cs="Sylfaen"/>
          <w:i/>
          <w:sz w:val="20"/>
          <w:szCs w:val="20"/>
          <w:lang w:val="pt-BR"/>
        </w:rPr>
      </w:pPr>
    </w:p>
    <w:p w14:paraId="22010530" w14:textId="77777777" w:rsidR="00C05186" w:rsidRDefault="00C05186" w:rsidP="00F02279">
      <w:pPr>
        <w:ind w:firstLine="567"/>
        <w:jc w:val="right"/>
        <w:rPr>
          <w:rFonts w:ascii="GHEA Grapalat" w:hAnsi="GHEA Grapalat" w:cs="Sylfaen"/>
          <w:i/>
          <w:sz w:val="20"/>
          <w:szCs w:val="20"/>
          <w:lang w:val="pt-BR"/>
        </w:rPr>
      </w:pPr>
    </w:p>
    <w:p w14:paraId="14A87935" w14:textId="77777777" w:rsidR="00C05186" w:rsidRDefault="00C05186" w:rsidP="00F02279">
      <w:pPr>
        <w:ind w:firstLine="567"/>
        <w:jc w:val="right"/>
        <w:rPr>
          <w:rFonts w:ascii="GHEA Grapalat" w:hAnsi="GHEA Grapalat" w:cs="Sylfaen"/>
          <w:i/>
          <w:sz w:val="20"/>
          <w:szCs w:val="20"/>
          <w:lang w:val="pt-BR"/>
        </w:rPr>
      </w:pPr>
    </w:p>
    <w:p w14:paraId="6442F998" w14:textId="77777777" w:rsidR="00C05186" w:rsidRDefault="00C05186" w:rsidP="00F02279">
      <w:pPr>
        <w:ind w:firstLine="567"/>
        <w:jc w:val="right"/>
        <w:rPr>
          <w:rFonts w:ascii="GHEA Grapalat" w:hAnsi="GHEA Grapalat" w:cs="Sylfaen"/>
          <w:i/>
          <w:sz w:val="20"/>
          <w:szCs w:val="20"/>
          <w:lang w:val="pt-BR"/>
        </w:rPr>
      </w:pPr>
    </w:p>
    <w:p w14:paraId="3373620F" w14:textId="77777777" w:rsidR="00C05186" w:rsidRDefault="00C05186" w:rsidP="00F02279">
      <w:pPr>
        <w:ind w:firstLine="567"/>
        <w:jc w:val="right"/>
        <w:rPr>
          <w:rFonts w:ascii="GHEA Grapalat" w:hAnsi="GHEA Grapalat" w:cs="Sylfaen"/>
          <w:i/>
          <w:sz w:val="20"/>
          <w:szCs w:val="20"/>
          <w:lang w:val="pt-BR"/>
        </w:rPr>
      </w:pPr>
    </w:p>
    <w:p w14:paraId="610AE63E" w14:textId="77777777" w:rsidR="00C05186" w:rsidRDefault="00C05186" w:rsidP="00F02279">
      <w:pPr>
        <w:ind w:firstLine="567"/>
        <w:jc w:val="right"/>
        <w:rPr>
          <w:rFonts w:ascii="GHEA Grapalat" w:hAnsi="GHEA Grapalat" w:cs="Sylfaen"/>
          <w:i/>
          <w:sz w:val="20"/>
          <w:szCs w:val="20"/>
          <w:lang w:val="pt-BR"/>
        </w:rPr>
      </w:pPr>
    </w:p>
    <w:p w14:paraId="1455DA64" w14:textId="77777777" w:rsidR="00C05186" w:rsidRDefault="00C05186" w:rsidP="00F02279">
      <w:pPr>
        <w:ind w:firstLine="567"/>
        <w:jc w:val="right"/>
        <w:rPr>
          <w:rFonts w:ascii="GHEA Grapalat" w:hAnsi="GHEA Grapalat" w:cs="Sylfaen"/>
          <w:i/>
          <w:sz w:val="20"/>
          <w:szCs w:val="20"/>
          <w:lang w:val="pt-BR"/>
        </w:rPr>
      </w:pPr>
    </w:p>
    <w:p w14:paraId="0E7A79ED" w14:textId="77777777" w:rsidR="00C05186" w:rsidRDefault="00C05186" w:rsidP="00F02279">
      <w:pPr>
        <w:ind w:firstLine="567"/>
        <w:jc w:val="right"/>
        <w:rPr>
          <w:rFonts w:ascii="GHEA Grapalat" w:hAnsi="GHEA Grapalat" w:cs="Sylfaen"/>
          <w:i/>
          <w:sz w:val="20"/>
          <w:szCs w:val="20"/>
          <w:lang w:val="pt-BR"/>
        </w:rPr>
      </w:pPr>
    </w:p>
    <w:p w14:paraId="36098129" w14:textId="77777777" w:rsidR="00C05186" w:rsidRDefault="00C05186" w:rsidP="00F02279">
      <w:pPr>
        <w:ind w:firstLine="567"/>
        <w:jc w:val="right"/>
        <w:rPr>
          <w:rFonts w:ascii="GHEA Grapalat" w:hAnsi="GHEA Grapalat" w:cs="Sylfaen"/>
          <w:i/>
          <w:sz w:val="20"/>
          <w:szCs w:val="20"/>
          <w:lang w:val="pt-BR"/>
        </w:rPr>
      </w:pPr>
    </w:p>
    <w:p w14:paraId="704631B2" w14:textId="77777777" w:rsidR="00C05186" w:rsidRDefault="00C05186" w:rsidP="00F02279">
      <w:pPr>
        <w:ind w:firstLine="567"/>
        <w:jc w:val="right"/>
        <w:rPr>
          <w:rFonts w:ascii="GHEA Grapalat" w:hAnsi="GHEA Grapalat" w:cs="Sylfaen"/>
          <w:i/>
          <w:sz w:val="20"/>
          <w:szCs w:val="20"/>
          <w:lang w:val="pt-BR"/>
        </w:rPr>
      </w:pPr>
    </w:p>
    <w:p w14:paraId="61836CC2" w14:textId="77777777" w:rsidR="00C05186" w:rsidRDefault="00C05186" w:rsidP="00F02279">
      <w:pPr>
        <w:ind w:firstLine="567"/>
        <w:jc w:val="right"/>
        <w:rPr>
          <w:rFonts w:ascii="GHEA Grapalat" w:hAnsi="GHEA Grapalat" w:cs="Sylfaen"/>
          <w:i/>
          <w:sz w:val="20"/>
          <w:szCs w:val="20"/>
          <w:lang w:val="pt-BR"/>
        </w:rPr>
      </w:pPr>
    </w:p>
    <w:p w14:paraId="625DA283" w14:textId="77777777" w:rsidR="00C05186" w:rsidRDefault="00C05186" w:rsidP="00F02279">
      <w:pPr>
        <w:ind w:firstLine="567"/>
        <w:jc w:val="right"/>
        <w:rPr>
          <w:rFonts w:ascii="GHEA Grapalat" w:hAnsi="GHEA Grapalat" w:cs="Sylfaen"/>
          <w:i/>
          <w:sz w:val="20"/>
          <w:szCs w:val="20"/>
          <w:lang w:val="pt-BR"/>
        </w:rPr>
      </w:pPr>
    </w:p>
    <w:p w14:paraId="042A390A" w14:textId="77777777" w:rsidR="00C05186" w:rsidRDefault="00C05186" w:rsidP="00F02279">
      <w:pPr>
        <w:ind w:firstLine="567"/>
        <w:jc w:val="right"/>
        <w:rPr>
          <w:rFonts w:ascii="GHEA Grapalat" w:hAnsi="GHEA Grapalat" w:cs="Sylfaen"/>
          <w:i/>
          <w:sz w:val="20"/>
          <w:szCs w:val="20"/>
          <w:lang w:val="pt-BR"/>
        </w:rPr>
      </w:pPr>
    </w:p>
    <w:p w14:paraId="72B2C392" w14:textId="77777777" w:rsidR="003D24BA" w:rsidRDefault="003D24BA" w:rsidP="00F02279">
      <w:pPr>
        <w:ind w:firstLine="567"/>
        <w:jc w:val="right"/>
        <w:rPr>
          <w:rFonts w:ascii="GHEA Grapalat" w:hAnsi="GHEA Grapalat" w:cs="Sylfaen"/>
          <w:i/>
          <w:sz w:val="20"/>
          <w:szCs w:val="20"/>
          <w:lang w:val="pt-BR"/>
        </w:rPr>
      </w:pPr>
    </w:p>
    <w:p w14:paraId="79D3F2A0" w14:textId="77777777" w:rsidR="006B14BD" w:rsidRDefault="006B14BD" w:rsidP="00F02279">
      <w:pPr>
        <w:ind w:firstLine="567"/>
        <w:jc w:val="right"/>
        <w:rPr>
          <w:rFonts w:ascii="GHEA Grapalat" w:hAnsi="GHEA Grapalat" w:cs="Sylfaen"/>
          <w:i/>
          <w:sz w:val="20"/>
          <w:szCs w:val="20"/>
          <w:lang w:val="pt-BR"/>
        </w:rPr>
      </w:pPr>
    </w:p>
    <w:p w14:paraId="22F6A4DB" w14:textId="77777777" w:rsidR="006B14BD" w:rsidRDefault="006B14BD" w:rsidP="00F02279">
      <w:pPr>
        <w:ind w:firstLine="567"/>
        <w:jc w:val="right"/>
        <w:rPr>
          <w:rFonts w:ascii="GHEA Grapalat" w:hAnsi="GHEA Grapalat" w:cs="Sylfaen"/>
          <w:i/>
          <w:sz w:val="20"/>
          <w:szCs w:val="20"/>
          <w:lang w:val="pt-BR"/>
        </w:rPr>
      </w:pPr>
    </w:p>
    <w:p w14:paraId="242153A8" w14:textId="77777777" w:rsidR="006B14BD" w:rsidRDefault="006B14BD" w:rsidP="00F02279">
      <w:pPr>
        <w:ind w:firstLine="567"/>
        <w:jc w:val="right"/>
        <w:rPr>
          <w:rFonts w:ascii="GHEA Grapalat" w:hAnsi="GHEA Grapalat" w:cs="Sylfaen"/>
          <w:i/>
          <w:sz w:val="20"/>
          <w:szCs w:val="20"/>
          <w:lang w:val="pt-BR"/>
        </w:rPr>
      </w:pPr>
    </w:p>
    <w:p w14:paraId="011763EA" w14:textId="77777777" w:rsidR="006B14BD" w:rsidRDefault="006B14BD" w:rsidP="00F02279">
      <w:pPr>
        <w:ind w:firstLine="567"/>
        <w:jc w:val="right"/>
        <w:rPr>
          <w:rFonts w:ascii="GHEA Grapalat" w:hAnsi="GHEA Grapalat" w:cs="Sylfaen"/>
          <w:i/>
          <w:sz w:val="20"/>
          <w:szCs w:val="20"/>
          <w:lang w:val="pt-BR"/>
        </w:rPr>
      </w:pPr>
    </w:p>
    <w:p w14:paraId="0DE5E2A8" w14:textId="77777777" w:rsidR="006B14BD" w:rsidRDefault="006B14BD" w:rsidP="00F02279">
      <w:pPr>
        <w:ind w:firstLine="567"/>
        <w:jc w:val="right"/>
        <w:rPr>
          <w:rFonts w:ascii="GHEA Grapalat" w:hAnsi="GHEA Grapalat" w:cs="Sylfaen"/>
          <w:i/>
          <w:sz w:val="20"/>
          <w:szCs w:val="20"/>
          <w:lang w:val="pt-BR"/>
        </w:rPr>
      </w:pPr>
    </w:p>
    <w:p w14:paraId="56A91CD4" w14:textId="77777777" w:rsidR="006B14BD" w:rsidRDefault="006B14BD" w:rsidP="00F02279">
      <w:pPr>
        <w:ind w:firstLine="567"/>
        <w:jc w:val="right"/>
        <w:rPr>
          <w:rFonts w:ascii="GHEA Grapalat" w:hAnsi="GHEA Grapalat" w:cs="Sylfaen"/>
          <w:i/>
          <w:sz w:val="20"/>
          <w:szCs w:val="20"/>
          <w:lang w:val="pt-BR"/>
        </w:rPr>
      </w:pPr>
    </w:p>
    <w:p w14:paraId="21AF6E6A" w14:textId="4734FBB5"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77777777" w:rsidR="00F02279" w:rsidRPr="00FB1EC7" w:rsidRDefault="00F02279" w:rsidP="00F02279">
      <w:pPr>
        <w:jc w:val="right"/>
        <w:rPr>
          <w:rFonts w:ascii="GHEA Grapalat" w:hAnsi="GHEA Grapalat"/>
          <w:sz w:val="20"/>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0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488"/>
      </w:tblGrid>
      <w:tr w:rsidR="00B02D97" w:rsidRPr="00FA2E9A" w14:paraId="5C6813A0" w14:textId="77777777" w:rsidTr="00BD16A6">
        <w:trPr>
          <w:trHeight w:val="548"/>
        </w:trPr>
        <w:tc>
          <w:tcPr>
            <w:tcW w:w="11070" w:type="dxa"/>
            <w:gridSpan w:val="16"/>
            <w:vAlign w:val="center"/>
          </w:tcPr>
          <w:p w14:paraId="64D50D32" w14:textId="77777777" w:rsidR="00B02D97" w:rsidRPr="00013015"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B02D97" w:rsidRPr="000D1D66" w14:paraId="0BD9A033" w14:textId="77777777" w:rsidTr="00BD16A6">
        <w:trPr>
          <w:trHeight w:val="809"/>
        </w:trPr>
        <w:tc>
          <w:tcPr>
            <w:tcW w:w="720" w:type="dxa"/>
            <w:vMerge w:val="restart"/>
            <w:vAlign w:val="center"/>
          </w:tcPr>
          <w:p w14:paraId="1FC5C083" w14:textId="77777777" w:rsidR="00B02D97" w:rsidRPr="00013015" w:rsidRDefault="00B02D97" w:rsidP="004025C4">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00771DD6" w14:textId="77777777" w:rsidR="00B02D97" w:rsidRPr="00013015"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74C04FB7" w14:textId="77777777" w:rsidR="00B02D97" w:rsidRPr="00FA2E9A"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178" w:type="dxa"/>
            <w:gridSpan w:val="13"/>
            <w:vAlign w:val="center"/>
          </w:tcPr>
          <w:p w14:paraId="10BF096F" w14:textId="14908B32" w:rsidR="00B02D97" w:rsidRPr="00FA2E9A" w:rsidRDefault="00B02D97" w:rsidP="004025C4">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sidR="003766EE">
              <w:rPr>
                <w:rFonts w:ascii="GHEA Grapalat" w:hAnsi="GHEA Grapalat"/>
                <w:sz w:val="20"/>
                <w:szCs w:val="20"/>
                <w:lang w:val="hy-AM"/>
              </w:rPr>
              <w:t>5</w:t>
            </w:r>
            <w:r w:rsidRPr="00FA2E9A">
              <w:rPr>
                <w:rFonts w:ascii="GHEA Grapalat" w:hAnsi="GHEA Grapalat"/>
                <w:sz w:val="20"/>
                <w:szCs w:val="20"/>
                <w:lang w:val="es-ES"/>
              </w:rPr>
              <w:t>թ-</w:t>
            </w:r>
            <w:proofErr w:type="spellStart"/>
            <w:r w:rsidRPr="00FA2E9A">
              <w:rPr>
                <w:rFonts w:ascii="GHEA Grapalat" w:hAnsi="GHEA Grapalat"/>
                <w:sz w:val="20"/>
                <w:szCs w:val="20"/>
                <w:lang w:val="es-ES"/>
              </w:rPr>
              <w:t>ին</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B02D97" w:rsidRPr="00FA2E9A" w14:paraId="648F27AA" w14:textId="77777777" w:rsidTr="00BD16A6">
        <w:trPr>
          <w:cantSplit/>
          <w:trHeight w:val="1205"/>
        </w:trPr>
        <w:tc>
          <w:tcPr>
            <w:tcW w:w="720" w:type="dxa"/>
            <w:vMerge/>
          </w:tcPr>
          <w:p w14:paraId="36E372D5" w14:textId="77777777" w:rsidR="00B02D97" w:rsidRPr="00C51AE9" w:rsidRDefault="00B02D97" w:rsidP="004025C4">
            <w:pPr>
              <w:jc w:val="center"/>
              <w:rPr>
                <w:rFonts w:ascii="GHEA Grapalat" w:hAnsi="GHEA Grapalat"/>
                <w:sz w:val="20"/>
                <w:szCs w:val="20"/>
                <w:lang w:val="es-ES"/>
              </w:rPr>
            </w:pPr>
          </w:p>
        </w:tc>
        <w:tc>
          <w:tcPr>
            <w:tcW w:w="1800" w:type="dxa"/>
            <w:vMerge/>
          </w:tcPr>
          <w:p w14:paraId="4EB938F5" w14:textId="77777777" w:rsidR="00B02D97" w:rsidRPr="00FA2E9A" w:rsidRDefault="00B02D97" w:rsidP="004025C4">
            <w:pPr>
              <w:jc w:val="center"/>
              <w:rPr>
                <w:rFonts w:ascii="GHEA Grapalat" w:hAnsi="GHEA Grapalat"/>
                <w:sz w:val="20"/>
                <w:szCs w:val="20"/>
                <w:lang w:val="es-ES"/>
              </w:rPr>
            </w:pPr>
          </w:p>
        </w:tc>
        <w:tc>
          <w:tcPr>
            <w:tcW w:w="2372" w:type="dxa"/>
            <w:vMerge/>
          </w:tcPr>
          <w:p w14:paraId="32CAF834" w14:textId="77777777" w:rsidR="00B02D97" w:rsidRPr="00FA2E9A" w:rsidRDefault="00B02D97" w:rsidP="004025C4">
            <w:pPr>
              <w:jc w:val="center"/>
              <w:rPr>
                <w:rFonts w:ascii="GHEA Grapalat" w:hAnsi="GHEA Grapalat"/>
                <w:sz w:val="20"/>
                <w:szCs w:val="20"/>
                <w:lang w:val="es-ES"/>
              </w:rPr>
            </w:pPr>
          </w:p>
        </w:tc>
        <w:tc>
          <w:tcPr>
            <w:tcW w:w="464" w:type="dxa"/>
            <w:textDirection w:val="btLr"/>
            <w:vAlign w:val="center"/>
          </w:tcPr>
          <w:p w14:paraId="2FA0BDA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4497A20E" w14:textId="77777777" w:rsidR="00B02D97" w:rsidRPr="00FA2E9A" w:rsidRDefault="00B02D97" w:rsidP="004025C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0830C164"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5177C5AF" w14:textId="77777777" w:rsidR="00B02D97" w:rsidRPr="00FA2E9A" w:rsidRDefault="00B02D97" w:rsidP="004025C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7AE7B8CA"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26A9250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41FD6883"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319F389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4449D763"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5FD8BA18"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18680F5A"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6B21A0FF"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488" w:type="dxa"/>
            <w:textDirection w:val="btLr"/>
            <w:vAlign w:val="center"/>
          </w:tcPr>
          <w:p w14:paraId="042A4469" w14:textId="77777777" w:rsidR="00B02D97" w:rsidRPr="00FA2E9A" w:rsidRDefault="00B02D97" w:rsidP="004025C4">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8C5175" w:rsidRPr="00FA2E9A" w14:paraId="5B59E097" w14:textId="77777777" w:rsidTr="00701C78">
        <w:trPr>
          <w:cantSplit/>
          <w:trHeight w:val="1646"/>
        </w:trPr>
        <w:tc>
          <w:tcPr>
            <w:tcW w:w="720" w:type="dxa"/>
            <w:vAlign w:val="center"/>
          </w:tcPr>
          <w:p w14:paraId="62F19573" w14:textId="77777777" w:rsidR="008C5175" w:rsidRPr="00B17DF3" w:rsidRDefault="008C5175" w:rsidP="008C5175">
            <w:pPr>
              <w:jc w:val="center"/>
              <w:rPr>
                <w:rFonts w:ascii="GHEA Grapalat" w:hAnsi="GHEA Grapalat"/>
                <w:sz w:val="20"/>
                <w:szCs w:val="20"/>
                <w:lang w:val="es-ES"/>
              </w:rPr>
            </w:pPr>
            <w:r w:rsidRPr="00B17DF3">
              <w:rPr>
                <w:rFonts w:ascii="GHEA Grapalat" w:hAnsi="GHEA Grapalat"/>
                <w:sz w:val="20"/>
                <w:szCs w:val="20"/>
                <w:lang w:val="es-ES"/>
              </w:rPr>
              <w:t>1</w:t>
            </w:r>
          </w:p>
        </w:tc>
        <w:tc>
          <w:tcPr>
            <w:tcW w:w="1800" w:type="dxa"/>
            <w:vAlign w:val="center"/>
          </w:tcPr>
          <w:p w14:paraId="22F310A8" w14:textId="551EE231" w:rsidR="008C5175" w:rsidRPr="00FE2FF3" w:rsidRDefault="008C5175" w:rsidP="008C5175">
            <w:pPr>
              <w:jc w:val="center"/>
              <w:rPr>
                <w:rFonts w:ascii="GHEA Grapalat" w:hAnsi="GHEA Grapalat"/>
                <w:sz w:val="20"/>
                <w:szCs w:val="20"/>
                <w:lang w:val="es-ES"/>
              </w:rPr>
            </w:pPr>
            <w:r w:rsidRPr="00F648D9">
              <w:rPr>
                <w:rFonts w:ascii="GHEA Grapalat" w:hAnsi="GHEA Grapalat" w:cs="Sylfaen"/>
                <w:sz w:val="20"/>
                <w:szCs w:val="20"/>
                <w:lang w:val="pt-BR"/>
              </w:rPr>
              <w:t>45231177/520</w:t>
            </w:r>
          </w:p>
        </w:tc>
        <w:tc>
          <w:tcPr>
            <w:tcW w:w="2372" w:type="dxa"/>
            <w:vAlign w:val="center"/>
          </w:tcPr>
          <w:p w14:paraId="61D2CA6E" w14:textId="31FFD70F" w:rsidR="008C5175" w:rsidRPr="00FE2FF3" w:rsidRDefault="008C5175" w:rsidP="008C5175">
            <w:pPr>
              <w:rPr>
                <w:rFonts w:ascii="GHEA Grapalat" w:hAnsi="GHEA Grapalat"/>
                <w:sz w:val="20"/>
                <w:szCs w:val="20"/>
                <w:lang w:val="es-ES"/>
              </w:rPr>
            </w:pPr>
            <w:r w:rsidRPr="002B67D0">
              <w:rPr>
                <w:rFonts w:ascii="GHEA Grapalat" w:hAnsi="GHEA Grapalat" w:cs="Sylfaen"/>
                <w:sz w:val="20"/>
                <w:szCs w:val="20"/>
                <w:lang w:val="pt-BR"/>
              </w:rPr>
              <w:t xml:space="preserve">Երևան քաղաքի </w:t>
            </w:r>
            <w:r w:rsidRPr="00A37E22">
              <w:rPr>
                <w:rFonts w:ascii="GHEA Grapalat" w:hAnsi="GHEA Grapalat" w:cs="Sylfaen"/>
                <w:sz w:val="20"/>
                <w:szCs w:val="20"/>
                <w:lang w:val="pt-BR"/>
              </w:rPr>
              <w:t>Մալաթիա-Սեբաստիա վարչական շրջանի տարածքում եզրաքարերի վերանորոգման աշխատանքներ</w:t>
            </w:r>
          </w:p>
        </w:tc>
        <w:tc>
          <w:tcPr>
            <w:tcW w:w="464" w:type="dxa"/>
            <w:textDirection w:val="btLr"/>
            <w:vAlign w:val="center"/>
          </w:tcPr>
          <w:p w14:paraId="6EACD026" w14:textId="5C48FA12"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76BA3B1C" w14:textId="76AE669E"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390" w:type="dxa"/>
            <w:textDirection w:val="btLr"/>
            <w:vAlign w:val="center"/>
          </w:tcPr>
          <w:p w14:paraId="617AA45F" w14:textId="415CF29A"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540" w:type="dxa"/>
            <w:textDirection w:val="btLr"/>
            <w:vAlign w:val="center"/>
          </w:tcPr>
          <w:p w14:paraId="3900AC73" w14:textId="49F0585D"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50" w:type="dxa"/>
            <w:textDirection w:val="btLr"/>
            <w:vAlign w:val="center"/>
          </w:tcPr>
          <w:p w14:paraId="69E48CBE" w14:textId="70CFAE41"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50" w:type="dxa"/>
            <w:textDirection w:val="btLr"/>
            <w:vAlign w:val="center"/>
          </w:tcPr>
          <w:p w14:paraId="7FF85479" w14:textId="703F24A9"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540" w:type="dxa"/>
            <w:textDirection w:val="btLr"/>
            <w:vAlign w:val="center"/>
          </w:tcPr>
          <w:p w14:paraId="74CDA508" w14:textId="3FD774F4"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536" w:type="dxa"/>
            <w:textDirection w:val="btLr"/>
            <w:vAlign w:val="center"/>
          </w:tcPr>
          <w:p w14:paraId="10412682" w14:textId="2E9CDC40"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2E6F13C8" w14:textId="4DCC63FE" w:rsidR="008C5175" w:rsidRPr="00B17DF3" w:rsidRDefault="008C5175"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7656AF3A" w14:textId="0E924DC4" w:rsidR="008C5175" w:rsidRPr="00B17DF3" w:rsidRDefault="00464A68"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768D4086" w14:textId="1CD8FAA6" w:rsidR="008C5175" w:rsidRPr="00B17DF3" w:rsidRDefault="00464A68"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23F149A5" w14:textId="67F6424F" w:rsidR="008C5175" w:rsidRPr="00B17DF3" w:rsidRDefault="00464A68"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88" w:type="dxa"/>
            <w:textDirection w:val="btLr"/>
            <w:vAlign w:val="center"/>
          </w:tcPr>
          <w:p w14:paraId="7AA3073E" w14:textId="4ED68D8E" w:rsidR="008C5175" w:rsidRPr="00B17DF3" w:rsidRDefault="00464A68" w:rsidP="008C5175">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r>
    </w:tbl>
    <w:p w14:paraId="290E1009" w14:textId="77777777" w:rsidR="002671C8" w:rsidRDefault="002671C8" w:rsidP="00F02279">
      <w:pPr>
        <w:jc w:val="both"/>
        <w:rPr>
          <w:rFonts w:ascii="GHEA Grapalat" w:hAnsi="GHEA Grapalat"/>
          <w:i/>
          <w:sz w:val="18"/>
          <w:szCs w:val="18"/>
          <w:lang w:val="es-ES"/>
        </w:rPr>
      </w:pPr>
    </w:p>
    <w:p w14:paraId="34D11CC2" w14:textId="68147925" w:rsidR="00F02279" w:rsidRPr="00FB1EC7" w:rsidRDefault="00F02279" w:rsidP="00F02279">
      <w:pPr>
        <w:jc w:val="both"/>
        <w:rPr>
          <w:rFonts w:ascii="GHEA Grapalat" w:hAnsi="GHEA Grapalat" w:cs="Sylfaen"/>
          <w:i/>
          <w:sz w:val="18"/>
          <w:szCs w:val="18"/>
          <w:lang w:val="pt-BR"/>
        </w:rPr>
      </w:pPr>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 xml:space="preserve">կարգով: </w:t>
      </w:r>
    </w:p>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9E402F">
          <w:footnotePr>
            <w:pos w:val="beneathText"/>
          </w:footnotePr>
          <w:pgSz w:w="11906" w:h="16838" w:code="9"/>
          <w:pgMar w:top="540" w:right="707" w:bottom="54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0D1D66"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FB1EC7">
              <w:rPr>
                <w:rFonts w:ascii="GHEA Grapalat" w:hAnsi="GHEA Grapalat"/>
                <w:iCs/>
                <w:color w:val="000000"/>
                <w:sz w:val="21"/>
                <w:szCs w:val="21"/>
              </w:rPr>
              <w:t>Պայմանագրի</w:t>
            </w:r>
            <w:proofErr w:type="spellEnd"/>
            <w:r w:rsidR="00F02279" w:rsidRPr="00FB1EC7">
              <w:rPr>
                <w:rFonts w:ascii="GHEA Grapalat" w:hAnsi="GHEA Grapalat"/>
                <w:iCs/>
                <w:color w:val="000000"/>
                <w:sz w:val="21"/>
                <w:szCs w:val="21"/>
                <w:lang w:val="pt-BR"/>
              </w:rPr>
              <w:t xml:space="preserve"> </w:t>
            </w:r>
            <w:proofErr w:type="spellStart"/>
            <w:r w:rsidR="00F02279" w:rsidRPr="00FB1EC7">
              <w:rPr>
                <w:rFonts w:ascii="GHEA Grapalat" w:hAnsi="GHEA Grapalat"/>
                <w:iCs/>
                <w:color w:val="000000"/>
                <w:sz w:val="21"/>
                <w:szCs w:val="21"/>
              </w:rPr>
              <w:t>կողմ</w:t>
            </w:r>
            <w:proofErr w:type="spellEnd"/>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Պատվիրատու</w:t>
            </w:r>
            <w:proofErr w:type="spellEnd"/>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r w:rsidRPr="00FB1EC7">
        <w:rPr>
          <w:rFonts w:ascii="GHEA Grapalat" w:hAnsi="GHEA Grapalat"/>
          <w:color w:val="000000"/>
          <w:sz w:val="21"/>
          <w:szCs w:val="21"/>
          <w:lang w:val="es-ES" w:eastAsia="ru-RU"/>
        </w:rPr>
        <w:t>«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այսուհետ</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Պայմանագիր</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անվանումը</w:t>
      </w:r>
      <w:proofErr w:type="spellEnd"/>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կնքման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ամսաթիվը</w:t>
      </w:r>
      <w:proofErr w:type="spellEnd"/>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համարը</w:t>
      </w:r>
      <w:proofErr w:type="spellEnd"/>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spellStart"/>
      <w:r w:rsidRPr="00FB1EC7">
        <w:rPr>
          <w:rFonts w:ascii="GHEA Grapalat" w:hAnsi="GHEA Grapalat"/>
          <w:iCs/>
          <w:color w:val="000000"/>
          <w:sz w:val="21"/>
          <w:szCs w:val="21"/>
        </w:rPr>
        <w:t>Պատվիրատուն</w:t>
      </w:r>
      <w:proofErr w:type="spellEnd"/>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r w:rsidRPr="00FB1EC7">
        <w:rPr>
          <w:rFonts w:ascii="GHEA Grapalat" w:hAnsi="GHEA Grapalat"/>
          <w:iCs/>
          <w:color w:val="000000"/>
          <w:sz w:val="21"/>
          <w:szCs w:val="21"/>
          <w:lang w:val="es-ES"/>
        </w:rPr>
        <w:t xml:space="preserve">  </w:t>
      </w: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կողմը</w:t>
      </w:r>
      <w:proofErr w:type="spellEnd"/>
      <w:r w:rsidRPr="00FB1EC7">
        <w:rPr>
          <w:rFonts w:ascii="GHEA Grapalat" w:hAnsi="GHEA Grapalat"/>
          <w:color w:val="000000"/>
          <w:sz w:val="21"/>
          <w:szCs w:val="21"/>
        </w:rPr>
        <w:t>՝</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proofErr w:type="spellStart"/>
      <w:r w:rsidRPr="00FB1EC7">
        <w:rPr>
          <w:rFonts w:ascii="GHEA Grapalat" w:hAnsi="GHEA Grapalat"/>
          <w:color w:val="000000"/>
          <w:sz w:val="21"/>
          <w:szCs w:val="21"/>
          <w:lang w:val="es-ES"/>
        </w:rPr>
        <w:t>կազմեցին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սույն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արձանագրությունը</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հետևյալի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մասին</w:t>
      </w:r>
      <w:proofErr w:type="spellEnd"/>
      <w:r w:rsidRPr="00FB1EC7">
        <w:rPr>
          <w:rFonts w:ascii="GHEA Grapalat" w:hAnsi="GHEA Grapalat"/>
          <w:color w:val="000000"/>
          <w:sz w:val="21"/>
          <w:szCs w:val="21"/>
          <w:lang w:val="es-ES"/>
        </w:rPr>
        <w:t>.</w:t>
      </w:r>
    </w:p>
    <w:p w14:paraId="2044C12E" w14:textId="77777777" w:rsidR="00F02279" w:rsidRPr="00FB1EC7" w:rsidRDefault="00F02279" w:rsidP="00F02279">
      <w:pPr>
        <w:jc w:val="both"/>
        <w:rPr>
          <w:rFonts w:ascii="GHEA Grapalat" w:hAnsi="GHEA Grapalat"/>
          <w:iCs/>
          <w:color w:val="000000"/>
          <w:sz w:val="21"/>
          <w:szCs w:val="21"/>
          <w:lang w:val="hy-AM"/>
        </w:rPr>
      </w:pPr>
      <w:proofErr w:type="spellStart"/>
      <w:r w:rsidRPr="00FB1EC7">
        <w:rPr>
          <w:rFonts w:ascii="GHEA Grapalat" w:hAnsi="GHEA Grapalat"/>
          <w:iCs/>
          <w:color w:val="000000"/>
          <w:sz w:val="21"/>
          <w:szCs w:val="21"/>
        </w:rPr>
        <w:t>Պայմանագրի</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rPr>
        <w:t>շրջանակներում</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snapToGrid w:val="0"/>
          <w:color w:val="000000"/>
          <w:sz w:val="21"/>
          <w:szCs w:val="21"/>
          <w:lang w:val="es-ES"/>
        </w:rPr>
        <w:t>Պայմանագրի</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կողմը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կատարել</w:t>
      </w:r>
      <w:proofErr w:type="spellEnd"/>
      <w:r w:rsidRPr="00FB1EC7">
        <w:rPr>
          <w:rFonts w:ascii="GHEA Grapalat" w:hAnsi="GHEA Grapalat"/>
          <w:iCs/>
          <w:color w:val="000000"/>
          <w:sz w:val="21"/>
          <w:szCs w:val="21"/>
          <w:lang w:val="es-ES"/>
        </w:rPr>
        <w:t xml:space="preserve"> է </w:t>
      </w:r>
      <w:proofErr w:type="spellStart"/>
      <w:r w:rsidRPr="00FB1EC7">
        <w:rPr>
          <w:rFonts w:ascii="GHEA Grapalat" w:hAnsi="GHEA Grapalat"/>
          <w:iCs/>
          <w:color w:val="000000"/>
          <w:sz w:val="21"/>
          <w:szCs w:val="21"/>
          <w:lang w:val="es-ES"/>
        </w:rPr>
        <w:t>հետևյալ</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lang w:val="es-ES"/>
        </w:rPr>
        <w:t>աշխատանքները</w:t>
      </w:r>
      <w:proofErr w:type="spellEnd"/>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FB1EC7">
              <w:rPr>
                <w:rFonts w:ascii="GHEA Grapalat" w:hAnsi="GHEA Grapalat" w:cs="Sylfaen"/>
                <w:sz w:val="18"/>
                <w:szCs w:val="18"/>
              </w:rPr>
              <w:t>Կատարված</w:t>
            </w:r>
            <w:proofErr w:type="spellEnd"/>
            <w:r w:rsidRPr="00FB1EC7">
              <w:rPr>
                <w:rFonts w:ascii="GHEA Grapalat" w:hAnsi="GHEA Grapalat" w:cs="Courier New"/>
                <w:sz w:val="18"/>
                <w:szCs w:val="18"/>
              </w:rPr>
              <w:t xml:space="preserve"> </w:t>
            </w:r>
            <w:proofErr w:type="spellStart"/>
            <w:r w:rsidRPr="00FB1EC7">
              <w:rPr>
                <w:rFonts w:ascii="GHEA Grapalat" w:hAnsi="GHEA Grapalat" w:cs="Sylfaen"/>
                <w:sz w:val="18"/>
                <w:szCs w:val="18"/>
              </w:rPr>
              <w:t>աշխատանքների</w:t>
            </w:r>
            <w:proofErr w:type="spellEnd"/>
          </w:p>
        </w:tc>
      </w:tr>
      <w:tr w:rsidR="00F02279" w:rsidRPr="00FB1EC7" w14:paraId="07292EE1" w14:textId="77777777" w:rsidTr="00545BDE">
        <w:trPr>
          <w:jc w:val="right"/>
        </w:trPr>
        <w:tc>
          <w:tcPr>
            <w:tcW w:w="357" w:type="dxa"/>
            <w:vMerge/>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անվանումը</w:t>
            </w:r>
            <w:proofErr w:type="spellEnd"/>
          </w:p>
        </w:tc>
        <w:tc>
          <w:tcPr>
            <w:tcW w:w="1440" w:type="dxa"/>
            <w:vMerge w:val="restart"/>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տեխնիկական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բնութագրի</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համառոտ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շարադրանքը</w:t>
            </w:r>
            <w:proofErr w:type="spellEnd"/>
          </w:p>
        </w:tc>
        <w:tc>
          <w:tcPr>
            <w:tcW w:w="2916" w:type="dxa"/>
            <w:gridSpan w:val="2"/>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քանակական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ցուցանիշը</w:t>
            </w:r>
            <w:proofErr w:type="spellEnd"/>
          </w:p>
        </w:tc>
        <w:tc>
          <w:tcPr>
            <w:tcW w:w="2976" w:type="dxa"/>
            <w:gridSpan w:val="2"/>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կատարման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p>
        </w:tc>
        <w:tc>
          <w:tcPr>
            <w:tcW w:w="1168" w:type="dxa"/>
            <w:vMerge w:val="restart"/>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ենթակա</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գումարը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հազար</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դրամ</w:t>
            </w:r>
            <w:proofErr w:type="spellEnd"/>
            <w:r w:rsidRPr="00FB1EC7">
              <w:rPr>
                <w:rFonts w:ascii="GHEA Grapalat" w:hAnsi="GHEA Grapalat"/>
                <w:sz w:val="18"/>
                <w:szCs w:val="18"/>
              </w:rPr>
              <w:t>/</w:t>
            </w:r>
          </w:p>
        </w:tc>
        <w:tc>
          <w:tcPr>
            <w:tcW w:w="675" w:type="dxa"/>
            <w:vMerge w:val="restart"/>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r w:rsidRPr="00FB1EC7">
              <w:rPr>
                <w:rFonts w:ascii="GHEA Grapalat" w:hAnsi="GHEA Grapalat"/>
                <w:sz w:val="18"/>
                <w:szCs w:val="18"/>
              </w:rPr>
              <w:t>/</w:t>
            </w:r>
          </w:p>
        </w:tc>
      </w:tr>
      <w:tr w:rsidR="00F02279" w:rsidRPr="00FB1EC7" w14:paraId="4EBF228E" w14:textId="77777777" w:rsidTr="00545BDE">
        <w:trPr>
          <w:trHeight w:val="1105"/>
          <w:jc w:val="right"/>
        </w:trPr>
        <w:tc>
          <w:tcPr>
            <w:tcW w:w="357" w:type="dxa"/>
            <w:vMerge/>
            <w:tcBorders>
              <w:bottom w:val="single" w:sz="4" w:space="0" w:color="auto"/>
            </w:tcBorders>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842" w:type="dxa"/>
            <w:tcBorders>
              <w:bottom w:val="single" w:sz="4" w:space="0" w:color="auto"/>
            </w:tcBorders>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168" w:type="dxa"/>
            <w:vMerge/>
            <w:tcBorders>
              <w:bottom w:val="single" w:sz="4" w:space="0" w:color="auto"/>
            </w:tcBorders>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proofErr w:type="spellStart"/>
      <w:r w:rsidRPr="00FB1EC7">
        <w:rPr>
          <w:rFonts w:ascii="GHEA Grapalat" w:hAnsi="GHEA Grapalat"/>
          <w:iCs/>
          <w:snapToGrid w:val="0"/>
          <w:color w:val="000000"/>
          <w:sz w:val="21"/>
          <w:szCs w:val="21"/>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երկկողմ</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հաշիվ</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ապրանքագիրը</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proofErr w:type="spellStart"/>
      <w:r w:rsidRPr="00FB1EC7">
        <w:rPr>
          <w:rFonts w:ascii="GHEA Grapalat" w:hAnsi="GHEA Grapalat"/>
          <w:color w:val="000000"/>
          <w:sz w:val="21"/>
          <w:szCs w:val="21"/>
          <w:lang w:val="es-ES"/>
        </w:rPr>
        <w:t>եզրակացությունը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հանդիսանում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սույն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բաղկացուցիչ</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մասը</w:t>
      </w:r>
      <w:proofErr w:type="spellEnd"/>
      <w:r w:rsidRPr="00FB1EC7">
        <w:rPr>
          <w:rFonts w:ascii="GHEA Grapalat" w:hAnsi="GHEA Grapalat"/>
          <w:iCs/>
          <w:snapToGrid w:val="0"/>
          <w:color w:val="000000"/>
          <w:sz w:val="21"/>
          <w:szCs w:val="21"/>
          <w:lang w:val="es-ES"/>
        </w:rPr>
        <w:t xml:space="preserve"> և </w:t>
      </w:r>
      <w:proofErr w:type="spellStart"/>
      <w:r w:rsidRPr="00FB1EC7">
        <w:rPr>
          <w:rFonts w:ascii="GHEA Grapalat" w:hAnsi="GHEA Grapalat"/>
          <w:iCs/>
          <w:snapToGrid w:val="0"/>
          <w:color w:val="000000"/>
          <w:sz w:val="21"/>
          <w:szCs w:val="21"/>
          <w:lang w:val="es-ES"/>
        </w:rPr>
        <w:t>կցվում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հանձնեց</w:t>
            </w:r>
            <w:proofErr w:type="spellEnd"/>
            <w:r w:rsidRPr="00FB1EC7">
              <w:rPr>
                <w:rFonts w:ascii="GHEA Grapalat" w:hAnsi="GHEA Grapalat"/>
                <w:iCs/>
                <w:color w:val="000000"/>
                <w:sz w:val="21"/>
                <w:szCs w:val="21"/>
              </w:rPr>
              <w:t xml:space="preserve">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ընդունեց</w:t>
            </w:r>
            <w:proofErr w:type="spellEnd"/>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xml:space="preserve">, </w:t>
            </w:r>
            <w:proofErr w:type="spellStart"/>
            <w:r w:rsidRPr="00FB1EC7">
              <w:rPr>
                <w:rFonts w:ascii="GHEA Grapalat" w:hAnsi="GHEA Grapalat"/>
                <w:iCs/>
                <w:sz w:val="15"/>
                <w:szCs w:val="15"/>
              </w:rPr>
              <w:t>անուն</w:t>
            </w:r>
            <w:proofErr w:type="spellEnd"/>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FB1EC7">
        <w:rPr>
          <w:rFonts w:ascii="GHEA Grapalat" w:hAnsi="GHEA Grapalat" w:cs="Sylfaen"/>
          <w:bCs/>
          <w:sz w:val="18"/>
          <w:szCs w:val="18"/>
        </w:rPr>
        <w:t>պայմանագրի</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արդյունքը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Պատվիրատուին</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հանձնելու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փաստը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ֆիքսելու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վերաբերյալ</w:t>
      </w:r>
      <w:proofErr w:type="spellEnd"/>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proofErr w:type="spellStart"/>
      <w:r w:rsidRPr="00FB1EC7">
        <w:rPr>
          <w:rFonts w:ascii="GHEA Grapalat" w:hAnsi="GHEA Grapalat" w:cs="Sylfaen"/>
          <w:sz w:val="20"/>
          <w:szCs w:val="20"/>
        </w:rPr>
        <w:t>արձանագրվում</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proofErr w:type="spellStart"/>
      <w:r w:rsidRPr="00FB1EC7">
        <w:rPr>
          <w:rFonts w:ascii="GHEA Grapalat" w:hAnsi="GHEA Grapalat" w:cs="Sylfaen"/>
          <w:sz w:val="20"/>
          <w:szCs w:val="20"/>
        </w:rPr>
        <w:t>այսուհետ</w:t>
      </w:r>
      <w:proofErr w:type="spellEnd"/>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Պատվիրատու</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proofErr w:type="spellStart"/>
      <w:r w:rsidRPr="00FB1EC7">
        <w:rPr>
          <w:rFonts w:ascii="GHEA Grapalat" w:hAnsi="GHEA Grapalat" w:cs="Sylfaen"/>
          <w:sz w:val="12"/>
          <w:szCs w:val="12"/>
        </w:rPr>
        <w:t>Պատվիրատուի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Կապալառուի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proofErr w:type="spellStart"/>
      <w:r w:rsidRPr="00FB1EC7">
        <w:rPr>
          <w:rFonts w:ascii="GHEA Grapalat" w:hAnsi="GHEA Grapalat" w:cs="Sylfaen"/>
          <w:sz w:val="20"/>
          <w:szCs w:val="20"/>
        </w:rPr>
        <w:t>ապալառու</w:t>
      </w:r>
      <w:proofErr w:type="spellEnd"/>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միջև</w:t>
      </w:r>
      <w:proofErr w:type="spellEnd"/>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proofErr w:type="spellStart"/>
            <w:r w:rsidRPr="00FB1EC7">
              <w:rPr>
                <w:rFonts w:ascii="GHEA Grapalat" w:hAnsi="GHEA Grapalat" w:cs="Sylfaen"/>
                <w:sz w:val="18"/>
                <w:szCs w:val="18"/>
              </w:rPr>
              <w:t>Աշխատանքի</w:t>
            </w:r>
            <w:proofErr w:type="spellEnd"/>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չափման</w:t>
            </w:r>
            <w:proofErr w:type="spellEnd"/>
            <w:r w:rsidRPr="00FB1EC7">
              <w:rPr>
                <w:rFonts w:ascii="GHEA Grapalat" w:hAnsi="GHEA Grapalat" w:cs="Sylfaen"/>
                <w:sz w:val="18"/>
                <w:szCs w:val="18"/>
              </w:rPr>
              <w:t xml:space="preserve"> </w:t>
            </w:r>
            <w:proofErr w:type="spellStart"/>
            <w:r w:rsidRPr="00FB1EC7">
              <w:rPr>
                <w:rFonts w:ascii="GHEA Grapalat" w:hAnsi="GHEA Grapalat" w:cs="Sylfaen"/>
                <w:sz w:val="18"/>
                <w:szCs w:val="18"/>
              </w:rPr>
              <w:t>միավորը</w:t>
            </w:r>
            <w:proofErr w:type="spellEnd"/>
            <w:r w:rsidRPr="00FB1EC7">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քանակը</w:t>
            </w:r>
            <w:proofErr w:type="spellEnd"/>
            <w:r w:rsidRPr="00FB1EC7">
              <w:rPr>
                <w:rFonts w:ascii="GHEA Grapalat" w:hAnsi="GHEA Grapalat"/>
                <w:sz w:val="18"/>
                <w:szCs w:val="18"/>
              </w:rPr>
              <w:t xml:space="preserve"> (</w:t>
            </w:r>
            <w:proofErr w:type="spellStart"/>
            <w:r w:rsidRPr="00FB1EC7">
              <w:rPr>
                <w:rFonts w:ascii="GHEA Grapalat" w:hAnsi="GHEA Grapalat" w:cs="Sylfaen"/>
                <w:sz w:val="18"/>
                <w:szCs w:val="18"/>
              </w:rPr>
              <w:t>փաստացի</w:t>
            </w:r>
            <w:proofErr w:type="spellEnd"/>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r>
    </w:tbl>
    <w:p w14:paraId="55D6B392" w14:textId="5477CFEF" w:rsidR="00F02279" w:rsidRDefault="00F02279" w:rsidP="00785E88">
      <w:pPr>
        <w:tabs>
          <w:tab w:val="left" w:pos="360"/>
          <w:tab w:val="left" w:pos="540"/>
        </w:tabs>
        <w:jc w:val="center"/>
        <w:rPr>
          <w:rFonts w:ascii="Sylfaen" w:hAnsi="Sylfaen" w:cs="Sylfaen"/>
          <w:b/>
          <w:bCs/>
        </w:rPr>
      </w:pPr>
    </w:p>
    <w:p w14:paraId="1370DE44" w14:textId="6C0B9365" w:rsidR="00E46F12" w:rsidRDefault="00E46F12" w:rsidP="00785E88">
      <w:pPr>
        <w:tabs>
          <w:tab w:val="left" w:pos="360"/>
          <w:tab w:val="left" w:pos="540"/>
        </w:tabs>
        <w:jc w:val="center"/>
        <w:rPr>
          <w:rFonts w:ascii="Sylfaen" w:hAnsi="Sylfaen" w:cs="Sylfaen"/>
          <w:b/>
          <w:bCs/>
        </w:rPr>
      </w:pPr>
    </w:p>
    <w:p w14:paraId="1322687B" w14:textId="2A0EE19F" w:rsidR="00E46F12" w:rsidRDefault="00E46F12" w:rsidP="00785E88">
      <w:pPr>
        <w:tabs>
          <w:tab w:val="left" w:pos="360"/>
          <w:tab w:val="left" w:pos="540"/>
        </w:tabs>
        <w:jc w:val="center"/>
        <w:rPr>
          <w:rFonts w:ascii="Sylfaen" w:hAnsi="Sylfaen" w:cs="Sylfaen"/>
          <w:b/>
          <w:bCs/>
        </w:rPr>
      </w:pPr>
    </w:p>
    <w:p w14:paraId="17F24750" w14:textId="44A68488" w:rsidR="00E46F12" w:rsidRDefault="00E46F12" w:rsidP="00785E88">
      <w:pPr>
        <w:tabs>
          <w:tab w:val="left" w:pos="360"/>
          <w:tab w:val="left" w:pos="540"/>
        </w:tabs>
        <w:jc w:val="center"/>
        <w:rPr>
          <w:rFonts w:ascii="Sylfaen" w:hAnsi="Sylfaen" w:cs="Sylfaen"/>
          <w:b/>
          <w:bCs/>
        </w:rPr>
      </w:pPr>
    </w:p>
    <w:p w14:paraId="43371F49" w14:textId="34B8111B" w:rsidR="00E46F12" w:rsidRDefault="00E46F12" w:rsidP="00785E88">
      <w:pPr>
        <w:tabs>
          <w:tab w:val="left" w:pos="360"/>
          <w:tab w:val="left" w:pos="540"/>
        </w:tabs>
        <w:jc w:val="center"/>
        <w:rPr>
          <w:rFonts w:ascii="Sylfaen" w:hAnsi="Sylfaen" w:cs="Sylfaen"/>
          <w:b/>
          <w:bCs/>
        </w:rPr>
      </w:pPr>
    </w:p>
    <w:p w14:paraId="14750DA1" w14:textId="6998A4A4" w:rsidR="00E46F12" w:rsidRDefault="00E46F12" w:rsidP="00785E88">
      <w:pPr>
        <w:tabs>
          <w:tab w:val="left" w:pos="360"/>
          <w:tab w:val="left" w:pos="540"/>
        </w:tabs>
        <w:jc w:val="center"/>
        <w:rPr>
          <w:rFonts w:ascii="Sylfaen" w:hAnsi="Sylfaen" w:cs="Sylfaen"/>
          <w:b/>
          <w:bCs/>
        </w:rPr>
      </w:pPr>
    </w:p>
    <w:p w14:paraId="1FF1088A" w14:textId="7CE14B41" w:rsidR="00E46F12" w:rsidRDefault="00E46F12" w:rsidP="00785E88">
      <w:pPr>
        <w:tabs>
          <w:tab w:val="left" w:pos="360"/>
          <w:tab w:val="left" w:pos="540"/>
        </w:tabs>
        <w:jc w:val="center"/>
        <w:rPr>
          <w:rFonts w:ascii="Sylfaen" w:hAnsi="Sylfaen" w:cs="Sylfaen"/>
          <w:b/>
          <w:bCs/>
        </w:rPr>
      </w:pPr>
    </w:p>
    <w:p w14:paraId="6A10F47F" w14:textId="27809DF4" w:rsidR="00E46F12" w:rsidRDefault="00E46F12" w:rsidP="00785E88">
      <w:pPr>
        <w:tabs>
          <w:tab w:val="left" w:pos="360"/>
          <w:tab w:val="left" w:pos="540"/>
        </w:tabs>
        <w:jc w:val="center"/>
        <w:rPr>
          <w:rFonts w:ascii="Sylfaen" w:hAnsi="Sylfaen" w:cs="Sylfaen"/>
          <w:b/>
          <w:bCs/>
        </w:rPr>
      </w:pPr>
    </w:p>
    <w:p w14:paraId="0C38701D" w14:textId="6C31AD2C" w:rsidR="00E46F12" w:rsidRDefault="00E46F12" w:rsidP="00785E88">
      <w:pPr>
        <w:tabs>
          <w:tab w:val="left" w:pos="360"/>
          <w:tab w:val="left" w:pos="540"/>
        </w:tabs>
        <w:jc w:val="center"/>
        <w:rPr>
          <w:rFonts w:ascii="Sylfaen" w:hAnsi="Sylfaen" w:cs="Sylfaen"/>
          <w:b/>
          <w:bCs/>
        </w:rPr>
      </w:pPr>
    </w:p>
    <w:p w14:paraId="48CD6A5E" w14:textId="0B767BE2" w:rsidR="00E46F12" w:rsidRDefault="00E46F12" w:rsidP="00785E88">
      <w:pPr>
        <w:tabs>
          <w:tab w:val="left" w:pos="360"/>
          <w:tab w:val="left" w:pos="540"/>
        </w:tabs>
        <w:jc w:val="center"/>
        <w:rPr>
          <w:rFonts w:ascii="Sylfaen" w:hAnsi="Sylfaen" w:cs="Sylfaen"/>
          <w:b/>
          <w:bCs/>
        </w:rPr>
      </w:pPr>
    </w:p>
    <w:p w14:paraId="5B7B3782" w14:textId="210D6F17" w:rsidR="00E46F12" w:rsidRDefault="00E46F12" w:rsidP="00785E88">
      <w:pPr>
        <w:tabs>
          <w:tab w:val="left" w:pos="360"/>
          <w:tab w:val="left" w:pos="540"/>
        </w:tabs>
        <w:jc w:val="center"/>
        <w:rPr>
          <w:rFonts w:ascii="Sylfaen" w:hAnsi="Sylfaen" w:cs="Sylfaen"/>
          <w:b/>
          <w:bCs/>
        </w:rPr>
      </w:pPr>
    </w:p>
    <w:p w14:paraId="3C2A3FE1" w14:textId="77777777" w:rsidR="00E46F12" w:rsidRDefault="00E46F12" w:rsidP="00E46F12">
      <w:pPr>
        <w:jc w:val="right"/>
        <w:rPr>
          <w:rFonts w:ascii="GHEA Grapalat" w:hAnsi="GHEA Grapalat"/>
          <w:i/>
          <w:sz w:val="18"/>
          <w:lang w:val="hy-AM"/>
        </w:rPr>
      </w:pPr>
    </w:p>
    <w:p w14:paraId="08BBCA6E" w14:textId="77777777" w:rsidR="00616FA2" w:rsidRDefault="00616FA2" w:rsidP="00E46F12">
      <w:pPr>
        <w:jc w:val="right"/>
        <w:rPr>
          <w:rFonts w:ascii="GHEA Grapalat" w:hAnsi="GHEA Grapalat"/>
          <w:i/>
          <w:sz w:val="18"/>
          <w:lang w:val="hy-AM"/>
        </w:rPr>
      </w:pPr>
      <w:bookmarkStart w:id="24" w:name="_Hlk195261433"/>
    </w:p>
    <w:p w14:paraId="7FB56250" w14:textId="77777777" w:rsidR="00616FA2" w:rsidRDefault="00616FA2" w:rsidP="00E46F12">
      <w:pPr>
        <w:jc w:val="right"/>
        <w:rPr>
          <w:rFonts w:ascii="GHEA Grapalat" w:hAnsi="GHEA Grapalat"/>
          <w:i/>
          <w:sz w:val="18"/>
          <w:lang w:val="hy-AM"/>
        </w:rPr>
      </w:pPr>
    </w:p>
    <w:p w14:paraId="00153225" w14:textId="2751945C" w:rsidR="00E46F12" w:rsidRPr="00013E7E" w:rsidRDefault="00E46F12" w:rsidP="00E46F12">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48315B6E" w14:textId="77777777" w:rsidR="00E46F12" w:rsidRPr="005E1F72" w:rsidRDefault="00E46F12" w:rsidP="00E46F1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88D6853" w14:textId="77777777" w:rsidR="00E46F12" w:rsidRPr="005E1F72" w:rsidRDefault="00E46F12" w:rsidP="00E46F1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3E805B4" w14:textId="77777777" w:rsidR="00E46F12" w:rsidRPr="00F32F71" w:rsidRDefault="00E46F12" w:rsidP="00E46F12">
      <w:pPr>
        <w:tabs>
          <w:tab w:val="left" w:pos="360"/>
          <w:tab w:val="left" w:pos="540"/>
        </w:tabs>
        <w:jc w:val="center"/>
        <w:rPr>
          <w:rFonts w:ascii="Sylfaen" w:hAnsi="Sylfaen" w:cs="Sylfaen"/>
          <w:b/>
          <w:bCs/>
          <w:lang w:val="pt-BR"/>
        </w:rPr>
      </w:pPr>
    </w:p>
    <w:p w14:paraId="072FA429" w14:textId="77777777" w:rsidR="00E46F12" w:rsidRPr="00013E7E" w:rsidRDefault="00E46F12" w:rsidP="00E46F12">
      <w:pPr>
        <w:jc w:val="right"/>
        <w:rPr>
          <w:rFonts w:ascii="GHEA Grapalat" w:hAnsi="GHEA Grapalat"/>
          <w:i/>
          <w:sz w:val="18"/>
          <w:lang w:val="hy-AM"/>
        </w:rPr>
      </w:pPr>
    </w:p>
    <w:p w14:paraId="49B95D3C" w14:textId="77777777" w:rsidR="00E46F12" w:rsidRDefault="00E46F12" w:rsidP="00E46F12">
      <w:pPr>
        <w:rPr>
          <w:rFonts w:ascii="GHEA Grapalat" w:hAnsi="GHEA Grapalat" w:cs="GHEA Grapalat"/>
          <w:sz w:val="22"/>
          <w:szCs w:val="22"/>
          <w:lang w:val="hy-AM"/>
        </w:rPr>
      </w:pPr>
    </w:p>
    <w:p w14:paraId="673AA44E" w14:textId="77777777" w:rsidR="00E46F12" w:rsidRDefault="00E46F12" w:rsidP="00E46F12">
      <w:pPr>
        <w:rPr>
          <w:rFonts w:ascii="GHEA Grapalat" w:hAnsi="GHEA Grapalat" w:cs="GHEA Grapalat"/>
          <w:sz w:val="22"/>
          <w:szCs w:val="22"/>
          <w:lang w:val="hy-AM"/>
        </w:rPr>
      </w:pPr>
    </w:p>
    <w:p w14:paraId="4FBE388D" w14:textId="77777777" w:rsidR="00E46F12" w:rsidRDefault="00E46F12" w:rsidP="00E46F12">
      <w:pPr>
        <w:rPr>
          <w:rFonts w:ascii="GHEA Grapalat" w:hAnsi="GHEA Grapalat" w:cs="GHEA Grapalat"/>
          <w:sz w:val="22"/>
          <w:szCs w:val="22"/>
          <w:lang w:val="hy-AM"/>
        </w:rPr>
      </w:pPr>
    </w:p>
    <w:p w14:paraId="4F8C487F" w14:textId="77777777" w:rsidR="00E46F12" w:rsidRDefault="00E46F12" w:rsidP="00E46F12">
      <w:pPr>
        <w:rPr>
          <w:rFonts w:ascii="GHEA Grapalat" w:hAnsi="GHEA Grapalat" w:cs="GHEA Grapalat"/>
          <w:sz w:val="22"/>
          <w:szCs w:val="22"/>
          <w:lang w:val="hy-AM"/>
        </w:rPr>
      </w:pPr>
    </w:p>
    <w:p w14:paraId="53C610B8" w14:textId="77777777" w:rsidR="00E46F12" w:rsidRPr="00635053" w:rsidRDefault="00E46F12" w:rsidP="00E46F12">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707C41DA" w14:textId="77777777" w:rsidR="00E46F12" w:rsidRPr="00635053" w:rsidRDefault="00E46F12" w:rsidP="00E46F12">
      <w:pPr>
        <w:jc w:val="center"/>
        <w:rPr>
          <w:rFonts w:ascii="GHEA Grapalat" w:hAnsi="GHEA Grapalat" w:cs="GHEA Grapalat"/>
          <w:sz w:val="22"/>
          <w:szCs w:val="22"/>
          <w:lang w:val="hy-AM"/>
        </w:rPr>
      </w:pPr>
    </w:p>
    <w:p w14:paraId="69F72E52" w14:textId="77777777" w:rsidR="00E46F12" w:rsidRPr="005E1F72" w:rsidRDefault="00E46F12" w:rsidP="00E46F1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4AB8EFCE" w14:textId="77777777" w:rsidR="00E46F12" w:rsidRDefault="00E46F12" w:rsidP="00E46F12">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3D4A0E1" w14:textId="77777777" w:rsidR="00E46F12" w:rsidRPr="005E1F72" w:rsidRDefault="00E46F12" w:rsidP="00E46F12">
      <w:pPr>
        <w:jc w:val="both"/>
        <w:rPr>
          <w:rFonts w:ascii="GHEA Grapalat" w:hAnsi="GHEA Grapalat"/>
          <w:sz w:val="22"/>
          <w:szCs w:val="22"/>
          <w:vertAlign w:val="superscript"/>
          <w:lang w:val="es-ES"/>
        </w:rPr>
      </w:pPr>
    </w:p>
    <w:p w14:paraId="7F2CB8EB" w14:textId="77777777" w:rsidR="00E46F12" w:rsidRPr="00E5270C" w:rsidRDefault="00E46F12" w:rsidP="00E46F12">
      <w:pPr>
        <w:pStyle w:val="ListParagraph"/>
        <w:numPr>
          <w:ilvl w:val="0"/>
          <w:numId w:val="4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1BEFFC3" w14:textId="77777777" w:rsidR="00E46F12" w:rsidRPr="005E1F72" w:rsidRDefault="00E46F12" w:rsidP="00E46F1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766C75D" w14:textId="77777777" w:rsidR="00E46F12" w:rsidRPr="005E1F72" w:rsidRDefault="00E46F12" w:rsidP="00E46F12">
      <w:pPr>
        <w:jc w:val="both"/>
        <w:rPr>
          <w:rFonts w:ascii="GHEA Grapalat" w:hAnsi="GHEA Grapalat" w:cs="Sylfaen"/>
          <w:vertAlign w:val="superscript"/>
          <w:lang w:val="es-ES"/>
        </w:rPr>
      </w:pPr>
    </w:p>
    <w:p w14:paraId="4CFB0770" w14:textId="77777777" w:rsidR="00E46F12" w:rsidRPr="005E1F72" w:rsidRDefault="00E46F12" w:rsidP="00E46F12">
      <w:pPr>
        <w:jc w:val="both"/>
        <w:rPr>
          <w:rFonts w:ascii="GHEA Grapalat" w:hAnsi="GHEA Grapalat"/>
          <w:sz w:val="22"/>
          <w:szCs w:val="22"/>
          <w:u w:val="single"/>
          <w:lang w:val="es-ES"/>
        </w:rPr>
      </w:pPr>
    </w:p>
    <w:p w14:paraId="5559268F" w14:textId="77777777" w:rsidR="00E46F12" w:rsidRDefault="00E46F12" w:rsidP="00E46F1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582911BE" w14:textId="77777777" w:rsidR="00E46F12" w:rsidRDefault="00E46F12" w:rsidP="00E46F1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A9A7F0A" w14:textId="77777777" w:rsidR="00E46F12" w:rsidRDefault="00E46F12" w:rsidP="00E46F12">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54087461" w14:textId="77777777" w:rsidR="00E46F12" w:rsidRDefault="00E46F12" w:rsidP="00E46F12">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3658D98" w14:textId="77777777" w:rsidR="00E46F12" w:rsidRDefault="00E46F12" w:rsidP="00E46F12">
      <w:pPr>
        <w:jc w:val="both"/>
        <w:rPr>
          <w:rFonts w:ascii="GHEA Grapalat" w:hAnsi="GHEA Grapalat" w:cs="Sylfaen"/>
          <w:sz w:val="20"/>
          <w:szCs w:val="20"/>
          <w:lang w:val="es-ES"/>
        </w:rPr>
      </w:pPr>
    </w:p>
    <w:p w14:paraId="49F5F0B0" w14:textId="77777777" w:rsidR="00E46F12" w:rsidRPr="00E5270C" w:rsidRDefault="00E46F12" w:rsidP="00E46F12">
      <w:pPr>
        <w:pStyle w:val="ListParagraph"/>
        <w:numPr>
          <w:ilvl w:val="0"/>
          <w:numId w:val="4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7B1F5C10" w14:textId="77777777" w:rsidR="00E46F12" w:rsidRPr="00513F14" w:rsidRDefault="00E46F12" w:rsidP="00E46F12">
      <w:pPr>
        <w:jc w:val="center"/>
        <w:rPr>
          <w:rFonts w:ascii="GHEA Grapalat" w:hAnsi="GHEA Grapalat" w:cs="GHEA Grapalat"/>
          <w:sz w:val="22"/>
          <w:szCs w:val="22"/>
          <w:lang w:val="es-ES"/>
        </w:rPr>
      </w:pPr>
    </w:p>
    <w:p w14:paraId="7D1BC0A1" w14:textId="77777777" w:rsidR="00E46F12" w:rsidRDefault="00E46F12" w:rsidP="00E46F12">
      <w:pPr>
        <w:ind w:firstLine="709"/>
        <w:jc w:val="both"/>
        <w:rPr>
          <w:lang w:val="es-ES"/>
        </w:rPr>
      </w:pPr>
    </w:p>
    <w:p w14:paraId="2CB9D334" w14:textId="77777777" w:rsidR="00E46F12" w:rsidRDefault="00E46F12" w:rsidP="00E46F12">
      <w:pPr>
        <w:ind w:firstLine="709"/>
        <w:jc w:val="both"/>
        <w:rPr>
          <w:lang w:val="es-ES"/>
        </w:rPr>
      </w:pPr>
    </w:p>
    <w:p w14:paraId="6FE84F53" w14:textId="77777777" w:rsidR="00E46F12" w:rsidRDefault="00E46F12" w:rsidP="00E46F12">
      <w:pPr>
        <w:ind w:firstLine="709"/>
        <w:jc w:val="both"/>
        <w:rPr>
          <w:lang w:val="es-ES"/>
        </w:rPr>
      </w:pPr>
    </w:p>
    <w:p w14:paraId="3E381066" w14:textId="77777777" w:rsidR="00E46F12" w:rsidRDefault="00E46F12" w:rsidP="00E46F12">
      <w:pPr>
        <w:ind w:firstLine="709"/>
        <w:jc w:val="both"/>
        <w:rPr>
          <w:lang w:val="es-ES"/>
        </w:rPr>
      </w:pPr>
    </w:p>
    <w:p w14:paraId="07D9EC9A" w14:textId="77777777" w:rsidR="00E46F12" w:rsidRPr="009A5836" w:rsidRDefault="00E46F12" w:rsidP="00E46F12">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E5697BA" w14:textId="77777777" w:rsidR="00E46F12" w:rsidRDefault="00E46F12" w:rsidP="00E46F1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6B0794DB" w14:textId="77777777" w:rsidR="00E46F12" w:rsidRPr="009A5836" w:rsidRDefault="00E46F12" w:rsidP="00E46F12">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CE6910B" w14:textId="77777777" w:rsidR="00E46F12" w:rsidRPr="009A5836" w:rsidRDefault="00E46F12" w:rsidP="00E46F12">
      <w:pPr>
        <w:jc w:val="right"/>
        <w:rPr>
          <w:rFonts w:ascii="GHEA Grapalat" w:hAnsi="GHEA Grapalat"/>
          <w:sz w:val="20"/>
          <w:lang w:val="hy-AM"/>
        </w:rPr>
      </w:pPr>
      <w:r w:rsidRPr="009A5836">
        <w:rPr>
          <w:rFonts w:ascii="GHEA Grapalat" w:hAnsi="GHEA Grapalat"/>
          <w:sz w:val="20"/>
          <w:lang w:val="hy-AM"/>
        </w:rPr>
        <w:t xml:space="preserve">    </w:t>
      </w:r>
    </w:p>
    <w:p w14:paraId="545713A9" w14:textId="77777777" w:rsidR="00E46F12" w:rsidRDefault="00E46F12" w:rsidP="00E46F12">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2B9A0ADE" w14:textId="77777777" w:rsidR="00E46F12" w:rsidRDefault="00E46F12" w:rsidP="00E46F12">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F9FC3A2" w14:textId="77777777" w:rsidR="00E46F12" w:rsidRDefault="00E46F12" w:rsidP="00E46F12">
      <w:pPr>
        <w:jc w:val="center"/>
        <w:rPr>
          <w:rFonts w:ascii="GHEA Grapalat" w:hAnsi="GHEA Grapalat" w:cs="Sylfaen"/>
          <w:sz w:val="16"/>
          <w:szCs w:val="16"/>
          <w:lang w:val="es-ES"/>
        </w:rPr>
      </w:pPr>
    </w:p>
    <w:p w14:paraId="3F2107A7" w14:textId="77777777" w:rsidR="00E46F12" w:rsidRDefault="00E46F12" w:rsidP="00E46F12">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p>
    <w:p w14:paraId="712F576C" w14:textId="77777777" w:rsidR="00E46F12" w:rsidRDefault="00E46F12" w:rsidP="00E46F12">
      <w:pPr>
        <w:jc w:val="right"/>
        <w:rPr>
          <w:rFonts w:ascii="GHEA Grapalat" w:hAnsi="GHEA Grapalat" w:cs="Sylfaen"/>
          <w:sz w:val="20"/>
          <w:szCs w:val="20"/>
          <w:lang w:val="es-ES"/>
        </w:rPr>
      </w:pPr>
    </w:p>
    <w:p w14:paraId="4039CE8F" w14:textId="77777777" w:rsidR="00E46F12" w:rsidRDefault="00E46F12" w:rsidP="00E46F12">
      <w:pPr>
        <w:jc w:val="right"/>
        <w:rPr>
          <w:rFonts w:ascii="GHEA Grapalat" w:hAnsi="GHEA Grapalat" w:cs="Sylfaen"/>
          <w:sz w:val="20"/>
          <w:szCs w:val="20"/>
          <w:lang w:val="es-ES"/>
        </w:rPr>
      </w:pPr>
    </w:p>
    <w:bookmarkEnd w:id="24"/>
    <w:p w14:paraId="04B61566" w14:textId="77777777" w:rsidR="00E46F12" w:rsidRDefault="00E46F12" w:rsidP="00E46F12">
      <w:pPr>
        <w:jc w:val="right"/>
        <w:rPr>
          <w:rFonts w:ascii="GHEA Grapalat" w:hAnsi="GHEA Grapalat" w:cs="Sylfaen"/>
          <w:sz w:val="20"/>
          <w:szCs w:val="20"/>
          <w:lang w:val="es-ES"/>
        </w:rPr>
      </w:pPr>
    </w:p>
    <w:p w14:paraId="585FAE8A" w14:textId="77777777" w:rsidR="00E46F12" w:rsidRDefault="00E46F12" w:rsidP="00E46F12">
      <w:pPr>
        <w:jc w:val="right"/>
        <w:rPr>
          <w:rFonts w:ascii="GHEA Grapalat" w:hAnsi="GHEA Grapalat" w:cs="Sylfaen"/>
          <w:sz w:val="20"/>
          <w:szCs w:val="20"/>
          <w:lang w:val="es-ES"/>
        </w:rPr>
      </w:pPr>
    </w:p>
    <w:p w14:paraId="0169C7E2" w14:textId="5225CE57" w:rsidR="00E46F12" w:rsidRDefault="00E46F12" w:rsidP="00785E88">
      <w:pPr>
        <w:tabs>
          <w:tab w:val="left" w:pos="360"/>
          <w:tab w:val="left" w:pos="540"/>
        </w:tabs>
        <w:jc w:val="center"/>
        <w:rPr>
          <w:rFonts w:ascii="Sylfaen" w:hAnsi="Sylfaen" w:cs="Sylfaen"/>
          <w:b/>
          <w:bCs/>
        </w:rPr>
      </w:pPr>
    </w:p>
    <w:p w14:paraId="0F69C404" w14:textId="67917550" w:rsidR="00E46F12" w:rsidRDefault="00E46F12" w:rsidP="00785E88">
      <w:pPr>
        <w:tabs>
          <w:tab w:val="left" w:pos="360"/>
          <w:tab w:val="left" w:pos="540"/>
        </w:tabs>
        <w:jc w:val="center"/>
        <w:rPr>
          <w:rFonts w:ascii="Sylfaen" w:hAnsi="Sylfaen" w:cs="Sylfaen"/>
          <w:b/>
          <w:bCs/>
        </w:rPr>
      </w:pPr>
    </w:p>
    <w:sectPr w:rsidR="00E46F12"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0F6B3" w14:textId="77777777" w:rsidR="009241F7" w:rsidRDefault="009241F7">
      <w:r>
        <w:separator/>
      </w:r>
    </w:p>
  </w:endnote>
  <w:endnote w:type="continuationSeparator" w:id="0">
    <w:p w14:paraId="3A14889E" w14:textId="77777777" w:rsidR="009241F7" w:rsidRDefault="00924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209DA" w14:textId="77777777" w:rsidR="009241F7" w:rsidRDefault="009241F7">
      <w:r>
        <w:separator/>
      </w:r>
    </w:p>
  </w:footnote>
  <w:footnote w:type="continuationSeparator" w:id="0">
    <w:p w14:paraId="57418F1F" w14:textId="77777777" w:rsidR="009241F7" w:rsidRDefault="009241F7">
      <w:r>
        <w:continuationSeparator/>
      </w:r>
    </w:p>
  </w:footnote>
  <w:footnote w:id="1">
    <w:p w14:paraId="2D6BB92F" w14:textId="77777777" w:rsidR="007D058E" w:rsidRPr="00640568" w:rsidRDefault="007D058E" w:rsidP="006C1D25">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r>
        <w:rPr>
          <w:rFonts w:ascii="GHEA Grapalat" w:hAnsi="GHEA Grapalat" w:cs="Sylfaen"/>
          <w:i/>
          <w:sz w:val="16"/>
          <w:szCs w:val="16"/>
          <w:lang w:val="en-US"/>
        </w:rPr>
        <w:t>Կ</w:t>
      </w:r>
      <w:r w:rsidRPr="003053EF">
        <w:rPr>
          <w:rFonts w:ascii="GHEA Grapalat" w:hAnsi="GHEA Grapalat" w:cs="Sylfaen"/>
          <w:i/>
          <w:sz w:val="16"/>
          <w:szCs w:val="16"/>
          <w:lang w:val="en-US"/>
        </w:rPr>
        <w:t>ետը</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ինչպես</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նաև</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640568">
        <w:rPr>
          <w:rFonts w:ascii="GHEA Grapalat" w:hAnsi="GHEA Grapalat" w:cs="Sylfaen"/>
          <w:i/>
          <w:sz w:val="16"/>
          <w:szCs w:val="16"/>
          <w:lang w:val="af-ZA"/>
        </w:rPr>
        <w:t xml:space="preserve"> 1-</w:t>
      </w:r>
      <w:r>
        <w:rPr>
          <w:rFonts w:ascii="GHEA Grapalat" w:hAnsi="GHEA Grapalat" w:cs="Sylfaen"/>
          <w:i/>
          <w:sz w:val="16"/>
          <w:szCs w:val="16"/>
          <w:lang w:val="en-US"/>
        </w:rPr>
        <w:t>ին</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մասի</w:t>
      </w:r>
      <w:r w:rsidRPr="00640568">
        <w:rPr>
          <w:rFonts w:ascii="GHEA Grapalat" w:hAnsi="GHEA Grapalat" w:cs="Sylfaen"/>
          <w:i/>
          <w:sz w:val="16"/>
          <w:szCs w:val="16"/>
          <w:lang w:val="af-ZA"/>
        </w:rPr>
        <w:t xml:space="preserve"> 7-</w:t>
      </w:r>
      <w:r>
        <w:rPr>
          <w:rFonts w:ascii="GHEA Grapalat" w:hAnsi="GHEA Grapalat" w:cs="Sylfaen"/>
          <w:i/>
          <w:sz w:val="16"/>
          <w:szCs w:val="16"/>
          <w:lang w:val="en-US"/>
        </w:rPr>
        <w:t>րդ</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բաժինը</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ե</w:t>
      </w:r>
      <w:r w:rsidRPr="003053EF">
        <w:rPr>
          <w:rFonts w:ascii="GHEA Grapalat" w:hAnsi="GHEA Grapalat" w:cs="Sylfaen"/>
          <w:i/>
          <w:sz w:val="16"/>
          <w:szCs w:val="16"/>
          <w:lang w:val="en-US"/>
        </w:rPr>
        <w:t>թե</w:t>
      </w:r>
      <w:r>
        <w:rPr>
          <w:rFonts w:ascii="GHEA Grapalat" w:hAnsi="GHEA Grapalat" w:cs="Sylfaen"/>
          <w:i/>
          <w:sz w:val="16"/>
          <w:szCs w:val="16"/>
          <w:lang w:val="en-US"/>
        </w:rPr>
        <w:t>՝</w:t>
      </w:r>
    </w:p>
    <w:p w14:paraId="597A604B" w14:textId="1EDC81D6" w:rsidR="007D058E" w:rsidRPr="00146D17" w:rsidRDefault="007D058E" w:rsidP="00E93C59">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ընթացակարգը</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կազմակերպվում</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Գնումների</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lang w:val="en-US"/>
        </w:rPr>
        <w:t>հիման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վրա</w:t>
      </w:r>
      <w:r w:rsidRPr="00146D17">
        <w:rPr>
          <w:rFonts w:ascii="GHEA Grapalat" w:hAnsi="GHEA Grapalat" w:cs="Sylfaen"/>
          <w:i/>
          <w:sz w:val="16"/>
          <w:szCs w:val="16"/>
          <w:lang w:val="hy-AM"/>
        </w:rPr>
        <w:t>,</w:t>
      </w:r>
    </w:p>
    <w:p w14:paraId="1909EA1F" w14:textId="511A7661"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դրամը</w:t>
      </w:r>
      <w:r w:rsidRPr="000A0DEB">
        <w:rPr>
          <w:rFonts w:ascii="GHEA Grapalat" w:hAnsi="GHEA Grapalat" w:cs="Sylfaen"/>
          <w:i/>
          <w:sz w:val="16"/>
          <w:szCs w:val="16"/>
          <w:lang w:val="af-ZA"/>
        </w:rPr>
        <w:t>.</w:t>
      </w:r>
    </w:p>
    <w:p w14:paraId="2C67563E" w14:textId="77777777"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գնումն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հիմքով</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մեկ</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անձից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ձևով</w:t>
      </w:r>
      <w:r w:rsidRPr="000A0DEB">
        <w:rPr>
          <w:rFonts w:ascii="GHEA Grapalat" w:hAnsi="GHEA Grapalat" w:cs="Sylfaen"/>
          <w:i/>
          <w:sz w:val="16"/>
          <w:szCs w:val="16"/>
          <w:lang w:val="af-ZA"/>
        </w:rPr>
        <w:t>:</w:t>
      </w:r>
    </w:p>
    <w:p w14:paraId="13645E18" w14:textId="50D257FC" w:rsidR="007D058E" w:rsidRPr="000A0DEB" w:rsidRDefault="007D058E" w:rsidP="006C1D25">
      <w:pPr>
        <w:pStyle w:val="FootnoteText"/>
        <w:jc w:val="both"/>
        <w:rPr>
          <w:lang w:val="af-ZA"/>
        </w:rPr>
      </w:pPr>
      <w:r>
        <w:rPr>
          <w:rFonts w:ascii="GHEA Grapalat" w:hAnsi="GHEA Grapalat" w:cs="Sylfaen"/>
          <w:i/>
          <w:sz w:val="16"/>
          <w:szCs w:val="16"/>
          <w:lang w:val="en-US"/>
        </w:rPr>
        <w:t>Սույն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դեպքում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են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կետերը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դրանց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sidRPr="000A0DEB">
        <w:rPr>
          <w:rFonts w:ascii="GHEA Grapalat" w:hAnsi="GHEA Grapalat" w:cs="Sylfaen"/>
          <w:i/>
          <w:sz w:val="16"/>
          <w:szCs w:val="16"/>
          <w:lang w:val="af-ZA"/>
        </w:rPr>
        <w:t>:</w:t>
      </w:r>
    </w:p>
  </w:footnote>
  <w:footnote w:id="2">
    <w:p w14:paraId="52F9DD20" w14:textId="77777777" w:rsidR="007D058E" w:rsidRPr="00951393" w:rsidRDefault="007D058E" w:rsidP="00D879FD">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56A4F3DC" w14:textId="77777777" w:rsidR="007D058E" w:rsidRDefault="007D058E" w:rsidP="00D879FD">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12C1398" w14:textId="77777777" w:rsidR="007D058E" w:rsidRDefault="007D058E"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F86B6F" w14:textId="77777777" w:rsidR="007D058E" w:rsidRPr="005E2581" w:rsidRDefault="007D058E"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F3E6A85" w14:textId="77777777" w:rsidR="007D058E" w:rsidRDefault="007D058E" w:rsidP="006C1D25">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4889716B" w14:textId="46D59A48" w:rsidR="007D058E" w:rsidRDefault="007D058E" w:rsidP="006C1D25">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հիման վրա</w:t>
      </w:r>
    </w:p>
    <w:p w14:paraId="5BD0EE83" w14:textId="3BDE5B78" w:rsidR="007D058E" w:rsidRPr="003053EF" w:rsidRDefault="007D058E" w:rsidP="006C1D25">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3">
    <w:p w14:paraId="1348D6E4" w14:textId="77777777" w:rsidR="00F83DB3" w:rsidRPr="00927C52" w:rsidRDefault="00F83DB3" w:rsidP="00F83DB3">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303D8286" w14:textId="77777777" w:rsidR="007D058E" w:rsidRPr="00F83DB3" w:rsidRDefault="007D058E" w:rsidP="006C1D25">
      <w:pPr>
        <w:pStyle w:val="FootnoteText"/>
        <w:jc w:val="both"/>
        <w:rPr>
          <w:rFonts w:ascii="GHEA Grapalat" w:hAnsi="GHEA Grapalat" w:cs="Sylfaen"/>
          <w:i/>
          <w:sz w:val="16"/>
          <w:szCs w:val="16"/>
          <w:lang w:val="hy-AM"/>
        </w:rPr>
      </w:pPr>
      <w:r w:rsidRPr="00F83DB3">
        <w:rPr>
          <w:color w:val="000000"/>
          <w:vertAlign w:val="superscript"/>
          <w:lang w:val="hy-AM"/>
        </w:rPr>
        <w:t>8</w:t>
      </w:r>
      <w:r w:rsidRPr="00F83DB3">
        <w:rPr>
          <w:rFonts w:ascii="GHEA Grapalat" w:hAnsi="GHEA Grapalat" w:cs="Sylfaen"/>
          <w:i/>
          <w:sz w:val="16"/>
          <w:szCs w:val="16"/>
          <w:lang w:val="hy-AM"/>
        </w:rPr>
        <w:t>Ենթակետը հանվում է, եթե հայտի ապահովման պահանջ սահմանված չէ:</w:t>
      </w:r>
    </w:p>
    <w:p w14:paraId="0079A7A6" w14:textId="434537F4" w:rsidR="007D058E" w:rsidRPr="00401C4E" w:rsidRDefault="007D058E" w:rsidP="00E93C59">
      <w:pPr>
        <w:pStyle w:val="FootnoteText"/>
        <w:jc w:val="both"/>
        <w:rPr>
          <w:rFonts w:ascii="GHEA Grapalat" w:hAnsi="GHEA Grapalat"/>
          <w:i/>
          <w:sz w:val="16"/>
          <w:szCs w:val="16"/>
          <w:lang w:val="hy-AM" w:eastAsia="en-US"/>
        </w:rPr>
      </w:pPr>
      <w:r w:rsidRPr="00D9388B">
        <w:rPr>
          <w:rFonts w:ascii="GHEA Grapalat" w:hAnsi="GHEA Grapalat" w:cs="Sylfaen"/>
          <w:i/>
          <w:sz w:val="16"/>
          <w:szCs w:val="16"/>
          <w:vertAlign w:val="superscript"/>
          <w:lang w:val="hy-AM"/>
        </w:rPr>
        <w:t xml:space="preserve">9 </w:t>
      </w:r>
      <w:r w:rsidRPr="00D9388B">
        <w:rPr>
          <w:rFonts w:ascii="GHEA Grapalat" w:hAnsi="GHEA Grapalat" w:cs="Sylfaen"/>
          <w:i/>
          <w:sz w:val="16"/>
          <w:szCs w:val="16"/>
          <w:lang w:val="hy-AM"/>
        </w:rPr>
        <w:t>Ենթակետը հանվում է, եթե գնման առարկան չի հանդիսանում շինարարական աշխատանք</w:t>
      </w:r>
      <w:r>
        <w:rPr>
          <w:rFonts w:ascii="GHEA Grapalat" w:hAnsi="GHEA Grapalat" w:cs="Sylfaen"/>
          <w:i/>
          <w:sz w:val="16"/>
          <w:szCs w:val="16"/>
          <w:lang w:val="hy-AM"/>
        </w:rPr>
        <w:t xml:space="preserve">: </w:t>
      </w:r>
    </w:p>
    <w:p w14:paraId="42C516FC" w14:textId="129F3324" w:rsidR="007D058E" w:rsidRPr="0010316E" w:rsidRDefault="007D058E" w:rsidP="006C1D25">
      <w:pPr>
        <w:pStyle w:val="FootnoteText"/>
        <w:jc w:val="both"/>
        <w:rPr>
          <w:lang w:val="hy-AM"/>
        </w:rPr>
      </w:pPr>
    </w:p>
  </w:footnote>
  <w:footnote w:id="5">
    <w:p w14:paraId="109C64E4" w14:textId="01CD513F" w:rsidR="007D058E" w:rsidRPr="006244AB" w:rsidRDefault="007D058E" w:rsidP="00D17258">
      <w:pPr>
        <w:pStyle w:val="FootnoteText"/>
        <w:jc w:val="both"/>
        <w:rPr>
          <w:rFonts w:ascii="GHEA Grapalat" w:hAnsi="GHEA Grapalat"/>
          <w:sz w:val="16"/>
          <w:szCs w:val="16"/>
          <w:vertAlign w:val="superscript"/>
          <w:lang w:val="hy-AM"/>
        </w:rPr>
      </w:pPr>
      <w:r w:rsidRPr="00CC3A77">
        <w:rPr>
          <w:rStyle w:val="FootnoteReference"/>
          <w:rFonts w:ascii="GHEA Grapalat" w:hAnsi="GHEA Grapalat"/>
          <w:color w:val="FFFFFF"/>
          <w:sz w:val="16"/>
          <w:szCs w:val="16"/>
        </w:rPr>
        <w:footnoteRef/>
      </w:r>
      <w:r w:rsidRPr="00401C4E">
        <w:rPr>
          <w:rFonts w:ascii="GHEA Grapalat" w:hAnsi="GHEA Grapalat"/>
          <w:sz w:val="16"/>
          <w:szCs w:val="16"/>
          <w:vertAlign w:val="superscript"/>
          <w:lang w:val="hy-AM"/>
        </w:rPr>
        <w:t xml:space="preserve">9.1 </w:t>
      </w:r>
      <w:r>
        <w:rPr>
          <w:rFonts w:ascii="GHEA Grapalat" w:hAnsi="GHEA Grapalat"/>
          <w:sz w:val="16"/>
          <w:szCs w:val="16"/>
          <w:vertAlign w:val="superscript"/>
          <w:lang w:val="hy-AM"/>
        </w:rPr>
        <w:t xml:space="preserve"> </w:t>
      </w:r>
      <w:r w:rsidRPr="00401C4E">
        <w:rPr>
          <w:rFonts w:ascii="GHEA Grapalat" w:hAnsi="GHEA Grapalat" w:cs="Sylfaen"/>
          <w:i/>
          <w:sz w:val="16"/>
          <w:szCs w:val="16"/>
        </w:rPr>
        <w:t xml:space="preserve">7.1 կետի 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p w14:paraId="498C9EC0" w14:textId="4F85A9FD" w:rsidR="007D058E" w:rsidRDefault="007D058E" w:rsidP="00D17258">
      <w:pPr>
        <w:pStyle w:val="FootnoteText"/>
        <w:jc w:val="both"/>
        <w:rPr>
          <w:rFonts w:ascii="GHEA Grapalat" w:hAnsi="GHEA Grapalat" w:cs="Sylfaen"/>
          <w:i/>
          <w:sz w:val="16"/>
          <w:szCs w:val="16"/>
        </w:rPr>
      </w:pPr>
      <w:r w:rsidRPr="003053EF">
        <w:rPr>
          <w:rFonts w:ascii="GHEA Grapalat" w:hAnsi="GHEA Grapalat"/>
          <w:sz w:val="16"/>
          <w:szCs w:val="16"/>
        </w:rPr>
        <w:t xml:space="preserve"> </w:t>
      </w:r>
      <w:r w:rsidRPr="009A7602">
        <w:rPr>
          <w:rFonts w:ascii="GHEA Grapalat" w:hAnsi="GHEA Grapalat"/>
          <w:sz w:val="16"/>
          <w:szCs w:val="16"/>
          <w:vertAlign w:val="superscript"/>
          <w:lang w:val="hy-AM"/>
        </w:rPr>
        <w:t>10</w:t>
      </w:r>
      <w:r w:rsidRPr="003053EF">
        <w:rPr>
          <w:rFonts w:ascii="GHEA Grapalat" w:hAnsi="GHEA Grapalat" w:cs="Sylfaen"/>
          <w:i/>
          <w:sz w:val="16"/>
          <w:szCs w:val="16"/>
        </w:rPr>
        <w:t xml:space="preserve">Սույն </w:t>
      </w:r>
      <w:r w:rsidRPr="009A7602">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p w14:paraId="389F724E" w14:textId="5A36D88D" w:rsidR="007D058E" w:rsidRPr="008826FF" w:rsidRDefault="007D058E" w:rsidP="00A3601A">
      <w:pPr>
        <w:pStyle w:val="FootnoteText"/>
        <w:jc w:val="both"/>
        <w:rPr>
          <w:rFonts w:ascii="GHEA Grapalat" w:hAnsi="GHEA Grapalat"/>
          <w:sz w:val="16"/>
          <w:szCs w:val="16"/>
          <w:lang w:val="hy-AM"/>
        </w:rPr>
      </w:pPr>
      <w:r w:rsidRPr="008826FF">
        <w:rPr>
          <w:rFonts w:ascii="GHEA Grapalat" w:hAnsi="GHEA Grapalat" w:cs="Sylfaen"/>
          <w:i/>
          <w:sz w:val="16"/>
          <w:szCs w:val="16"/>
          <w:vertAlign w:val="superscript"/>
          <w:lang w:val="hy-AM"/>
        </w:rPr>
        <w:t>10.1</w:t>
      </w:r>
      <w:r>
        <w:rPr>
          <w:rFonts w:ascii="GHEA Grapalat" w:hAnsi="GHEA Grapalat" w:cs="Sylfaen"/>
          <w:i/>
          <w:sz w:val="16"/>
          <w:szCs w:val="16"/>
          <w:lang w:val="hy-AM"/>
        </w:rP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55D71DCF" w14:textId="77777777" w:rsidR="007D058E" w:rsidRPr="009A7602" w:rsidRDefault="007D058E" w:rsidP="00D17258">
      <w:pPr>
        <w:pStyle w:val="FootnoteText"/>
        <w:jc w:val="both"/>
        <w:rPr>
          <w:rFonts w:ascii="GHEA Grapalat" w:hAnsi="GHEA Grapalat"/>
          <w:sz w:val="16"/>
          <w:szCs w:val="16"/>
          <w:lang w:val="hy-AM"/>
        </w:rPr>
      </w:pPr>
    </w:p>
  </w:footnote>
  <w:footnote w:id="6">
    <w:p w14:paraId="4B2C7309" w14:textId="77777777" w:rsidR="007D058E" w:rsidRPr="004B72E3" w:rsidRDefault="007D058E"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7D058E" w:rsidRPr="004B72E3" w:rsidRDefault="007D058E"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7D058E" w:rsidRPr="004B72E3" w:rsidRDefault="007D058E"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7D058E" w:rsidRDefault="007D058E" w:rsidP="000212A8">
      <w:pPr>
        <w:pStyle w:val="FootnoteText"/>
        <w:rPr>
          <w:rFonts w:ascii="Calibri" w:hAnsi="Calibri"/>
          <w:vertAlign w:val="superscript"/>
          <w:lang w:val="hy-AM"/>
        </w:rPr>
      </w:pPr>
    </w:p>
    <w:p w14:paraId="50002E5F" w14:textId="75E496EB" w:rsidR="007D058E" w:rsidRPr="009A7602" w:rsidRDefault="007D058E"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7D058E" w:rsidRPr="00D533CD" w:rsidRDefault="007D058E"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68630AFA" w14:textId="77777777" w:rsidR="007D058E" w:rsidRPr="00323606" w:rsidRDefault="007D058E">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7D058E" w:rsidRPr="004242D7"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7D058E" w:rsidRPr="00323606"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7D058E" w:rsidRPr="00737F14" w:rsidRDefault="007D058E">
      <w:pPr>
        <w:pStyle w:val="FootnoteText"/>
        <w:rPr>
          <w:rFonts w:ascii="GHEA Grapalat" w:hAnsi="GHEA Grapalat" w:cs="Sylfaen"/>
          <w:i/>
          <w:sz w:val="18"/>
          <w:szCs w:val="18"/>
          <w:lang w:val="hy-AM"/>
        </w:rPr>
      </w:pPr>
    </w:p>
    <w:p w14:paraId="53791E2C" w14:textId="77777777" w:rsidR="007D058E" w:rsidRPr="00253CA8" w:rsidRDefault="007D058E"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7D058E" w:rsidRPr="006C0940" w:rsidRDefault="007D058E">
      <w:pPr>
        <w:pStyle w:val="FootnoteText"/>
        <w:rPr>
          <w:rFonts w:ascii="Times New Roman" w:hAnsi="Times New Roman"/>
          <w:vertAlign w:val="superscript"/>
          <w:lang w:val="hy-AM"/>
        </w:rPr>
      </w:pPr>
    </w:p>
  </w:footnote>
  <w:footnote w:id="8">
    <w:p w14:paraId="1258F4E6" w14:textId="77777777" w:rsidR="007D058E" w:rsidRPr="009A7602" w:rsidRDefault="007D058E">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9">
    <w:p w14:paraId="79B7E3B5" w14:textId="77777777" w:rsidR="007D058E" w:rsidRPr="00EC2CDE" w:rsidRDefault="007D058E"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4EF4CF8B" w14:textId="77777777" w:rsidR="0085527A" w:rsidRPr="00DD4D99" w:rsidRDefault="0085527A" w:rsidP="0085527A">
      <w:pPr>
        <w:pStyle w:val="FootnoteText"/>
        <w:jc w:val="both"/>
        <w:rPr>
          <w:rFonts w:ascii="GHEA Grapalat" w:hAnsi="GHEA Grapalat" w:cs="Sylfaen"/>
          <w:i/>
          <w:sz w:val="16"/>
          <w:szCs w:val="16"/>
          <w:lang w:val="hy-AM"/>
        </w:rPr>
      </w:pPr>
      <w:r>
        <w:rPr>
          <w:rStyle w:val="FootnoteReference"/>
        </w:rPr>
        <w:footnoteRef/>
      </w:r>
      <w:r>
        <w:t xml:space="preserve"> </w:t>
      </w:r>
      <w:r w:rsidRPr="003838FB">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հրավերով</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հայտի</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ապահովման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ներկայացման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պահանջ</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սահմանված</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չէ</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ապա</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սույն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կետը</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հրավերից</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է</w:t>
      </w:r>
      <w:r w:rsidRPr="004B2068">
        <w:rPr>
          <w:rFonts w:ascii="GHEA Grapalat" w:hAnsi="GHEA Grapalat" w:cs="Sylfaen"/>
          <w:i/>
          <w:sz w:val="16"/>
          <w:szCs w:val="16"/>
          <w:lang w:val="af-ZA"/>
        </w:rPr>
        <w:t>:</w:t>
      </w:r>
    </w:p>
  </w:footnote>
  <w:footnote w:id="11">
    <w:p w14:paraId="589A95A6" w14:textId="77777777" w:rsidR="007D058E" w:rsidRPr="001E7733" w:rsidRDefault="007D058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5527A">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5527A">
        <w:rPr>
          <w:rFonts w:ascii="GHEA Grapalat" w:hAnsi="GHEA Grapalat"/>
          <w:i/>
          <w:sz w:val="16"/>
          <w:szCs w:val="16"/>
          <w:lang w:val="hy-AM"/>
        </w:rPr>
        <w:t>է</w:t>
      </w:r>
      <w:r w:rsidRPr="001E7733">
        <w:rPr>
          <w:rFonts w:ascii="GHEA Grapalat" w:hAnsi="GHEA Grapalat"/>
          <w:i/>
          <w:sz w:val="16"/>
          <w:szCs w:val="16"/>
          <w:lang w:val="af-ZA"/>
        </w:rPr>
        <w:t xml:space="preserve"> </w:t>
      </w:r>
      <w:r w:rsidRPr="0085527A">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5527A">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5527A">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5527A">
        <w:rPr>
          <w:rFonts w:ascii="GHEA Grapalat" w:hAnsi="GHEA Grapalat"/>
          <w:i/>
          <w:sz w:val="16"/>
          <w:szCs w:val="16"/>
          <w:lang w:val="hy-AM"/>
        </w:rPr>
        <w:t>մինչև</w:t>
      </w:r>
      <w:r w:rsidRPr="001E7733">
        <w:rPr>
          <w:rFonts w:ascii="GHEA Grapalat" w:hAnsi="GHEA Grapalat"/>
          <w:i/>
          <w:sz w:val="16"/>
          <w:szCs w:val="16"/>
          <w:lang w:val="af-ZA"/>
        </w:rPr>
        <w:t xml:space="preserve"> </w:t>
      </w:r>
      <w:r w:rsidRPr="0085527A">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5527A">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5527A">
        <w:rPr>
          <w:rFonts w:ascii="GHEA Grapalat" w:hAnsi="GHEA Grapalat"/>
          <w:i/>
          <w:sz w:val="16"/>
          <w:szCs w:val="16"/>
          <w:lang w:val="hy-AM"/>
        </w:rPr>
        <w:t>հրապարակելը</w:t>
      </w:r>
      <w:r w:rsidRPr="00A65C38">
        <w:rPr>
          <w:rFonts w:ascii="GHEA Grapalat" w:hAnsi="GHEA Grapalat"/>
          <w:i/>
          <w:sz w:val="16"/>
          <w:szCs w:val="16"/>
          <w:lang w:val="hy-AM"/>
        </w:rPr>
        <w:t>:</w:t>
      </w:r>
    </w:p>
    <w:p w14:paraId="3D6BF8F7" w14:textId="77777777" w:rsidR="007D058E" w:rsidRPr="0015088E" w:rsidRDefault="007D058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23AF8A4" w14:textId="77777777" w:rsidR="007D058E" w:rsidRPr="001E7733" w:rsidDel="00856FDE" w:rsidRDefault="007D058E" w:rsidP="00B2572B">
      <w:pPr>
        <w:pStyle w:val="FootnoteText"/>
        <w:rPr>
          <w:del w:id="18" w:author="User" w:date="2019-05-26T09:57:00Z"/>
          <w:i/>
          <w:lang w:val="af-ZA"/>
        </w:rPr>
      </w:pPr>
    </w:p>
  </w:footnote>
  <w:footnote w:id="12">
    <w:p w14:paraId="20E9759A" w14:textId="77777777" w:rsidR="003D0C16" w:rsidRPr="00C07E00" w:rsidRDefault="003D0C16" w:rsidP="003D0C16">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3">
    <w:p w14:paraId="6D6D63AE" w14:textId="77777777" w:rsidR="007D058E" w:rsidRPr="00FC4820" w:rsidDel="001432D3" w:rsidRDefault="007D058E" w:rsidP="00F02279">
      <w:pPr>
        <w:pStyle w:val="FootnoteText"/>
        <w:jc w:val="both"/>
        <w:rPr>
          <w:del w:id="21"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4">
    <w:p w14:paraId="7910FEAD" w14:textId="77777777" w:rsidR="009C4358" w:rsidRDefault="009C4358" w:rsidP="009C4358">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r w:rsidRPr="009C4358">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15">
    <w:p w14:paraId="26E16D7A" w14:textId="77777777" w:rsidR="000D1C2C" w:rsidRDefault="000D1C2C" w:rsidP="000D1C2C">
      <w:pPr>
        <w:pStyle w:val="FootnoteText"/>
        <w:jc w:val="both"/>
        <w:rPr>
          <w:rFonts w:ascii="GHEA Grapalat" w:hAnsi="GHEA Grapalat"/>
          <w:i/>
          <w:sz w:val="16"/>
          <w:szCs w:val="24"/>
          <w:lang w:val="hy-AM" w:eastAsia="en-US"/>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405693">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405693">
        <w:rPr>
          <w:rFonts w:ascii="GHEA Grapalat" w:hAnsi="GHEA Grapalat"/>
          <w:i/>
          <w:sz w:val="16"/>
          <w:szCs w:val="24"/>
          <w:lang w:val="hy-AM" w:eastAsia="en-US"/>
        </w:rPr>
        <w:t xml:space="preserve">որակավորման և </w:t>
      </w:r>
      <w:r w:rsidRPr="0089524D">
        <w:rPr>
          <w:rFonts w:ascii="GHEA Grapalat" w:hAnsi="GHEA Grapalat"/>
          <w:i/>
          <w:sz w:val="16"/>
          <w:szCs w:val="24"/>
          <w:lang w:val="hy-AM" w:eastAsia="en-US"/>
        </w:rPr>
        <w:t>պայմանագրի ապահով</w:t>
      </w:r>
      <w:r w:rsidRPr="00405693">
        <w:rPr>
          <w:rFonts w:ascii="GHEA Grapalat" w:hAnsi="GHEA Grapalat"/>
          <w:i/>
          <w:sz w:val="16"/>
          <w:szCs w:val="24"/>
          <w:lang w:val="hy-AM"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405693">
        <w:rPr>
          <w:rFonts w:ascii="GHEA Grapalat" w:hAnsi="GHEA Grapalat"/>
          <w:i/>
          <w:sz w:val="16"/>
          <w:szCs w:val="24"/>
          <w:lang w:val="hy-AM"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05693" w:rsidDel="008B32AF">
        <w:rPr>
          <w:rFonts w:ascii="GHEA Grapalat" w:hAnsi="GHEA Grapalat"/>
          <w:i/>
          <w:sz w:val="16"/>
          <w:szCs w:val="24"/>
          <w:lang w:val="hy-AM" w:eastAsia="en-US"/>
        </w:rPr>
        <w:t xml:space="preserve"> </w:t>
      </w:r>
    </w:p>
    <w:p w14:paraId="3131BB4F" w14:textId="77777777" w:rsidR="000D1C2C" w:rsidRPr="00CD51B9" w:rsidRDefault="000D1C2C" w:rsidP="000D1C2C">
      <w:pPr>
        <w:pStyle w:val="FootnoteText"/>
        <w:jc w:val="both"/>
        <w:rPr>
          <w:rFonts w:ascii="Sylfaen" w:hAnsi="Sylfaen"/>
          <w:lang w:val="hy-AM"/>
        </w:rPr>
      </w:pPr>
      <w:bookmarkStart w:id="23" w:name="_Hlk193180630"/>
      <w:proofErr w:type="spellStart"/>
      <w:r>
        <w:rPr>
          <w:rFonts w:ascii="GHEA Grapalat" w:hAnsi="GHEA Grapalat"/>
          <w:i/>
          <w:sz w:val="16"/>
        </w:rPr>
        <w:t>Սույն</w:t>
      </w:r>
      <w:proofErr w:type="spellEnd"/>
      <w:r>
        <w:rPr>
          <w:rFonts w:ascii="GHEA Grapalat" w:hAnsi="GHEA Grapalat"/>
          <w:i/>
          <w:sz w:val="16"/>
        </w:rPr>
        <w:t xml:space="preserve"> </w:t>
      </w:r>
      <w:proofErr w:type="spellStart"/>
      <w:r>
        <w:rPr>
          <w:rFonts w:ascii="GHEA Grapalat" w:hAnsi="GHEA Grapalat"/>
          <w:i/>
          <w:sz w:val="16"/>
        </w:rPr>
        <w:t>կետի</w:t>
      </w:r>
      <w:proofErr w:type="spellEnd"/>
      <w:r>
        <w:rPr>
          <w:rFonts w:ascii="GHEA Grapalat" w:hAnsi="GHEA Grapalat"/>
          <w:i/>
          <w:sz w:val="16"/>
        </w:rPr>
        <w:t xml:space="preserve"> 5-րդ </w:t>
      </w:r>
      <w:proofErr w:type="spellStart"/>
      <w:r>
        <w:rPr>
          <w:rFonts w:ascii="GHEA Grapalat" w:hAnsi="GHEA Grapalat"/>
          <w:i/>
          <w:sz w:val="16"/>
        </w:rPr>
        <w:t>նախադասության</w:t>
      </w:r>
      <w:proofErr w:type="spellEnd"/>
      <w:r>
        <w:rPr>
          <w:rFonts w:ascii="GHEA Grapalat" w:hAnsi="GHEA Grapalat"/>
          <w:i/>
          <w:sz w:val="16"/>
        </w:rPr>
        <w:t xml:space="preserve"> </w:t>
      </w:r>
      <w:proofErr w:type="spellStart"/>
      <w:r>
        <w:rPr>
          <w:rFonts w:ascii="GHEA Grapalat" w:hAnsi="GHEA Grapalat"/>
          <w:i/>
          <w:sz w:val="16"/>
        </w:rPr>
        <w:t>մեջ</w:t>
      </w:r>
      <w:proofErr w:type="spellEnd"/>
      <w:r>
        <w:rPr>
          <w:rFonts w:ascii="GHEA Grapalat" w:hAnsi="GHEA Grapalat"/>
          <w:i/>
          <w:sz w:val="16"/>
        </w:rPr>
        <w:t xml:space="preserve">  </w:t>
      </w:r>
      <w:proofErr w:type="spellStart"/>
      <w:r>
        <w:rPr>
          <w:rFonts w:ascii="GHEA Grapalat" w:hAnsi="GHEA Grapalat"/>
          <w:i/>
          <w:sz w:val="16"/>
        </w:rPr>
        <w:t>սահմանվող</w:t>
      </w:r>
      <w:proofErr w:type="spellEnd"/>
      <w:r>
        <w:rPr>
          <w:rFonts w:ascii="GHEA Grapalat" w:hAnsi="GHEA Grapalat"/>
          <w:i/>
          <w:sz w:val="16"/>
        </w:rPr>
        <w:t xml:space="preserve"> </w:t>
      </w:r>
      <w:proofErr w:type="spellStart"/>
      <w:r>
        <w:rPr>
          <w:rFonts w:ascii="GHEA Grapalat" w:hAnsi="GHEA Grapalat"/>
          <w:i/>
          <w:sz w:val="16"/>
        </w:rPr>
        <w:t>ժամկետը</w:t>
      </w:r>
      <w:proofErr w:type="spellEnd"/>
      <w:r>
        <w:rPr>
          <w:rFonts w:ascii="GHEA Grapalat" w:hAnsi="GHEA Grapalat"/>
          <w:i/>
          <w:sz w:val="16"/>
        </w:rPr>
        <w:t xml:space="preserve"> </w:t>
      </w:r>
      <w:proofErr w:type="spellStart"/>
      <w:r>
        <w:rPr>
          <w:rFonts w:ascii="GHEA Grapalat" w:hAnsi="GHEA Grapalat"/>
          <w:i/>
          <w:sz w:val="16"/>
        </w:rPr>
        <w:t>չի</w:t>
      </w:r>
      <w:proofErr w:type="spellEnd"/>
      <w:r>
        <w:rPr>
          <w:rFonts w:ascii="GHEA Grapalat" w:hAnsi="GHEA Grapalat"/>
          <w:i/>
          <w:sz w:val="16"/>
        </w:rPr>
        <w:t xml:space="preserve"> </w:t>
      </w:r>
      <w:proofErr w:type="spellStart"/>
      <w:r>
        <w:rPr>
          <w:rFonts w:ascii="GHEA Grapalat" w:hAnsi="GHEA Grapalat"/>
          <w:i/>
          <w:sz w:val="16"/>
        </w:rPr>
        <w:t>կարող</w:t>
      </w:r>
      <w:proofErr w:type="spellEnd"/>
      <w:r>
        <w:rPr>
          <w:rFonts w:ascii="GHEA Grapalat" w:hAnsi="GHEA Grapalat"/>
          <w:i/>
          <w:sz w:val="16"/>
        </w:rPr>
        <w:t xml:space="preserve"> </w:t>
      </w:r>
      <w:proofErr w:type="spellStart"/>
      <w:r>
        <w:rPr>
          <w:rFonts w:ascii="GHEA Grapalat" w:hAnsi="GHEA Grapalat"/>
          <w:i/>
          <w:sz w:val="16"/>
        </w:rPr>
        <w:t>պակաս</w:t>
      </w:r>
      <w:proofErr w:type="spellEnd"/>
      <w:r>
        <w:rPr>
          <w:rFonts w:ascii="GHEA Grapalat" w:hAnsi="GHEA Grapalat"/>
          <w:i/>
          <w:sz w:val="16"/>
        </w:rPr>
        <w:t xml:space="preserve"> </w:t>
      </w:r>
      <w:proofErr w:type="spellStart"/>
      <w:r>
        <w:rPr>
          <w:rFonts w:ascii="GHEA Grapalat" w:hAnsi="GHEA Grapalat"/>
          <w:i/>
          <w:sz w:val="16"/>
        </w:rPr>
        <w:t>լինել</w:t>
      </w:r>
      <w:proofErr w:type="spellEnd"/>
      <w:r>
        <w:rPr>
          <w:rFonts w:ascii="GHEA Grapalat" w:hAnsi="GHEA Grapalat"/>
          <w:i/>
          <w:sz w:val="16"/>
        </w:rPr>
        <w:t xml:space="preserve"> 10 </w:t>
      </w:r>
      <w:proofErr w:type="spellStart"/>
      <w:r>
        <w:rPr>
          <w:rFonts w:ascii="GHEA Grapalat" w:hAnsi="GHEA Grapalat"/>
          <w:i/>
          <w:sz w:val="16"/>
        </w:rPr>
        <w:t>աշխատանքային</w:t>
      </w:r>
      <w:proofErr w:type="spellEnd"/>
      <w:r>
        <w:rPr>
          <w:rFonts w:ascii="GHEA Grapalat" w:hAnsi="GHEA Grapalat"/>
          <w:i/>
          <w:sz w:val="16"/>
        </w:rPr>
        <w:t xml:space="preserve"> </w:t>
      </w:r>
      <w:proofErr w:type="spellStart"/>
      <w:r>
        <w:rPr>
          <w:rFonts w:ascii="GHEA Grapalat" w:hAnsi="GHEA Grapalat"/>
          <w:i/>
          <w:sz w:val="16"/>
        </w:rPr>
        <w:t>օրից</w:t>
      </w:r>
      <w:proofErr w:type="spellEnd"/>
      <w:r>
        <w:rPr>
          <w:rFonts w:ascii="GHEA Grapalat" w:hAnsi="GHEA Grapalat"/>
          <w:i/>
          <w:sz w:val="16"/>
        </w:rPr>
        <w:t>:</w:t>
      </w:r>
      <w:bookmarkEnd w:id="23"/>
    </w:p>
    <w:p w14:paraId="5BEBA54E" w14:textId="77777777" w:rsidR="000D1C2C" w:rsidRPr="00D66974" w:rsidRDefault="000D1C2C" w:rsidP="000D1C2C">
      <w:pPr>
        <w:pStyle w:val="FootnoteText"/>
        <w:rPr>
          <w:rFonts w:asciiTheme="minorHAnsi" w:hAnsiTheme="minorHAnsi"/>
          <w:lang w:val="hy-AM"/>
        </w:rPr>
      </w:pPr>
    </w:p>
  </w:footnote>
  <w:footnote w:id="16">
    <w:p w14:paraId="1895F549" w14:textId="343BF147" w:rsidR="007D058E" w:rsidRPr="00180349" w:rsidRDefault="007D058E">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F282B"/>
    <w:multiLevelType w:val="hybridMultilevel"/>
    <w:tmpl w:val="51A24272"/>
    <w:lvl w:ilvl="0" w:tplc="B350B07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562103313">
    <w:abstractNumId w:val="29"/>
  </w:num>
  <w:num w:numId="2" w16cid:durableId="1222667913">
    <w:abstractNumId w:val="9"/>
  </w:num>
  <w:num w:numId="3" w16cid:durableId="665406253">
    <w:abstractNumId w:val="26"/>
  </w:num>
  <w:num w:numId="4" w16cid:durableId="1502087144">
    <w:abstractNumId w:val="23"/>
  </w:num>
  <w:num w:numId="5" w16cid:durableId="1991471298">
    <w:abstractNumId w:val="31"/>
  </w:num>
  <w:num w:numId="6" w16cid:durableId="647784105">
    <w:abstractNumId w:val="29"/>
    <w:lvlOverride w:ilvl="0">
      <w:startOverride w:val="1"/>
    </w:lvlOverride>
    <w:lvlOverride w:ilvl="1"/>
    <w:lvlOverride w:ilvl="2"/>
    <w:lvlOverride w:ilvl="3"/>
    <w:lvlOverride w:ilvl="4"/>
    <w:lvlOverride w:ilvl="5"/>
    <w:lvlOverride w:ilvl="6"/>
    <w:lvlOverride w:ilvl="7"/>
    <w:lvlOverride w:ilvl="8"/>
  </w:num>
  <w:num w:numId="7" w16cid:durableId="3611779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23060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7835771">
    <w:abstractNumId w:val="25"/>
  </w:num>
  <w:num w:numId="10" w16cid:durableId="1240559377">
    <w:abstractNumId w:val="5"/>
  </w:num>
  <w:num w:numId="11" w16cid:durableId="1451893602">
    <w:abstractNumId w:val="8"/>
  </w:num>
  <w:num w:numId="12" w16cid:durableId="1436712204">
    <w:abstractNumId w:val="39"/>
  </w:num>
  <w:num w:numId="13" w16cid:durableId="1015612396">
    <w:abstractNumId w:val="34"/>
  </w:num>
  <w:num w:numId="14" w16cid:durableId="746994605">
    <w:abstractNumId w:val="15"/>
  </w:num>
  <w:num w:numId="15" w16cid:durableId="174810020">
    <w:abstractNumId w:val="36"/>
  </w:num>
  <w:num w:numId="16" w16cid:durableId="567804613">
    <w:abstractNumId w:val="21"/>
  </w:num>
  <w:num w:numId="17" w16cid:durableId="1843277722">
    <w:abstractNumId w:val="6"/>
  </w:num>
  <w:num w:numId="18" w16cid:durableId="142041101">
    <w:abstractNumId w:val="1"/>
  </w:num>
  <w:num w:numId="19" w16cid:durableId="2047290828">
    <w:abstractNumId w:val="4"/>
  </w:num>
  <w:num w:numId="20" w16cid:durableId="345641114">
    <w:abstractNumId w:val="3"/>
  </w:num>
  <w:num w:numId="21" w16cid:durableId="39597472">
    <w:abstractNumId w:val="40"/>
  </w:num>
  <w:num w:numId="22" w16cid:durableId="1570461127">
    <w:abstractNumId w:val="38"/>
  </w:num>
  <w:num w:numId="23" w16cid:durableId="1957979537">
    <w:abstractNumId w:val="30"/>
  </w:num>
  <w:num w:numId="24" w16cid:durableId="1556426608">
    <w:abstractNumId w:val="0"/>
  </w:num>
  <w:num w:numId="25" w16cid:durableId="1221986303">
    <w:abstractNumId w:val="19"/>
  </w:num>
  <w:num w:numId="26" w16cid:durableId="922185376">
    <w:abstractNumId w:val="24"/>
  </w:num>
  <w:num w:numId="27" w16cid:durableId="527447397">
    <w:abstractNumId w:val="28"/>
  </w:num>
  <w:num w:numId="28" w16cid:durableId="1692683630">
    <w:abstractNumId w:val="13"/>
  </w:num>
  <w:num w:numId="29" w16cid:durableId="143158194">
    <w:abstractNumId w:val="10"/>
  </w:num>
  <w:num w:numId="30" w16cid:durableId="1122380007">
    <w:abstractNumId w:val="18"/>
  </w:num>
  <w:num w:numId="31" w16cid:durableId="779185851">
    <w:abstractNumId w:val="27"/>
  </w:num>
  <w:num w:numId="32" w16cid:durableId="280765371">
    <w:abstractNumId w:val="32"/>
  </w:num>
  <w:num w:numId="33" w16cid:durableId="166406395">
    <w:abstractNumId w:val="14"/>
  </w:num>
  <w:num w:numId="34" w16cid:durableId="1407653085">
    <w:abstractNumId w:val="33"/>
  </w:num>
  <w:num w:numId="35" w16cid:durableId="1315720645">
    <w:abstractNumId w:val="22"/>
  </w:num>
  <w:num w:numId="36" w16cid:durableId="1255281175">
    <w:abstractNumId w:val="20"/>
  </w:num>
  <w:num w:numId="37" w16cid:durableId="831795712">
    <w:abstractNumId w:val="7"/>
  </w:num>
  <w:num w:numId="38" w16cid:durableId="1754471833">
    <w:abstractNumId w:val="37"/>
  </w:num>
  <w:num w:numId="39" w16cid:durableId="688608549">
    <w:abstractNumId w:val="11"/>
  </w:num>
  <w:num w:numId="40" w16cid:durableId="675229274">
    <w:abstractNumId w:val="16"/>
  </w:num>
  <w:num w:numId="41" w16cid:durableId="1918053211">
    <w:abstractNumId w:val="17"/>
  </w:num>
  <w:num w:numId="42" w16cid:durableId="2016610634">
    <w:abstractNumId w:val="35"/>
  </w:num>
  <w:num w:numId="43" w16cid:durableId="417488261">
    <w:abstractNumId w:val="12"/>
  </w:num>
  <w:num w:numId="44" w16cid:durableId="115645534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12B"/>
    <w:rsid w:val="00002A81"/>
    <w:rsid w:val="00002C23"/>
    <w:rsid w:val="000031E3"/>
    <w:rsid w:val="000033BC"/>
    <w:rsid w:val="00003DF0"/>
    <w:rsid w:val="000055DB"/>
    <w:rsid w:val="000058CF"/>
    <w:rsid w:val="000058FA"/>
    <w:rsid w:val="00005D30"/>
    <w:rsid w:val="000076A1"/>
    <w:rsid w:val="0000776B"/>
    <w:rsid w:val="0000777E"/>
    <w:rsid w:val="000122C5"/>
    <w:rsid w:val="00012347"/>
    <w:rsid w:val="00012779"/>
    <w:rsid w:val="00012E2C"/>
    <w:rsid w:val="00013093"/>
    <w:rsid w:val="000132F3"/>
    <w:rsid w:val="000138EA"/>
    <w:rsid w:val="00013C24"/>
    <w:rsid w:val="000143C5"/>
    <w:rsid w:val="000145BD"/>
    <w:rsid w:val="00014775"/>
    <w:rsid w:val="000149F3"/>
    <w:rsid w:val="000167E3"/>
    <w:rsid w:val="00017484"/>
    <w:rsid w:val="000206DA"/>
    <w:rsid w:val="00020C83"/>
    <w:rsid w:val="000212A8"/>
    <w:rsid w:val="0002149F"/>
    <w:rsid w:val="00021622"/>
    <w:rsid w:val="00021831"/>
    <w:rsid w:val="00021C2E"/>
    <w:rsid w:val="00021C9D"/>
    <w:rsid w:val="00021FC2"/>
    <w:rsid w:val="0002258D"/>
    <w:rsid w:val="00023384"/>
    <w:rsid w:val="000238FE"/>
    <w:rsid w:val="000246E6"/>
    <w:rsid w:val="00025353"/>
    <w:rsid w:val="00026351"/>
    <w:rsid w:val="000265BD"/>
    <w:rsid w:val="000275BF"/>
    <w:rsid w:val="00027BBC"/>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5E3F"/>
    <w:rsid w:val="00056516"/>
    <w:rsid w:val="00056A59"/>
    <w:rsid w:val="00056AB4"/>
    <w:rsid w:val="00057264"/>
    <w:rsid w:val="000604CF"/>
    <w:rsid w:val="00060FB1"/>
    <w:rsid w:val="00061062"/>
    <w:rsid w:val="0006220B"/>
    <w:rsid w:val="00062778"/>
    <w:rsid w:val="0006311D"/>
    <w:rsid w:val="00065C3B"/>
    <w:rsid w:val="00066E20"/>
    <w:rsid w:val="000677B2"/>
    <w:rsid w:val="00070434"/>
    <w:rsid w:val="000704B9"/>
    <w:rsid w:val="000705C6"/>
    <w:rsid w:val="00070DBB"/>
    <w:rsid w:val="00071312"/>
    <w:rsid w:val="00071D1C"/>
    <w:rsid w:val="0007287D"/>
    <w:rsid w:val="00072A26"/>
    <w:rsid w:val="00072A83"/>
    <w:rsid w:val="00073430"/>
    <w:rsid w:val="000735B0"/>
    <w:rsid w:val="00073A04"/>
    <w:rsid w:val="00073A09"/>
    <w:rsid w:val="00073E90"/>
    <w:rsid w:val="00074248"/>
    <w:rsid w:val="00074424"/>
    <w:rsid w:val="0007594F"/>
    <w:rsid w:val="00075997"/>
    <w:rsid w:val="000765B1"/>
    <w:rsid w:val="00077062"/>
    <w:rsid w:val="000778C8"/>
    <w:rsid w:val="00077BB9"/>
    <w:rsid w:val="00080C4E"/>
    <w:rsid w:val="00080E73"/>
    <w:rsid w:val="000812F9"/>
    <w:rsid w:val="000822C1"/>
    <w:rsid w:val="00082ADC"/>
    <w:rsid w:val="00082DE0"/>
    <w:rsid w:val="00082E96"/>
    <w:rsid w:val="000831B3"/>
    <w:rsid w:val="00083558"/>
    <w:rsid w:val="000845F6"/>
    <w:rsid w:val="000848FC"/>
    <w:rsid w:val="00084E87"/>
    <w:rsid w:val="00084F58"/>
    <w:rsid w:val="00085931"/>
    <w:rsid w:val="00086330"/>
    <w:rsid w:val="000872C2"/>
    <w:rsid w:val="000878DB"/>
    <w:rsid w:val="00087A30"/>
    <w:rsid w:val="0009001E"/>
    <w:rsid w:val="00090B56"/>
    <w:rsid w:val="000911CA"/>
    <w:rsid w:val="0009164D"/>
    <w:rsid w:val="00091EBC"/>
    <w:rsid w:val="00092881"/>
    <w:rsid w:val="00092A97"/>
    <w:rsid w:val="00092BA7"/>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2E51"/>
    <w:rsid w:val="000A3359"/>
    <w:rsid w:val="000A3471"/>
    <w:rsid w:val="000A37CE"/>
    <w:rsid w:val="000A4719"/>
    <w:rsid w:val="000A58EC"/>
    <w:rsid w:val="000A5B16"/>
    <w:rsid w:val="000A6249"/>
    <w:rsid w:val="000A6B75"/>
    <w:rsid w:val="000A72AD"/>
    <w:rsid w:val="000A7528"/>
    <w:rsid w:val="000B0099"/>
    <w:rsid w:val="000B033F"/>
    <w:rsid w:val="000B1088"/>
    <w:rsid w:val="000B259E"/>
    <w:rsid w:val="000B25F5"/>
    <w:rsid w:val="000B44B8"/>
    <w:rsid w:val="000B5AE5"/>
    <w:rsid w:val="000B6C67"/>
    <w:rsid w:val="000B700B"/>
    <w:rsid w:val="000B7641"/>
    <w:rsid w:val="000B7C54"/>
    <w:rsid w:val="000C0396"/>
    <w:rsid w:val="000C062F"/>
    <w:rsid w:val="000C0A9D"/>
    <w:rsid w:val="000C12A6"/>
    <w:rsid w:val="000C165F"/>
    <w:rsid w:val="000C223B"/>
    <w:rsid w:val="000C36C6"/>
    <w:rsid w:val="000C57CA"/>
    <w:rsid w:val="000C5A09"/>
    <w:rsid w:val="000C6F81"/>
    <w:rsid w:val="000C72D9"/>
    <w:rsid w:val="000C7676"/>
    <w:rsid w:val="000C7E4A"/>
    <w:rsid w:val="000D07E4"/>
    <w:rsid w:val="000D10F1"/>
    <w:rsid w:val="000D16B6"/>
    <w:rsid w:val="000D1C2C"/>
    <w:rsid w:val="000D1D6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982"/>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6511"/>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0F7F78"/>
    <w:rsid w:val="0010050E"/>
    <w:rsid w:val="00101445"/>
    <w:rsid w:val="001016D4"/>
    <w:rsid w:val="00101A56"/>
    <w:rsid w:val="00101C9A"/>
    <w:rsid w:val="00101F06"/>
    <w:rsid w:val="0010227A"/>
    <w:rsid w:val="00102291"/>
    <w:rsid w:val="0010316E"/>
    <w:rsid w:val="0010323D"/>
    <w:rsid w:val="00103DEE"/>
    <w:rsid w:val="00104861"/>
    <w:rsid w:val="00105B16"/>
    <w:rsid w:val="00106365"/>
    <w:rsid w:val="00106D44"/>
    <w:rsid w:val="00106DEE"/>
    <w:rsid w:val="00106F3B"/>
    <w:rsid w:val="00107D79"/>
    <w:rsid w:val="00110D13"/>
    <w:rsid w:val="00111679"/>
    <w:rsid w:val="00112716"/>
    <w:rsid w:val="001128DB"/>
    <w:rsid w:val="00113F0D"/>
    <w:rsid w:val="00115905"/>
    <w:rsid w:val="001159FA"/>
    <w:rsid w:val="0011611E"/>
    <w:rsid w:val="00116E47"/>
    <w:rsid w:val="00117020"/>
    <w:rsid w:val="00117328"/>
    <w:rsid w:val="00117964"/>
    <w:rsid w:val="00117DAA"/>
    <w:rsid w:val="00117E4B"/>
    <w:rsid w:val="001237F6"/>
    <w:rsid w:val="001242C4"/>
    <w:rsid w:val="00124461"/>
    <w:rsid w:val="00124B36"/>
    <w:rsid w:val="001276C9"/>
    <w:rsid w:val="00130202"/>
    <w:rsid w:val="001305C6"/>
    <w:rsid w:val="00131E9C"/>
    <w:rsid w:val="001325E5"/>
    <w:rsid w:val="00132FA8"/>
    <w:rsid w:val="001335D0"/>
    <w:rsid w:val="00133A5A"/>
    <w:rsid w:val="00133A7E"/>
    <w:rsid w:val="00133CE4"/>
    <w:rsid w:val="00134D6E"/>
    <w:rsid w:val="00134DC5"/>
    <w:rsid w:val="001355F9"/>
    <w:rsid w:val="00135840"/>
    <w:rsid w:val="00135B52"/>
    <w:rsid w:val="001366A9"/>
    <w:rsid w:val="001369CB"/>
    <w:rsid w:val="001377BA"/>
    <w:rsid w:val="00137A5C"/>
    <w:rsid w:val="001402B5"/>
    <w:rsid w:val="001420CA"/>
    <w:rsid w:val="00142496"/>
    <w:rsid w:val="00143B10"/>
    <w:rsid w:val="00143BD7"/>
    <w:rsid w:val="00143E8C"/>
    <w:rsid w:val="0014472E"/>
    <w:rsid w:val="00144A19"/>
    <w:rsid w:val="00144F73"/>
    <w:rsid w:val="0014555E"/>
    <w:rsid w:val="001458D6"/>
    <w:rsid w:val="00145CC3"/>
    <w:rsid w:val="0014615C"/>
    <w:rsid w:val="00146D17"/>
    <w:rsid w:val="00147CD0"/>
    <w:rsid w:val="00147F14"/>
    <w:rsid w:val="00150CBE"/>
    <w:rsid w:val="001511BD"/>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622B"/>
    <w:rsid w:val="001571ED"/>
    <w:rsid w:val="001578A1"/>
    <w:rsid w:val="001578D4"/>
    <w:rsid w:val="001600FF"/>
    <w:rsid w:val="0016055A"/>
    <w:rsid w:val="001609F6"/>
    <w:rsid w:val="00160AE4"/>
    <w:rsid w:val="00160BB4"/>
    <w:rsid w:val="0016111C"/>
    <w:rsid w:val="00161428"/>
    <w:rsid w:val="00161881"/>
    <w:rsid w:val="00161FE4"/>
    <w:rsid w:val="001635B8"/>
    <w:rsid w:val="00164BBC"/>
    <w:rsid w:val="00164CC9"/>
    <w:rsid w:val="0016519F"/>
    <w:rsid w:val="001669C1"/>
    <w:rsid w:val="00166FA4"/>
    <w:rsid w:val="001679A6"/>
    <w:rsid w:val="001724D7"/>
    <w:rsid w:val="00172BD7"/>
    <w:rsid w:val="001732FB"/>
    <w:rsid w:val="00174C7A"/>
    <w:rsid w:val="00174FE1"/>
    <w:rsid w:val="00175A63"/>
    <w:rsid w:val="00175CAA"/>
    <w:rsid w:val="00175CB5"/>
    <w:rsid w:val="00175F8F"/>
    <w:rsid w:val="00175FDC"/>
    <w:rsid w:val="001763F5"/>
    <w:rsid w:val="00176A38"/>
    <w:rsid w:val="00176A92"/>
    <w:rsid w:val="00176E1C"/>
    <w:rsid w:val="00177245"/>
    <w:rsid w:val="00177A5C"/>
    <w:rsid w:val="00177B27"/>
    <w:rsid w:val="00177D71"/>
    <w:rsid w:val="001802F5"/>
    <w:rsid w:val="00180349"/>
    <w:rsid w:val="001808AF"/>
    <w:rsid w:val="00180EB9"/>
    <w:rsid w:val="00180EE9"/>
    <w:rsid w:val="00180F0F"/>
    <w:rsid w:val="00181544"/>
    <w:rsid w:val="00181C60"/>
    <w:rsid w:val="00181F0F"/>
    <w:rsid w:val="00181F75"/>
    <w:rsid w:val="00183004"/>
    <w:rsid w:val="0018301A"/>
    <w:rsid w:val="001830FF"/>
    <w:rsid w:val="00183846"/>
    <w:rsid w:val="00183FEA"/>
    <w:rsid w:val="0018472B"/>
    <w:rsid w:val="00184D18"/>
    <w:rsid w:val="00184F17"/>
    <w:rsid w:val="00185684"/>
    <w:rsid w:val="0018591C"/>
    <w:rsid w:val="0018599C"/>
    <w:rsid w:val="00185DF9"/>
    <w:rsid w:val="00185FCB"/>
    <w:rsid w:val="00187A69"/>
    <w:rsid w:val="00187D9C"/>
    <w:rsid w:val="00187EA6"/>
    <w:rsid w:val="0019059B"/>
    <w:rsid w:val="00191D5F"/>
    <w:rsid w:val="00192606"/>
    <w:rsid w:val="00192A1F"/>
    <w:rsid w:val="001932A7"/>
    <w:rsid w:val="001937E9"/>
    <w:rsid w:val="00193871"/>
    <w:rsid w:val="0019419E"/>
    <w:rsid w:val="00194598"/>
    <w:rsid w:val="00194DBD"/>
    <w:rsid w:val="001956CD"/>
    <w:rsid w:val="00195835"/>
    <w:rsid w:val="00195F24"/>
    <w:rsid w:val="00196487"/>
    <w:rsid w:val="00196FFB"/>
    <w:rsid w:val="001A23A6"/>
    <w:rsid w:val="001A2579"/>
    <w:rsid w:val="001A2F72"/>
    <w:rsid w:val="001A352F"/>
    <w:rsid w:val="001A3FEC"/>
    <w:rsid w:val="001A43A4"/>
    <w:rsid w:val="001A43F5"/>
    <w:rsid w:val="001A4C4B"/>
    <w:rsid w:val="001A4EF7"/>
    <w:rsid w:val="001A5BC8"/>
    <w:rsid w:val="001A5C02"/>
    <w:rsid w:val="001B0D9A"/>
    <w:rsid w:val="001B12D4"/>
    <w:rsid w:val="001B130B"/>
    <w:rsid w:val="001B1370"/>
    <w:rsid w:val="001B1FC4"/>
    <w:rsid w:val="001B21A3"/>
    <w:rsid w:val="001B27D1"/>
    <w:rsid w:val="001B37D2"/>
    <w:rsid w:val="001B45A9"/>
    <w:rsid w:val="001B478E"/>
    <w:rsid w:val="001B6056"/>
    <w:rsid w:val="001B6591"/>
    <w:rsid w:val="001B6FCF"/>
    <w:rsid w:val="001B7698"/>
    <w:rsid w:val="001C07C6"/>
    <w:rsid w:val="001C0849"/>
    <w:rsid w:val="001C0B2D"/>
    <w:rsid w:val="001C1CEB"/>
    <w:rsid w:val="001C2A62"/>
    <w:rsid w:val="001C2F9F"/>
    <w:rsid w:val="001C336A"/>
    <w:rsid w:val="001C35BC"/>
    <w:rsid w:val="001C35E1"/>
    <w:rsid w:val="001C3D83"/>
    <w:rsid w:val="001C3F6C"/>
    <w:rsid w:val="001C7125"/>
    <w:rsid w:val="001C74B0"/>
    <w:rsid w:val="001C76F7"/>
    <w:rsid w:val="001C7C1A"/>
    <w:rsid w:val="001D1139"/>
    <w:rsid w:val="001D1376"/>
    <w:rsid w:val="001D1D00"/>
    <w:rsid w:val="001D2D62"/>
    <w:rsid w:val="001D3974"/>
    <w:rsid w:val="001D49EB"/>
    <w:rsid w:val="001D5FF7"/>
    <w:rsid w:val="001D6531"/>
    <w:rsid w:val="001D7228"/>
    <w:rsid w:val="001D74FA"/>
    <w:rsid w:val="001D78C5"/>
    <w:rsid w:val="001E0216"/>
    <w:rsid w:val="001E0879"/>
    <w:rsid w:val="001E17BA"/>
    <w:rsid w:val="001E1800"/>
    <w:rsid w:val="001E1889"/>
    <w:rsid w:val="001E1A81"/>
    <w:rsid w:val="001E2794"/>
    <w:rsid w:val="001E2814"/>
    <w:rsid w:val="001E52DB"/>
    <w:rsid w:val="001E55B2"/>
    <w:rsid w:val="001E5866"/>
    <w:rsid w:val="001E6FB4"/>
    <w:rsid w:val="001E7733"/>
    <w:rsid w:val="001E79CF"/>
    <w:rsid w:val="001F0335"/>
    <w:rsid w:val="001F0371"/>
    <w:rsid w:val="001F0879"/>
    <w:rsid w:val="001F1DF0"/>
    <w:rsid w:val="001F3041"/>
    <w:rsid w:val="001F3237"/>
    <w:rsid w:val="001F386B"/>
    <w:rsid w:val="001F3901"/>
    <w:rsid w:val="001F3B34"/>
    <w:rsid w:val="001F41C4"/>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5A29"/>
    <w:rsid w:val="00205A55"/>
    <w:rsid w:val="00205C07"/>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5C49"/>
    <w:rsid w:val="002160BC"/>
    <w:rsid w:val="00217710"/>
    <w:rsid w:val="00217BA8"/>
    <w:rsid w:val="00220491"/>
    <w:rsid w:val="00220ACB"/>
    <w:rsid w:val="00220C7C"/>
    <w:rsid w:val="002218FE"/>
    <w:rsid w:val="0022236A"/>
    <w:rsid w:val="00222F7B"/>
    <w:rsid w:val="002240AB"/>
    <w:rsid w:val="0022480B"/>
    <w:rsid w:val="00224D20"/>
    <w:rsid w:val="002250D8"/>
    <w:rsid w:val="0022515E"/>
    <w:rsid w:val="002252CD"/>
    <w:rsid w:val="002253C6"/>
    <w:rsid w:val="00225C4D"/>
    <w:rsid w:val="00226412"/>
    <w:rsid w:val="002273AD"/>
    <w:rsid w:val="0022770A"/>
    <w:rsid w:val="0022771F"/>
    <w:rsid w:val="00227C9F"/>
    <w:rsid w:val="00230356"/>
    <w:rsid w:val="00230B12"/>
    <w:rsid w:val="00230C8F"/>
    <w:rsid w:val="0023181C"/>
    <w:rsid w:val="00232881"/>
    <w:rsid w:val="0023354E"/>
    <w:rsid w:val="00233EB5"/>
    <w:rsid w:val="00234477"/>
    <w:rsid w:val="0023571C"/>
    <w:rsid w:val="00236B75"/>
    <w:rsid w:val="0024027D"/>
    <w:rsid w:val="00240289"/>
    <w:rsid w:val="0024041A"/>
    <w:rsid w:val="00240B4B"/>
    <w:rsid w:val="0024186B"/>
    <w:rsid w:val="0024205E"/>
    <w:rsid w:val="00244642"/>
    <w:rsid w:val="00244B38"/>
    <w:rsid w:val="002458FD"/>
    <w:rsid w:val="00245DB1"/>
    <w:rsid w:val="00246F46"/>
    <w:rsid w:val="00247185"/>
    <w:rsid w:val="00247FE9"/>
    <w:rsid w:val="00250D2A"/>
    <w:rsid w:val="00251450"/>
    <w:rsid w:val="0025145E"/>
    <w:rsid w:val="00251E84"/>
    <w:rsid w:val="00252BCD"/>
    <w:rsid w:val="00252C9C"/>
    <w:rsid w:val="00253CA8"/>
    <w:rsid w:val="002542AE"/>
    <w:rsid w:val="00254A36"/>
    <w:rsid w:val="00254AA2"/>
    <w:rsid w:val="002559B9"/>
    <w:rsid w:val="00255BEC"/>
    <w:rsid w:val="00256EC6"/>
    <w:rsid w:val="00257773"/>
    <w:rsid w:val="00260569"/>
    <w:rsid w:val="00260E64"/>
    <w:rsid w:val="00261272"/>
    <w:rsid w:val="0026158D"/>
    <w:rsid w:val="00261668"/>
    <w:rsid w:val="00263035"/>
    <w:rsid w:val="00263094"/>
    <w:rsid w:val="00263D72"/>
    <w:rsid w:val="00263E28"/>
    <w:rsid w:val="00263F2B"/>
    <w:rsid w:val="0026426F"/>
    <w:rsid w:val="0026557B"/>
    <w:rsid w:val="00265D18"/>
    <w:rsid w:val="002663CB"/>
    <w:rsid w:val="002665A4"/>
    <w:rsid w:val="00266FE1"/>
    <w:rsid w:val="002671C8"/>
    <w:rsid w:val="00267F54"/>
    <w:rsid w:val="0027052A"/>
    <w:rsid w:val="00270AF6"/>
    <w:rsid w:val="00270D59"/>
    <w:rsid w:val="00271DF6"/>
    <w:rsid w:val="0027208C"/>
    <w:rsid w:val="002732C7"/>
    <w:rsid w:val="00273411"/>
    <w:rsid w:val="002737E0"/>
    <w:rsid w:val="002738E8"/>
    <w:rsid w:val="00273A88"/>
    <w:rsid w:val="00273B4F"/>
    <w:rsid w:val="00273E27"/>
    <w:rsid w:val="002740E9"/>
    <w:rsid w:val="00274353"/>
    <w:rsid w:val="0027499F"/>
    <w:rsid w:val="00274BDF"/>
    <w:rsid w:val="00274E77"/>
    <w:rsid w:val="00274F0E"/>
    <w:rsid w:val="00274FD9"/>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49"/>
    <w:rsid w:val="00293A76"/>
    <w:rsid w:val="00293C15"/>
    <w:rsid w:val="002941F2"/>
    <w:rsid w:val="00294BD5"/>
    <w:rsid w:val="00294FFF"/>
    <w:rsid w:val="0029515A"/>
    <w:rsid w:val="00296267"/>
    <w:rsid w:val="002962D2"/>
    <w:rsid w:val="00296466"/>
    <w:rsid w:val="00296A9F"/>
    <w:rsid w:val="00296EE5"/>
    <w:rsid w:val="00296F9E"/>
    <w:rsid w:val="00297099"/>
    <w:rsid w:val="00297B2D"/>
    <w:rsid w:val="002A058F"/>
    <w:rsid w:val="002A0AD3"/>
    <w:rsid w:val="002A10B2"/>
    <w:rsid w:val="002A1B2A"/>
    <w:rsid w:val="002A1FAC"/>
    <w:rsid w:val="002A21E9"/>
    <w:rsid w:val="002A26AE"/>
    <w:rsid w:val="002A2C2E"/>
    <w:rsid w:val="002A2D4E"/>
    <w:rsid w:val="002A3785"/>
    <w:rsid w:val="002A3A87"/>
    <w:rsid w:val="002A4619"/>
    <w:rsid w:val="002A464D"/>
    <w:rsid w:val="002A497D"/>
    <w:rsid w:val="002A4B81"/>
    <w:rsid w:val="002A5C53"/>
    <w:rsid w:val="002A6753"/>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7D0"/>
    <w:rsid w:val="002B6E22"/>
    <w:rsid w:val="002B7388"/>
    <w:rsid w:val="002B7594"/>
    <w:rsid w:val="002C071B"/>
    <w:rsid w:val="002C0B47"/>
    <w:rsid w:val="002C0DD6"/>
    <w:rsid w:val="002C1050"/>
    <w:rsid w:val="002C170C"/>
    <w:rsid w:val="002C1AE5"/>
    <w:rsid w:val="002C205F"/>
    <w:rsid w:val="002C247D"/>
    <w:rsid w:val="002C259A"/>
    <w:rsid w:val="002C27EB"/>
    <w:rsid w:val="002C2AAB"/>
    <w:rsid w:val="002C3CAA"/>
    <w:rsid w:val="002C49AC"/>
    <w:rsid w:val="002C4DBF"/>
    <w:rsid w:val="002C5F71"/>
    <w:rsid w:val="002C623B"/>
    <w:rsid w:val="002C6CF7"/>
    <w:rsid w:val="002C7037"/>
    <w:rsid w:val="002D02FE"/>
    <w:rsid w:val="002D0E39"/>
    <w:rsid w:val="002D155D"/>
    <w:rsid w:val="002D1AAA"/>
    <w:rsid w:val="002D20E8"/>
    <w:rsid w:val="002D22A7"/>
    <w:rsid w:val="002D236D"/>
    <w:rsid w:val="002D304E"/>
    <w:rsid w:val="002D3C61"/>
    <w:rsid w:val="002D4116"/>
    <w:rsid w:val="002D4250"/>
    <w:rsid w:val="002D4575"/>
    <w:rsid w:val="002D5583"/>
    <w:rsid w:val="002D5CF0"/>
    <w:rsid w:val="002D5ECD"/>
    <w:rsid w:val="002D601F"/>
    <w:rsid w:val="002E0768"/>
    <w:rsid w:val="002E0877"/>
    <w:rsid w:val="002E0966"/>
    <w:rsid w:val="002E0F78"/>
    <w:rsid w:val="002E10B4"/>
    <w:rsid w:val="002E116D"/>
    <w:rsid w:val="002E11D1"/>
    <w:rsid w:val="002E1FF4"/>
    <w:rsid w:val="002E2C3B"/>
    <w:rsid w:val="002E3016"/>
    <w:rsid w:val="002E3165"/>
    <w:rsid w:val="002E4305"/>
    <w:rsid w:val="002E530A"/>
    <w:rsid w:val="002E531D"/>
    <w:rsid w:val="002E67D3"/>
    <w:rsid w:val="002E7EE1"/>
    <w:rsid w:val="002E7FFE"/>
    <w:rsid w:val="002F0C7A"/>
    <w:rsid w:val="002F1AB3"/>
    <w:rsid w:val="002F1BDF"/>
    <w:rsid w:val="002F2B23"/>
    <w:rsid w:val="002F2C5F"/>
    <w:rsid w:val="002F2CE0"/>
    <w:rsid w:val="002F35FE"/>
    <w:rsid w:val="002F4AE5"/>
    <w:rsid w:val="002F6164"/>
    <w:rsid w:val="002F63F0"/>
    <w:rsid w:val="002F6FA0"/>
    <w:rsid w:val="002F6FD9"/>
    <w:rsid w:val="002F7A7E"/>
    <w:rsid w:val="002F7C4A"/>
    <w:rsid w:val="00300B11"/>
    <w:rsid w:val="00301113"/>
    <w:rsid w:val="00301193"/>
    <w:rsid w:val="0030129D"/>
    <w:rsid w:val="003017AA"/>
    <w:rsid w:val="00302BAD"/>
    <w:rsid w:val="00303732"/>
    <w:rsid w:val="003041A8"/>
    <w:rsid w:val="00304436"/>
    <w:rsid w:val="00304D64"/>
    <w:rsid w:val="003053EF"/>
    <w:rsid w:val="0030566B"/>
    <w:rsid w:val="00305A9C"/>
    <w:rsid w:val="00305E59"/>
    <w:rsid w:val="00305F6D"/>
    <w:rsid w:val="003064D4"/>
    <w:rsid w:val="0030675A"/>
    <w:rsid w:val="00307F3C"/>
    <w:rsid w:val="0031005B"/>
    <w:rsid w:val="003101E4"/>
    <w:rsid w:val="0031036D"/>
    <w:rsid w:val="00310A82"/>
    <w:rsid w:val="00310B6E"/>
    <w:rsid w:val="00310ED2"/>
    <w:rsid w:val="00311076"/>
    <w:rsid w:val="003141B6"/>
    <w:rsid w:val="00316381"/>
    <w:rsid w:val="003169A4"/>
    <w:rsid w:val="0032071C"/>
    <w:rsid w:val="00321A56"/>
    <w:rsid w:val="00321B20"/>
    <w:rsid w:val="00322631"/>
    <w:rsid w:val="003235E1"/>
    <w:rsid w:val="00323606"/>
    <w:rsid w:val="00323B33"/>
    <w:rsid w:val="00324445"/>
    <w:rsid w:val="00324490"/>
    <w:rsid w:val="00325546"/>
    <w:rsid w:val="003257F0"/>
    <w:rsid w:val="003259C5"/>
    <w:rsid w:val="00325CC0"/>
    <w:rsid w:val="00326507"/>
    <w:rsid w:val="00326A9C"/>
    <w:rsid w:val="00326CB9"/>
    <w:rsid w:val="00327436"/>
    <w:rsid w:val="003275D4"/>
    <w:rsid w:val="00332A92"/>
    <w:rsid w:val="0033306E"/>
    <w:rsid w:val="00333314"/>
    <w:rsid w:val="00333347"/>
    <w:rsid w:val="0033399B"/>
    <w:rsid w:val="003343B0"/>
    <w:rsid w:val="00334564"/>
    <w:rsid w:val="00334B2F"/>
    <w:rsid w:val="0033571F"/>
    <w:rsid w:val="00335C2A"/>
    <w:rsid w:val="00336E64"/>
    <w:rsid w:val="00336F9A"/>
    <w:rsid w:val="00340083"/>
    <w:rsid w:val="003414F9"/>
    <w:rsid w:val="00341A74"/>
    <w:rsid w:val="00341D7A"/>
    <w:rsid w:val="00341ED4"/>
    <w:rsid w:val="003427DF"/>
    <w:rsid w:val="003436A5"/>
    <w:rsid w:val="00344210"/>
    <w:rsid w:val="00344E64"/>
    <w:rsid w:val="00345909"/>
    <w:rsid w:val="00345E5F"/>
    <w:rsid w:val="003468B8"/>
    <w:rsid w:val="00347499"/>
    <w:rsid w:val="0034759C"/>
    <w:rsid w:val="0034777A"/>
    <w:rsid w:val="00350018"/>
    <w:rsid w:val="003500D1"/>
    <w:rsid w:val="00350C85"/>
    <w:rsid w:val="00352DB8"/>
    <w:rsid w:val="0035358D"/>
    <w:rsid w:val="00353890"/>
    <w:rsid w:val="00354D13"/>
    <w:rsid w:val="00355533"/>
    <w:rsid w:val="0035555B"/>
    <w:rsid w:val="00355A2A"/>
    <w:rsid w:val="003572A0"/>
    <w:rsid w:val="003579C1"/>
    <w:rsid w:val="00357A33"/>
    <w:rsid w:val="00357AA2"/>
    <w:rsid w:val="00357D48"/>
    <w:rsid w:val="00357E1B"/>
    <w:rsid w:val="00360AA3"/>
    <w:rsid w:val="00361308"/>
    <w:rsid w:val="00362238"/>
    <w:rsid w:val="0036230B"/>
    <w:rsid w:val="00363298"/>
    <w:rsid w:val="00363335"/>
    <w:rsid w:val="00363627"/>
    <w:rsid w:val="00363641"/>
    <w:rsid w:val="00363E98"/>
    <w:rsid w:val="00364E7A"/>
    <w:rsid w:val="003650C5"/>
    <w:rsid w:val="00365FCC"/>
    <w:rsid w:val="0036679E"/>
    <w:rsid w:val="00367397"/>
    <w:rsid w:val="003675B2"/>
    <w:rsid w:val="00370328"/>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6EE"/>
    <w:rsid w:val="00376D5B"/>
    <w:rsid w:val="00380721"/>
    <w:rsid w:val="003812AE"/>
    <w:rsid w:val="003814AF"/>
    <w:rsid w:val="00381658"/>
    <w:rsid w:val="003823AA"/>
    <w:rsid w:val="0038317B"/>
    <w:rsid w:val="0038400D"/>
    <w:rsid w:val="0038438D"/>
    <w:rsid w:val="0038466F"/>
    <w:rsid w:val="00384C08"/>
    <w:rsid w:val="003850A0"/>
    <w:rsid w:val="0038517B"/>
    <w:rsid w:val="0038579B"/>
    <w:rsid w:val="003862E0"/>
    <w:rsid w:val="00386369"/>
    <w:rsid w:val="00386B17"/>
    <w:rsid w:val="00386E4B"/>
    <w:rsid w:val="003871DA"/>
    <w:rsid w:val="003872F2"/>
    <w:rsid w:val="00387F66"/>
    <w:rsid w:val="003900CB"/>
    <w:rsid w:val="00390AC0"/>
    <w:rsid w:val="00391E56"/>
    <w:rsid w:val="00392525"/>
    <w:rsid w:val="0039338D"/>
    <w:rsid w:val="00393443"/>
    <w:rsid w:val="003946B4"/>
    <w:rsid w:val="003949A5"/>
    <w:rsid w:val="00394FE9"/>
    <w:rsid w:val="00395D6D"/>
    <w:rsid w:val="0039646A"/>
    <w:rsid w:val="00396D60"/>
    <w:rsid w:val="003970B1"/>
    <w:rsid w:val="003972CC"/>
    <w:rsid w:val="00397DC0"/>
    <w:rsid w:val="003A0A31"/>
    <w:rsid w:val="003A0BF1"/>
    <w:rsid w:val="003A145D"/>
    <w:rsid w:val="003A14F1"/>
    <w:rsid w:val="003A2BE0"/>
    <w:rsid w:val="003A377C"/>
    <w:rsid w:val="003A5049"/>
    <w:rsid w:val="003A5533"/>
    <w:rsid w:val="003A57F0"/>
    <w:rsid w:val="003A62A4"/>
    <w:rsid w:val="003A645E"/>
    <w:rsid w:val="003A7946"/>
    <w:rsid w:val="003A7A32"/>
    <w:rsid w:val="003A7FC7"/>
    <w:rsid w:val="003B0939"/>
    <w:rsid w:val="003B0D6E"/>
    <w:rsid w:val="003B12A5"/>
    <w:rsid w:val="003B1FC0"/>
    <w:rsid w:val="003B3A13"/>
    <w:rsid w:val="003B45FC"/>
    <w:rsid w:val="003B47BB"/>
    <w:rsid w:val="003B4A74"/>
    <w:rsid w:val="003B585C"/>
    <w:rsid w:val="003B5AE9"/>
    <w:rsid w:val="003B60D5"/>
    <w:rsid w:val="003B6791"/>
    <w:rsid w:val="003B681E"/>
    <w:rsid w:val="003B7086"/>
    <w:rsid w:val="003B7406"/>
    <w:rsid w:val="003B79C0"/>
    <w:rsid w:val="003B7D9D"/>
    <w:rsid w:val="003C0386"/>
    <w:rsid w:val="003C11FC"/>
    <w:rsid w:val="003C1295"/>
    <w:rsid w:val="003C1322"/>
    <w:rsid w:val="003C14BE"/>
    <w:rsid w:val="003C255A"/>
    <w:rsid w:val="003C29C6"/>
    <w:rsid w:val="003C2B7E"/>
    <w:rsid w:val="003C2BAE"/>
    <w:rsid w:val="003C2BDB"/>
    <w:rsid w:val="003C2BDC"/>
    <w:rsid w:val="003C3189"/>
    <w:rsid w:val="003C3660"/>
    <w:rsid w:val="003C3E7A"/>
    <w:rsid w:val="003C4576"/>
    <w:rsid w:val="003C53D4"/>
    <w:rsid w:val="003C5E16"/>
    <w:rsid w:val="003C66CF"/>
    <w:rsid w:val="003C6A92"/>
    <w:rsid w:val="003C7160"/>
    <w:rsid w:val="003D0075"/>
    <w:rsid w:val="003D05C0"/>
    <w:rsid w:val="003D0940"/>
    <w:rsid w:val="003D0C16"/>
    <w:rsid w:val="003D14E9"/>
    <w:rsid w:val="003D169C"/>
    <w:rsid w:val="003D1B49"/>
    <w:rsid w:val="003D1BB7"/>
    <w:rsid w:val="003D1CF4"/>
    <w:rsid w:val="003D1FE3"/>
    <w:rsid w:val="003D24BA"/>
    <w:rsid w:val="003D39F7"/>
    <w:rsid w:val="003D4374"/>
    <w:rsid w:val="003D56A5"/>
    <w:rsid w:val="003D666D"/>
    <w:rsid w:val="003D7720"/>
    <w:rsid w:val="003D7F8E"/>
    <w:rsid w:val="003D7FD7"/>
    <w:rsid w:val="003E01D5"/>
    <w:rsid w:val="003E029A"/>
    <w:rsid w:val="003E0365"/>
    <w:rsid w:val="003E093F"/>
    <w:rsid w:val="003E0C2C"/>
    <w:rsid w:val="003E1421"/>
    <w:rsid w:val="003E1BE2"/>
    <w:rsid w:val="003E246C"/>
    <w:rsid w:val="003E2931"/>
    <w:rsid w:val="003E316E"/>
    <w:rsid w:val="003E3996"/>
    <w:rsid w:val="003E3B26"/>
    <w:rsid w:val="003E3E3B"/>
    <w:rsid w:val="003E3FD0"/>
    <w:rsid w:val="003E4184"/>
    <w:rsid w:val="003E4B9A"/>
    <w:rsid w:val="003E6971"/>
    <w:rsid w:val="003E697A"/>
    <w:rsid w:val="003E7802"/>
    <w:rsid w:val="003E7941"/>
    <w:rsid w:val="003E7DF4"/>
    <w:rsid w:val="003F0DCF"/>
    <w:rsid w:val="003F1EEA"/>
    <w:rsid w:val="003F208A"/>
    <w:rsid w:val="003F238A"/>
    <w:rsid w:val="003F264A"/>
    <w:rsid w:val="003F288F"/>
    <w:rsid w:val="003F2904"/>
    <w:rsid w:val="003F300B"/>
    <w:rsid w:val="003F3613"/>
    <w:rsid w:val="003F3AD8"/>
    <w:rsid w:val="003F3AE8"/>
    <w:rsid w:val="003F4C5E"/>
    <w:rsid w:val="003F69BC"/>
    <w:rsid w:val="003F6CF8"/>
    <w:rsid w:val="003F7B41"/>
    <w:rsid w:val="0040112D"/>
    <w:rsid w:val="00401BA5"/>
    <w:rsid w:val="004021AA"/>
    <w:rsid w:val="00402739"/>
    <w:rsid w:val="00402941"/>
    <w:rsid w:val="00402AD9"/>
    <w:rsid w:val="00403109"/>
    <w:rsid w:val="00403A28"/>
    <w:rsid w:val="004055C1"/>
    <w:rsid w:val="00405996"/>
    <w:rsid w:val="00406236"/>
    <w:rsid w:val="004064ED"/>
    <w:rsid w:val="004068F5"/>
    <w:rsid w:val="00406C77"/>
    <w:rsid w:val="004072C8"/>
    <w:rsid w:val="0040761D"/>
    <w:rsid w:val="0040799E"/>
    <w:rsid w:val="00407F37"/>
    <w:rsid w:val="004100BF"/>
    <w:rsid w:val="004107A0"/>
    <w:rsid w:val="00410A1B"/>
    <w:rsid w:val="00410B68"/>
    <w:rsid w:val="00410FAF"/>
    <w:rsid w:val="004110AC"/>
    <w:rsid w:val="00411D9D"/>
    <w:rsid w:val="004124B2"/>
    <w:rsid w:val="004134BB"/>
    <w:rsid w:val="00413A8A"/>
    <w:rsid w:val="00415E43"/>
    <w:rsid w:val="0041659E"/>
    <w:rsid w:val="00416F1E"/>
    <w:rsid w:val="00417553"/>
    <w:rsid w:val="004175B6"/>
    <w:rsid w:val="00417B96"/>
    <w:rsid w:val="0042084B"/>
    <w:rsid w:val="00421B50"/>
    <w:rsid w:val="00421F49"/>
    <w:rsid w:val="004242D7"/>
    <w:rsid w:val="004250EA"/>
    <w:rsid w:val="00425C13"/>
    <w:rsid w:val="004261B6"/>
    <w:rsid w:val="0042693C"/>
    <w:rsid w:val="0042727F"/>
    <w:rsid w:val="00427EAA"/>
    <w:rsid w:val="004300D9"/>
    <w:rsid w:val="004306D6"/>
    <w:rsid w:val="00431998"/>
    <w:rsid w:val="004320F2"/>
    <w:rsid w:val="00433F39"/>
    <w:rsid w:val="00434D1C"/>
    <w:rsid w:val="0043558D"/>
    <w:rsid w:val="004361D6"/>
    <w:rsid w:val="0043641B"/>
    <w:rsid w:val="00436574"/>
    <w:rsid w:val="00436840"/>
    <w:rsid w:val="00436DF8"/>
    <w:rsid w:val="00437CDB"/>
    <w:rsid w:val="00440390"/>
    <w:rsid w:val="00440EBF"/>
    <w:rsid w:val="00441C20"/>
    <w:rsid w:val="00441CC1"/>
    <w:rsid w:val="00441D04"/>
    <w:rsid w:val="00443208"/>
    <w:rsid w:val="004434E9"/>
    <w:rsid w:val="00443B7A"/>
    <w:rsid w:val="00444069"/>
    <w:rsid w:val="004454D8"/>
    <w:rsid w:val="0044556F"/>
    <w:rsid w:val="0044660E"/>
    <w:rsid w:val="00447808"/>
    <w:rsid w:val="00447B0E"/>
    <w:rsid w:val="00447FFD"/>
    <w:rsid w:val="004504F0"/>
    <w:rsid w:val="004517E5"/>
    <w:rsid w:val="00452896"/>
    <w:rsid w:val="00454D73"/>
    <w:rsid w:val="00454E44"/>
    <w:rsid w:val="0045525D"/>
    <w:rsid w:val="004553DE"/>
    <w:rsid w:val="00456F9A"/>
    <w:rsid w:val="00457745"/>
    <w:rsid w:val="00460310"/>
    <w:rsid w:val="004607D1"/>
    <w:rsid w:val="00460CA5"/>
    <w:rsid w:val="0046188C"/>
    <w:rsid w:val="0046215E"/>
    <w:rsid w:val="0046273D"/>
    <w:rsid w:val="00463606"/>
    <w:rsid w:val="004636DA"/>
    <w:rsid w:val="00463808"/>
    <w:rsid w:val="00463B0B"/>
    <w:rsid w:val="0046481A"/>
    <w:rsid w:val="004648BD"/>
    <w:rsid w:val="00464A68"/>
    <w:rsid w:val="00464BB8"/>
    <w:rsid w:val="00464D3A"/>
    <w:rsid w:val="00464DA7"/>
    <w:rsid w:val="0046522E"/>
    <w:rsid w:val="0046586E"/>
    <w:rsid w:val="004659A1"/>
    <w:rsid w:val="00466714"/>
    <w:rsid w:val="00466B13"/>
    <w:rsid w:val="00466BE6"/>
    <w:rsid w:val="004672FC"/>
    <w:rsid w:val="00467B47"/>
    <w:rsid w:val="00470B22"/>
    <w:rsid w:val="00470D04"/>
    <w:rsid w:val="0047117B"/>
    <w:rsid w:val="00471867"/>
    <w:rsid w:val="004722BC"/>
    <w:rsid w:val="00472963"/>
    <w:rsid w:val="00472E68"/>
    <w:rsid w:val="0047318B"/>
    <w:rsid w:val="00473A38"/>
    <w:rsid w:val="00473CF5"/>
    <w:rsid w:val="004749A1"/>
    <w:rsid w:val="004749BD"/>
    <w:rsid w:val="00474D2B"/>
    <w:rsid w:val="00475591"/>
    <w:rsid w:val="0047619C"/>
    <w:rsid w:val="00476579"/>
    <w:rsid w:val="00476A47"/>
    <w:rsid w:val="00476AB6"/>
    <w:rsid w:val="00477B31"/>
    <w:rsid w:val="00480162"/>
    <w:rsid w:val="004813B3"/>
    <w:rsid w:val="004823CC"/>
    <w:rsid w:val="00483944"/>
    <w:rsid w:val="0048419C"/>
    <w:rsid w:val="00484FED"/>
    <w:rsid w:val="00485525"/>
    <w:rsid w:val="004859E2"/>
    <w:rsid w:val="00485F2A"/>
    <w:rsid w:val="004863E1"/>
    <w:rsid w:val="00486B55"/>
    <w:rsid w:val="004874EC"/>
    <w:rsid w:val="00491A74"/>
    <w:rsid w:val="0049223B"/>
    <w:rsid w:val="004925D3"/>
    <w:rsid w:val="004929E4"/>
    <w:rsid w:val="00493608"/>
    <w:rsid w:val="00493AF9"/>
    <w:rsid w:val="004948B3"/>
    <w:rsid w:val="004952F6"/>
    <w:rsid w:val="004958B3"/>
    <w:rsid w:val="004960B5"/>
    <w:rsid w:val="00496685"/>
    <w:rsid w:val="00496E18"/>
    <w:rsid w:val="00496E43"/>
    <w:rsid w:val="004974D8"/>
    <w:rsid w:val="004A0765"/>
    <w:rsid w:val="004A0F2A"/>
    <w:rsid w:val="004A1734"/>
    <w:rsid w:val="004A1C5D"/>
    <w:rsid w:val="004A1CC7"/>
    <w:rsid w:val="004A2D8F"/>
    <w:rsid w:val="004A3051"/>
    <w:rsid w:val="004A5EDC"/>
    <w:rsid w:val="004A712A"/>
    <w:rsid w:val="004A7722"/>
    <w:rsid w:val="004B14A7"/>
    <w:rsid w:val="004B2068"/>
    <w:rsid w:val="004B2363"/>
    <w:rsid w:val="004B28E1"/>
    <w:rsid w:val="004B2F56"/>
    <w:rsid w:val="004B35EC"/>
    <w:rsid w:val="004B383E"/>
    <w:rsid w:val="004B4580"/>
    <w:rsid w:val="004B5316"/>
    <w:rsid w:val="004B5522"/>
    <w:rsid w:val="004B61C2"/>
    <w:rsid w:val="004B6D52"/>
    <w:rsid w:val="004B6D8E"/>
    <w:rsid w:val="004B715A"/>
    <w:rsid w:val="004B7B69"/>
    <w:rsid w:val="004B7C9F"/>
    <w:rsid w:val="004C090C"/>
    <w:rsid w:val="004C17D2"/>
    <w:rsid w:val="004C1D9B"/>
    <w:rsid w:val="004C217A"/>
    <w:rsid w:val="004C35CD"/>
    <w:rsid w:val="004C3803"/>
    <w:rsid w:val="004C5CF3"/>
    <w:rsid w:val="004C77DB"/>
    <w:rsid w:val="004C7F69"/>
    <w:rsid w:val="004D0281"/>
    <w:rsid w:val="004D0AE2"/>
    <w:rsid w:val="004D1C32"/>
    <w:rsid w:val="004D1E87"/>
    <w:rsid w:val="004D1F94"/>
    <w:rsid w:val="004D231B"/>
    <w:rsid w:val="004D2727"/>
    <w:rsid w:val="004D28BA"/>
    <w:rsid w:val="004D2B4B"/>
    <w:rsid w:val="004D304E"/>
    <w:rsid w:val="004D4891"/>
    <w:rsid w:val="004D53E4"/>
    <w:rsid w:val="004D557A"/>
    <w:rsid w:val="004D5671"/>
    <w:rsid w:val="004D5B30"/>
    <w:rsid w:val="004D5D9B"/>
    <w:rsid w:val="004D5EF7"/>
    <w:rsid w:val="004D6073"/>
    <w:rsid w:val="004D6E68"/>
    <w:rsid w:val="004D7784"/>
    <w:rsid w:val="004D77AD"/>
    <w:rsid w:val="004D7836"/>
    <w:rsid w:val="004E0603"/>
    <w:rsid w:val="004E144F"/>
    <w:rsid w:val="004E1503"/>
    <w:rsid w:val="004E1977"/>
    <w:rsid w:val="004E1B0A"/>
    <w:rsid w:val="004E1C8E"/>
    <w:rsid w:val="004E27C5"/>
    <w:rsid w:val="004E2FC6"/>
    <w:rsid w:val="004E386A"/>
    <w:rsid w:val="004E4623"/>
    <w:rsid w:val="004E4706"/>
    <w:rsid w:val="004E515C"/>
    <w:rsid w:val="004E54F5"/>
    <w:rsid w:val="004E5843"/>
    <w:rsid w:val="004E6A12"/>
    <w:rsid w:val="004E6E9A"/>
    <w:rsid w:val="004F09DA"/>
    <w:rsid w:val="004F1DB0"/>
    <w:rsid w:val="004F2130"/>
    <w:rsid w:val="004F22A1"/>
    <w:rsid w:val="004F23E5"/>
    <w:rsid w:val="004F2639"/>
    <w:rsid w:val="004F2E2A"/>
    <w:rsid w:val="004F30DA"/>
    <w:rsid w:val="004F3B83"/>
    <w:rsid w:val="004F4D14"/>
    <w:rsid w:val="004F4E59"/>
    <w:rsid w:val="004F5190"/>
    <w:rsid w:val="004F53E2"/>
    <w:rsid w:val="004F5518"/>
    <w:rsid w:val="004F5616"/>
    <w:rsid w:val="004F78EF"/>
    <w:rsid w:val="005009E5"/>
    <w:rsid w:val="00501516"/>
    <w:rsid w:val="0050161D"/>
    <w:rsid w:val="005016FD"/>
    <w:rsid w:val="005017A3"/>
    <w:rsid w:val="00501A05"/>
    <w:rsid w:val="00502330"/>
    <w:rsid w:val="00502397"/>
    <w:rsid w:val="005024D2"/>
    <w:rsid w:val="005029FB"/>
    <w:rsid w:val="00503666"/>
    <w:rsid w:val="00503BFB"/>
    <w:rsid w:val="0050401E"/>
    <w:rsid w:val="00504841"/>
    <w:rsid w:val="00504862"/>
    <w:rsid w:val="00504ED5"/>
    <w:rsid w:val="00505AD4"/>
    <w:rsid w:val="00505C33"/>
    <w:rsid w:val="00507FEA"/>
    <w:rsid w:val="00510110"/>
    <w:rsid w:val="00510176"/>
    <w:rsid w:val="005106CC"/>
    <w:rsid w:val="00510CB7"/>
    <w:rsid w:val="0051106D"/>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154"/>
    <w:rsid w:val="00522D87"/>
    <w:rsid w:val="005230A8"/>
    <w:rsid w:val="00523563"/>
    <w:rsid w:val="005236FD"/>
    <w:rsid w:val="00524982"/>
    <w:rsid w:val="00524995"/>
    <w:rsid w:val="00524DDF"/>
    <w:rsid w:val="00524EFA"/>
    <w:rsid w:val="005250B5"/>
    <w:rsid w:val="0052546C"/>
    <w:rsid w:val="0052548E"/>
    <w:rsid w:val="00525BD2"/>
    <w:rsid w:val="005267C0"/>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CB4"/>
    <w:rsid w:val="00537D28"/>
    <w:rsid w:val="00537E15"/>
    <w:rsid w:val="00540468"/>
    <w:rsid w:val="005405BB"/>
    <w:rsid w:val="005409F4"/>
    <w:rsid w:val="00540D68"/>
    <w:rsid w:val="005422AF"/>
    <w:rsid w:val="00542491"/>
    <w:rsid w:val="00543250"/>
    <w:rsid w:val="00543262"/>
    <w:rsid w:val="005435B8"/>
    <w:rsid w:val="0054371E"/>
    <w:rsid w:val="0054449E"/>
    <w:rsid w:val="00544728"/>
    <w:rsid w:val="00544B52"/>
    <w:rsid w:val="005457B4"/>
    <w:rsid w:val="00545BDE"/>
    <w:rsid w:val="00545CE7"/>
    <w:rsid w:val="00545F4E"/>
    <w:rsid w:val="0054752B"/>
    <w:rsid w:val="00551E52"/>
    <w:rsid w:val="005525A4"/>
    <w:rsid w:val="00552D6E"/>
    <w:rsid w:val="00553DFD"/>
    <w:rsid w:val="00556113"/>
    <w:rsid w:val="0055623A"/>
    <w:rsid w:val="005563D9"/>
    <w:rsid w:val="0055694E"/>
    <w:rsid w:val="005577B1"/>
    <w:rsid w:val="00557E3D"/>
    <w:rsid w:val="00560733"/>
    <w:rsid w:val="00560961"/>
    <w:rsid w:val="00562EB1"/>
    <w:rsid w:val="00563192"/>
    <w:rsid w:val="0056327C"/>
    <w:rsid w:val="0056331A"/>
    <w:rsid w:val="005639B0"/>
    <w:rsid w:val="005646AD"/>
    <w:rsid w:val="00564FB7"/>
    <w:rsid w:val="00565307"/>
    <w:rsid w:val="0056625A"/>
    <w:rsid w:val="00567040"/>
    <w:rsid w:val="005670AA"/>
    <w:rsid w:val="005716B8"/>
    <w:rsid w:val="00571702"/>
    <w:rsid w:val="00571F29"/>
    <w:rsid w:val="00572E1F"/>
    <w:rsid w:val="00573626"/>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246"/>
    <w:rsid w:val="0059636E"/>
    <w:rsid w:val="00597316"/>
    <w:rsid w:val="005A1236"/>
    <w:rsid w:val="005A16C6"/>
    <w:rsid w:val="005A1D54"/>
    <w:rsid w:val="005A3061"/>
    <w:rsid w:val="005A3A35"/>
    <w:rsid w:val="005A3DC6"/>
    <w:rsid w:val="005A3EB8"/>
    <w:rsid w:val="005A3EDC"/>
    <w:rsid w:val="005A51C8"/>
    <w:rsid w:val="005A5B64"/>
    <w:rsid w:val="005A5F75"/>
    <w:rsid w:val="005A64FF"/>
    <w:rsid w:val="005A654A"/>
    <w:rsid w:val="005A7FD2"/>
    <w:rsid w:val="005B14BB"/>
    <w:rsid w:val="005B1797"/>
    <w:rsid w:val="005B18D8"/>
    <w:rsid w:val="005B1CFC"/>
    <w:rsid w:val="005B1DD6"/>
    <w:rsid w:val="005B1E95"/>
    <w:rsid w:val="005B20E7"/>
    <w:rsid w:val="005B598A"/>
    <w:rsid w:val="005B6B3E"/>
    <w:rsid w:val="005B7350"/>
    <w:rsid w:val="005C1C00"/>
    <w:rsid w:val="005C2856"/>
    <w:rsid w:val="005C2865"/>
    <w:rsid w:val="005C4093"/>
    <w:rsid w:val="005C4C12"/>
    <w:rsid w:val="005C569A"/>
    <w:rsid w:val="005C6159"/>
    <w:rsid w:val="005C6B8D"/>
    <w:rsid w:val="005D00A5"/>
    <w:rsid w:val="005D00D6"/>
    <w:rsid w:val="005D07B2"/>
    <w:rsid w:val="005D0D93"/>
    <w:rsid w:val="005D11DA"/>
    <w:rsid w:val="005D1A14"/>
    <w:rsid w:val="005D26DF"/>
    <w:rsid w:val="005D2EDB"/>
    <w:rsid w:val="005D3674"/>
    <w:rsid w:val="005D36B1"/>
    <w:rsid w:val="005D4D30"/>
    <w:rsid w:val="005D4D37"/>
    <w:rsid w:val="005D4DAF"/>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66B"/>
    <w:rsid w:val="005E3FC4"/>
    <w:rsid w:val="005E414C"/>
    <w:rsid w:val="005E4C8D"/>
    <w:rsid w:val="005E573E"/>
    <w:rsid w:val="005E5FFF"/>
    <w:rsid w:val="005E61FD"/>
    <w:rsid w:val="005E6606"/>
    <w:rsid w:val="005E6D42"/>
    <w:rsid w:val="005E79C4"/>
    <w:rsid w:val="005F1339"/>
    <w:rsid w:val="005F1793"/>
    <w:rsid w:val="005F1B96"/>
    <w:rsid w:val="005F1DBB"/>
    <w:rsid w:val="005F1F95"/>
    <w:rsid w:val="005F35FC"/>
    <w:rsid w:val="005F3802"/>
    <w:rsid w:val="005F425D"/>
    <w:rsid w:val="005F5280"/>
    <w:rsid w:val="005F53F2"/>
    <w:rsid w:val="005F723B"/>
    <w:rsid w:val="005F7318"/>
    <w:rsid w:val="005F7992"/>
    <w:rsid w:val="005F7C1D"/>
    <w:rsid w:val="005F7CB1"/>
    <w:rsid w:val="00600DD3"/>
    <w:rsid w:val="00603A00"/>
    <w:rsid w:val="0060505A"/>
    <w:rsid w:val="0060526C"/>
    <w:rsid w:val="00606328"/>
    <w:rsid w:val="00606479"/>
    <w:rsid w:val="00606501"/>
    <w:rsid w:val="0060652B"/>
    <w:rsid w:val="00606B84"/>
    <w:rsid w:val="00606EAC"/>
    <w:rsid w:val="0060715C"/>
    <w:rsid w:val="006077A5"/>
    <w:rsid w:val="006124A7"/>
    <w:rsid w:val="00612BDF"/>
    <w:rsid w:val="00613DE3"/>
    <w:rsid w:val="00614934"/>
    <w:rsid w:val="00614AC6"/>
    <w:rsid w:val="00615570"/>
    <w:rsid w:val="006158AD"/>
    <w:rsid w:val="0061671E"/>
    <w:rsid w:val="00616808"/>
    <w:rsid w:val="00616FA2"/>
    <w:rsid w:val="006175DC"/>
    <w:rsid w:val="00617A6E"/>
    <w:rsid w:val="00620934"/>
    <w:rsid w:val="00620AB7"/>
    <w:rsid w:val="00621350"/>
    <w:rsid w:val="00621D3B"/>
    <w:rsid w:val="00621FDC"/>
    <w:rsid w:val="006221DA"/>
    <w:rsid w:val="00622919"/>
    <w:rsid w:val="00622C40"/>
    <w:rsid w:val="006237BD"/>
    <w:rsid w:val="00623998"/>
    <w:rsid w:val="006244AB"/>
    <w:rsid w:val="00626621"/>
    <w:rsid w:val="00627101"/>
    <w:rsid w:val="0062728A"/>
    <w:rsid w:val="0062797A"/>
    <w:rsid w:val="00627E00"/>
    <w:rsid w:val="00630BF1"/>
    <w:rsid w:val="00630CC3"/>
    <w:rsid w:val="0063101C"/>
    <w:rsid w:val="00631658"/>
    <w:rsid w:val="00631744"/>
    <w:rsid w:val="0063179A"/>
    <w:rsid w:val="006330A7"/>
    <w:rsid w:val="00633389"/>
    <w:rsid w:val="00633830"/>
    <w:rsid w:val="00633E1E"/>
    <w:rsid w:val="00634909"/>
    <w:rsid w:val="0063490D"/>
    <w:rsid w:val="00634DC9"/>
    <w:rsid w:val="006359D2"/>
    <w:rsid w:val="00635D52"/>
    <w:rsid w:val="006368CC"/>
    <w:rsid w:val="00637DAB"/>
    <w:rsid w:val="00640081"/>
    <w:rsid w:val="00640568"/>
    <w:rsid w:val="00641AD5"/>
    <w:rsid w:val="00642EE5"/>
    <w:rsid w:val="00642EFE"/>
    <w:rsid w:val="00644CE2"/>
    <w:rsid w:val="00646020"/>
    <w:rsid w:val="006460EB"/>
    <w:rsid w:val="0064799A"/>
    <w:rsid w:val="00647B5C"/>
    <w:rsid w:val="00650073"/>
    <w:rsid w:val="00650458"/>
    <w:rsid w:val="006505D2"/>
    <w:rsid w:val="00651408"/>
    <w:rsid w:val="00651E02"/>
    <w:rsid w:val="006521E5"/>
    <w:rsid w:val="0065252A"/>
    <w:rsid w:val="00653219"/>
    <w:rsid w:val="00653854"/>
    <w:rsid w:val="00654ADD"/>
    <w:rsid w:val="00654D3D"/>
    <w:rsid w:val="00655DB6"/>
    <w:rsid w:val="00655E71"/>
    <w:rsid w:val="00655EBD"/>
    <w:rsid w:val="006568C9"/>
    <w:rsid w:val="00657F32"/>
    <w:rsid w:val="006607D5"/>
    <w:rsid w:val="006608AD"/>
    <w:rsid w:val="006618DE"/>
    <w:rsid w:val="00662165"/>
    <w:rsid w:val="00662233"/>
    <w:rsid w:val="00662623"/>
    <w:rsid w:val="0066349B"/>
    <w:rsid w:val="006643B5"/>
    <w:rsid w:val="006647B9"/>
    <w:rsid w:val="00664A10"/>
    <w:rsid w:val="00665313"/>
    <w:rsid w:val="006657A3"/>
    <w:rsid w:val="006657EE"/>
    <w:rsid w:val="00667A56"/>
    <w:rsid w:val="0067102D"/>
    <w:rsid w:val="00671A82"/>
    <w:rsid w:val="0067229B"/>
    <w:rsid w:val="00672968"/>
    <w:rsid w:val="00674358"/>
    <w:rsid w:val="0067579A"/>
    <w:rsid w:val="00676178"/>
    <w:rsid w:val="00676337"/>
    <w:rsid w:val="00677658"/>
    <w:rsid w:val="00677C72"/>
    <w:rsid w:val="006818C6"/>
    <w:rsid w:val="00682477"/>
    <w:rsid w:val="00685954"/>
    <w:rsid w:val="00685962"/>
    <w:rsid w:val="00685A30"/>
    <w:rsid w:val="00685C48"/>
    <w:rsid w:val="00685FE6"/>
    <w:rsid w:val="00686AE3"/>
    <w:rsid w:val="00691009"/>
    <w:rsid w:val="006912BB"/>
    <w:rsid w:val="00692C09"/>
    <w:rsid w:val="00692FA3"/>
    <w:rsid w:val="00693444"/>
    <w:rsid w:val="00693C4E"/>
    <w:rsid w:val="006953B6"/>
    <w:rsid w:val="0069568D"/>
    <w:rsid w:val="0069599B"/>
    <w:rsid w:val="006968E8"/>
    <w:rsid w:val="00697140"/>
    <w:rsid w:val="00697C38"/>
    <w:rsid w:val="006A0728"/>
    <w:rsid w:val="006A0D8B"/>
    <w:rsid w:val="006A0F27"/>
    <w:rsid w:val="006A134C"/>
    <w:rsid w:val="006A14B3"/>
    <w:rsid w:val="006A1922"/>
    <w:rsid w:val="006A1F61"/>
    <w:rsid w:val="006A2434"/>
    <w:rsid w:val="006A26BE"/>
    <w:rsid w:val="006A2D46"/>
    <w:rsid w:val="006A3BB8"/>
    <w:rsid w:val="006A475C"/>
    <w:rsid w:val="006A699C"/>
    <w:rsid w:val="006A6A31"/>
    <w:rsid w:val="006A6D19"/>
    <w:rsid w:val="006A7FAF"/>
    <w:rsid w:val="006B0116"/>
    <w:rsid w:val="006B0566"/>
    <w:rsid w:val="006B14BD"/>
    <w:rsid w:val="006B2824"/>
    <w:rsid w:val="006B2F02"/>
    <w:rsid w:val="006B32F5"/>
    <w:rsid w:val="006B3C3D"/>
    <w:rsid w:val="006B3E66"/>
    <w:rsid w:val="006B3FAE"/>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1F14"/>
    <w:rsid w:val="006C2178"/>
    <w:rsid w:val="006C3115"/>
    <w:rsid w:val="006C3873"/>
    <w:rsid w:val="006C3909"/>
    <w:rsid w:val="006C4169"/>
    <w:rsid w:val="006C47B0"/>
    <w:rsid w:val="006C47F0"/>
    <w:rsid w:val="006C53B6"/>
    <w:rsid w:val="006C679A"/>
    <w:rsid w:val="006C68BB"/>
    <w:rsid w:val="006C778B"/>
    <w:rsid w:val="006C7B6E"/>
    <w:rsid w:val="006C7FE2"/>
    <w:rsid w:val="006D0B02"/>
    <w:rsid w:val="006D0D6F"/>
    <w:rsid w:val="006D1826"/>
    <w:rsid w:val="006D1B54"/>
    <w:rsid w:val="006D1BA0"/>
    <w:rsid w:val="006D3529"/>
    <w:rsid w:val="006D3D3F"/>
    <w:rsid w:val="006D4E1D"/>
    <w:rsid w:val="006D5516"/>
    <w:rsid w:val="006D5E0B"/>
    <w:rsid w:val="006D6150"/>
    <w:rsid w:val="006D618D"/>
    <w:rsid w:val="006D7324"/>
    <w:rsid w:val="006E06F0"/>
    <w:rsid w:val="006E0CC2"/>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4DB3"/>
    <w:rsid w:val="006F6413"/>
    <w:rsid w:val="006F77D7"/>
    <w:rsid w:val="00700C81"/>
    <w:rsid w:val="007010F4"/>
    <w:rsid w:val="00701157"/>
    <w:rsid w:val="007019EA"/>
    <w:rsid w:val="007032AC"/>
    <w:rsid w:val="00703303"/>
    <w:rsid w:val="007035C9"/>
    <w:rsid w:val="0070371B"/>
    <w:rsid w:val="0070389E"/>
    <w:rsid w:val="00703C74"/>
    <w:rsid w:val="00704862"/>
    <w:rsid w:val="00704898"/>
    <w:rsid w:val="00705492"/>
    <w:rsid w:val="00705706"/>
    <w:rsid w:val="0070731F"/>
    <w:rsid w:val="00707B86"/>
    <w:rsid w:val="0071114A"/>
    <w:rsid w:val="00711C73"/>
    <w:rsid w:val="00712311"/>
    <w:rsid w:val="00712DB8"/>
    <w:rsid w:val="00712DEB"/>
    <w:rsid w:val="007131F4"/>
    <w:rsid w:val="00713319"/>
    <w:rsid w:val="00714C96"/>
    <w:rsid w:val="007154FC"/>
    <w:rsid w:val="0071687B"/>
    <w:rsid w:val="0071689A"/>
    <w:rsid w:val="00716F47"/>
    <w:rsid w:val="007204FD"/>
    <w:rsid w:val="007210AC"/>
    <w:rsid w:val="007214B3"/>
    <w:rsid w:val="00721CBC"/>
    <w:rsid w:val="007224D2"/>
    <w:rsid w:val="00722665"/>
    <w:rsid w:val="00723462"/>
    <w:rsid w:val="00723C46"/>
    <w:rsid w:val="007248F1"/>
    <w:rsid w:val="00725ED3"/>
    <w:rsid w:val="00726405"/>
    <w:rsid w:val="007268F5"/>
    <w:rsid w:val="007279A6"/>
    <w:rsid w:val="00730556"/>
    <w:rsid w:val="00731BD1"/>
    <w:rsid w:val="00731D26"/>
    <w:rsid w:val="007320DA"/>
    <w:rsid w:val="0073255D"/>
    <w:rsid w:val="00733177"/>
    <w:rsid w:val="00734975"/>
    <w:rsid w:val="00734A5D"/>
    <w:rsid w:val="00735365"/>
    <w:rsid w:val="00736A43"/>
    <w:rsid w:val="00737986"/>
    <w:rsid w:val="00737B2F"/>
    <w:rsid w:val="00737D93"/>
    <w:rsid w:val="00737F14"/>
    <w:rsid w:val="00740036"/>
    <w:rsid w:val="00740919"/>
    <w:rsid w:val="0074145B"/>
    <w:rsid w:val="0074190D"/>
    <w:rsid w:val="00741BB7"/>
    <w:rsid w:val="00742929"/>
    <w:rsid w:val="00742FA7"/>
    <w:rsid w:val="007431AB"/>
    <w:rsid w:val="0074334C"/>
    <w:rsid w:val="00744742"/>
    <w:rsid w:val="00744D01"/>
    <w:rsid w:val="00745561"/>
    <w:rsid w:val="007458C9"/>
    <w:rsid w:val="00747893"/>
    <w:rsid w:val="007478B5"/>
    <w:rsid w:val="00750406"/>
    <w:rsid w:val="0075067F"/>
    <w:rsid w:val="00750AED"/>
    <w:rsid w:val="00751116"/>
    <w:rsid w:val="00751D05"/>
    <w:rsid w:val="007525C0"/>
    <w:rsid w:val="00752C64"/>
    <w:rsid w:val="00753C9B"/>
    <w:rsid w:val="00753E6E"/>
    <w:rsid w:val="00753F93"/>
    <w:rsid w:val="007542A6"/>
    <w:rsid w:val="00754697"/>
    <w:rsid w:val="007547BE"/>
    <w:rsid w:val="00754E46"/>
    <w:rsid w:val="007554B5"/>
    <w:rsid w:val="00755AA2"/>
    <w:rsid w:val="00756165"/>
    <w:rsid w:val="00757100"/>
    <w:rsid w:val="00757281"/>
    <w:rsid w:val="007579D0"/>
    <w:rsid w:val="00757A3F"/>
    <w:rsid w:val="00757D6C"/>
    <w:rsid w:val="00757DF7"/>
    <w:rsid w:val="007602A3"/>
    <w:rsid w:val="00760462"/>
    <w:rsid w:val="007607B8"/>
    <w:rsid w:val="00760CCC"/>
    <w:rsid w:val="00760E9B"/>
    <w:rsid w:val="00761986"/>
    <w:rsid w:val="00761A3A"/>
    <w:rsid w:val="007622B8"/>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0228"/>
    <w:rsid w:val="007811AE"/>
    <w:rsid w:val="007811BC"/>
    <w:rsid w:val="007813EB"/>
    <w:rsid w:val="00781688"/>
    <w:rsid w:val="0078198D"/>
    <w:rsid w:val="00782D3C"/>
    <w:rsid w:val="00782F48"/>
    <w:rsid w:val="0078375F"/>
    <w:rsid w:val="0078387F"/>
    <w:rsid w:val="007839E7"/>
    <w:rsid w:val="00784B86"/>
    <w:rsid w:val="00784CB7"/>
    <w:rsid w:val="0078543B"/>
    <w:rsid w:val="0078575D"/>
    <w:rsid w:val="00785E88"/>
    <w:rsid w:val="007862B1"/>
    <w:rsid w:val="00786DDF"/>
    <w:rsid w:val="0078774A"/>
    <w:rsid w:val="007912D3"/>
    <w:rsid w:val="00791764"/>
    <w:rsid w:val="00792DAF"/>
    <w:rsid w:val="007930CD"/>
    <w:rsid w:val="00793108"/>
    <w:rsid w:val="00793BF7"/>
    <w:rsid w:val="00793E8B"/>
    <w:rsid w:val="007942E8"/>
    <w:rsid w:val="00794790"/>
    <w:rsid w:val="00794CDD"/>
    <w:rsid w:val="0079574B"/>
    <w:rsid w:val="00796076"/>
    <w:rsid w:val="007961A6"/>
    <w:rsid w:val="007968A3"/>
    <w:rsid w:val="0079727E"/>
    <w:rsid w:val="00797894"/>
    <w:rsid w:val="007978D2"/>
    <w:rsid w:val="007A0AFF"/>
    <w:rsid w:val="007A16FB"/>
    <w:rsid w:val="007A1BC8"/>
    <w:rsid w:val="007A1F42"/>
    <w:rsid w:val="007A2020"/>
    <w:rsid w:val="007A2E03"/>
    <w:rsid w:val="007A2E3D"/>
    <w:rsid w:val="007A2FC9"/>
    <w:rsid w:val="007A3EE6"/>
    <w:rsid w:val="007A3F75"/>
    <w:rsid w:val="007A4BB9"/>
    <w:rsid w:val="007A518F"/>
    <w:rsid w:val="007A5810"/>
    <w:rsid w:val="007A5D9F"/>
    <w:rsid w:val="007A5E2D"/>
    <w:rsid w:val="007A7175"/>
    <w:rsid w:val="007A7DEB"/>
    <w:rsid w:val="007B02CE"/>
    <w:rsid w:val="007B188A"/>
    <w:rsid w:val="007B1D51"/>
    <w:rsid w:val="007B203B"/>
    <w:rsid w:val="007B207A"/>
    <w:rsid w:val="007B2E21"/>
    <w:rsid w:val="007B36E4"/>
    <w:rsid w:val="007B3D9D"/>
    <w:rsid w:val="007B6811"/>
    <w:rsid w:val="007B6A2D"/>
    <w:rsid w:val="007B70B2"/>
    <w:rsid w:val="007C009B"/>
    <w:rsid w:val="007C081F"/>
    <w:rsid w:val="007C0837"/>
    <w:rsid w:val="007C13B3"/>
    <w:rsid w:val="007C15C5"/>
    <w:rsid w:val="007C1825"/>
    <w:rsid w:val="007C1D08"/>
    <w:rsid w:val="007C3D16"/>
    <w:rsid w:val="007C3D60"/>
    <w:rsid w:val="007C3FF3"/>
    <w:rsid w:val="007C4512"/>
    <w:rsid w:val="007C4876"/>
    <w:rsid w:val="007C49D4"/>
    <w:rsid w:val="007C4D9A"/>
    <w:rsid w:val="007C55BD"/>
    <w:rsid w:val="007C5F44"/>
    <w:rsid w:val="007C5F55"/>
    <w:rsid w:val="007C6F4D"/>
    <w:rsid w:val="007D058E"/>
    <w:rsid w:val="007D0927"/>
    <w:rsid w:val="007D0C96"/>
    <w:rsid w:val="007D1213"/>
    <w:rsid w:val="007D12B1"/>
    <w:rsid w:val="007D13EE"/>
    <w:rsid w:val="007D1CD8"/>
    <w:rsid w:val="007D2B56"/>
    <w:rsid w:val="007D34E7"/>
    <w:rsid w:val="007D3AF9"/>
    <w:rsid w:val="007D3E45"/>
    <w:rsid w:val="007D4017"/>
    <w:rsid w:val="007D716A"/>
    <w:rsid w:val="007D7707"/>
    <w:rsid w:val="007E0DD7"/>
    <w:rsid w:val="007E0E5F"/>
    <w:rsid w:val="007E0EA0"/>
    <w:rsid w:val="007E0EB8"/>
    <w:rsid w:val="007E15A7"/>
    <w:rsid w:val="007E1A5C"/>
    <w:rsid w:val="007E2126"/>
    <w:rsid w:val="007E238F"/>
    <w:rsid w:val="007E2993"/>
    <w:rsid w:val="007E39F5"/>
    <w:rsid w:val="007E3AEE"/>
    <w:rsid w:val="007E3E25"/>
    <w:rsid w:val="007E46FE"/>
    <w:rsid w:val="007E4F0F"/>
    <w:rsid w:val="007E55D1"/>
    <w:rsid w:val="007E6804"/>
    <w:rsid w:val="007E6E01"/>
    <w:rsid w:val="007E799F"/>
    <w:rsid w:val="007F0EEB"/>
    <w:rsid w:val="007F12DE"/>
    <w:rsid w:val="007F1314"/>
    <w:rsid w:val="007F1F51"/>
    <w:rsid w:val="007F281F"/>
    <w:rsid w:val="007F29BB"/>
    <w:rsid w:val="007F3495"/>
    <w:rsid w:val="007F3D95"/>
    <w:rsid w:val="007F445C"/>
    <w:rsid w:val="007F503F"/>
    <w:rsid w:val="007F5A5F"/>
    <w:rsid w:val="007F6033"/>
    <w:rsid w:val="007F6722"/>
    <w:rsid w:val="007F6A3F"/>
    <w:rsid w:val="008011E4"/>
    <w:rsid w:val="008013DA"/>
    <w:rsid w:val="00802147"/>
    <w:rsid w:val="0080437A"/>
    <w:rsid w:val="00804696"/>
    <w:rsid w:val="00805326"/>
    <w:rsid w:val="00805DEA"/>
    <w:rsid w:val="008061D6"/>
    <w:rsid w:val="00806303"/>
    <w:rsid w:val="008069F0"/>
    <w:rsid w:val="00807178"/>
    <w:rsid w:val="0080763E"/>
    <w:rsid w:val="00807F1E"/>
    <w:rsid w:val="00807F3B"/>
    <w:rsid w:val="008105B4"/>
    <w:rsid w:val="00810640"/>
    <w:rsid w:val="00811D16"/>
    <w:rsid w:val="00811DCB"/>
    <w:rsid w:val="0081201B"/>
    <w:rsid w:val="008128C9"/>
    <w:rsid w:val="00813F7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26BD0"/>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68D1"/>
    <w:rsid w:val="00847EB9"/>
    <w:rsid w:val="008504E0"/>
    <w:rsid w:val="00850570"/>
    <w:rsid w:val="00850857"/>
    <w:rsid w:val="008510F1"/>
    <w:rsid w:val="0085236E"/>
    <w:rsid w:val="00852545"/>
    <w:rsid w:val="00852DFC"/>
    <w:rsid w:val="00853479"/>
    <w:rsid w:val="00853563"/>
    <w:rsid w:val="00854035"/>
    <w:rsid w:val="008546A0"/>
    <w:rsid w:val="0085527A"/>
    <w:rsid w:val="008558B3"/>
    <w:rsid w:val="00855F55"/>
    <w:rsid w:val="0085683F"/>
    <w:rsid w:val="008568E9"/>
    <w:rsid w:val="00856FDE"/>
    <w:rsid w:val="0085736F"/>
    <w:rsid w:val="00857BF8"/>
    <w:rsid w:val="0086004A"/>
    <w:rsid w:val="008601B2"/>
    <w:rsid w:val="0086059D"/>
    <w:rsid w:val="008607A9"/>
    <w:rsid w:val="00860B3B"/>
    <w:rsid w:val="00861BEB"/>
    <w:rsid w:val="00862230"/>
    <w:rsid w:val="008626E5"/>
    <w:rsid w:val="008628CD"/>
    <w:rsid w:val="008628EC"/>
    <w:rsid w:val="00862B55"/>
    <w:rsid w:val="00865D94"/>
    <w:rsid w:val="00866029"/>
    <w:rsid w:val="008671ED"/>
    <w:rsid w:val="00867987"/>
    <w:rsid w:val="008702CB"/>
    <w:rsid w:val="00870AA7"/>
    <w:rsid w:val="0087155D"/>
    <w:rsid w:val="00871E55"/>
    <w:rsid w:val="0087341E"/>
    <w:rsid w:val="0087360C"/>
    <w:rsid w:val="00873E83"/>
    <w:rsid w:val="00873FE9"/>
    <w:rsid w:val="008743F2"/>
    <w:rsid w:val="008749D7"/>
    <w:rsid w:val="008769B4"/>
    <w:rsid w:val="008777E0"/>
    <w:rsid w:val="00877CF3"/>
    <w:rsid w:val="00877F78"/>
    <w:rsid w:val="0088001E"/>
    <w:rsid w:val="00880500"/>
    <w:rsid w:val="00881C05"/>
    <w:rsid w:val="00881C22"/>
    <w:rsid w:val="0088384C"/>
    <w:rsid w:val="00884204"/>
    <w:rsid w:val="00884822"/>
    <w:rsid w:val="00884DAE"/>
    <w:rsid w:val="00886035"/>
    <w:rsid w:val="00886AA6"/>
    <w:rsid w:val="00886E87"/>
    <w:rsid w:val="00886EFE"/>
    <w:rsid w:val="008870AF"/>
    <w:rsid w:val="00887807"/>
    <w:rsid w:val="008916DE"/>
    <w:rsid w:val="008920F8"/>
    <w:rsid w:val="00892715"/>
    <w:rsid w:val="0089384E"/>
    <w:rsid w:val="00893E05"/>
    <w:rsid w:val="008957DB"/>
    <w:rsid w:val="00895B57"/>
    <w:rsid w:val="00896212"/>
    <w:rsid w:val="0089622B"/>
    <w:rsid w:val="00896A13"/>
    <w:rsid w:val="008A0698"/>
    <w:rsid w:val="008A0AF2"/>
    <w:rsid w:val="008A120F"/>
    <w:rsid w:val="008A1E8D"/>
    <w:rsid w:val="008A24FA"/>
    <w:rsid w:val="008A2C22"/>
    <w:rsid w:val="008A2FF1"/>
    <w:rsid w:val="008A345D"/>
    <w:rsid w:val="008A3652"/>
    <w:rsid w:val="008A3C43"/>
    <w:rsid w:val="008A403C"/>
    <w:rsid w:val="008A4DA3"/>
    <w:rsid w:val="008A4FFE"/>
    <w:rsid w:val="008A56AD"/>
    <w:rsid w:val="008A5CEA"/>
    <w:rsid w:val="008A6B82"/>
    <w:rsid w:val="008A73D0"/>
    <w:rsid w:val="008A7905"/>
    <w:rsid w:val="008A7FD1"/>
    <w:rsid w:val="008B03EE"/>
    <w:rsid w:val="008B12AF"/>
    <w:rsid w:val="008B1605"/>
    <w:rsid w:val="008B1B4F"/>
    <w:rsid w:val="008B22A5"/>
    <w:rsid w:val="008B3AFA"/>
    <w:rsid w:val="008B4DB1"/>
    <w:rsid w:val="008B4FDA"/>
    <w:rsid w:val="008B57F4"/>
    <w:rsid w:val="008B62FE"/>
    <w:rsid w:val="008B6523"/>
    <w:rsid w:val="008B73CD"/>
    <w:rsid w:val="008C0804"/>
    <w:rsid w:val="008C0E12"/>
    <w:rsid w:val="008C17DA"/>
    <w:rsid w:val="008C1D72"/>
    <w:rsid w:val="008C2E27"/>
    <w:rsid w:val="008C343E"/>
    <w:rsid w:val="008C353D"/>
    <w:rsid w:val="008C417C"/>
    <w:rsid w:val="008C5175"/>
    <w:rsid w:val="008C5FC1"/>
    <w:rsid w:val="008C6A78"/>
    <w:rsid w:val="008C750C"/>
    <w:rsid w:val="008D0121"/>
    <w:rsid w:val="008D0FB6"/>
    <w:rsid w:val="008D11AA"/>
    <w:rsid w:val="008D126C"/>
    <w:rsid w:val="008D2411"/>
    <w:rsid w:val="008D294A"/>
    <w:rsid w:val="008D2B99"/>
    <w:rsid w:val="008D3511"/>
    <w:rsid w:val="008D3C71"/>
    <w:rsid w:val="008D493D"/>
    <w:rsid w:val="008D5016"/>
    <w:rsid w:val="008D549A"/>
    <w:rsid w:val="008D5704"/>
    <w:rsid w:val="008D5EE7"/>
    <w:rsid w:val="008D6EF8"/>
    <w:rsid w:val="008D72DB"/>
    <w:rsid w:val="008D77B2"/>
    <w:rsid w:val="008D7FF8"/>
    <w:rsid w:val="008E00F2"/>
    <w:rsid w:val="008E1FEB"/>
    <w:rsid w:val="008E24DC"/>
    <w:rsid w:val="008E3548"/>
    <w:rsid w:val="008E38E6"/>
    <w:rsid w:val="008E3B1B"/>
    <w:rsid w:val="008E3E18"/>
    <w:rsid w:val="008E4010"/>
    <w:rsid w:val="008E40AD"/>
    <w:rsid w:val="008E43BF"/>
    <w:rsid w:val="008E4477"/>
    <w:rsid w:val="008E4A90"/>
    <w:rsid w:val="008E4CA9"/>
    <w:rsid w:val="008E5B7C"/>
    <w:rsid w:val="008E5C09"/>
    <w:rsid w:val="008E5C68"/>
    <w:rsid w:val="008E60B3"/>
    <w:rsid w:val="008E6F39"/>
    <w:rsid w:val="008E79B4"/>
    <w:rsid w:val="008E7E43"/>
    <w:rsid w:val="008F0FA2"/>
    <w:rsid w:val="008F13BF"/>
    <w:rsid w:val="008F1751"/>
    <w:rsid w:val="008F2365"/>
    <w:rsid w:val="008F2917"/>
    <w:rsid w:val="008F2B76"/>
    <w:rsid w:val="008F527F"/>
    <w:rsid w:val="008F556C"/>
    <w:rsid w:val="008F6B74"/>
    <w:rsid w:val="009021FE"/>
    <w:rsid w:val="00902BB9"/>
    <w:rsid w:val="00902D0C"/>
    <w:rsid w:val="009037A3"/>
    <w:rsid w:val="00903898"/>
    <w:rsid w:val="0090481C"/>
    <w:rsid w:val="00904926"/>
    <w:rsid w:val="0090510C"/>
    <w:rsid w:val="00905984"/>
    <w:rsid w:val="00906104"/>
    <w:rsid w:val="00906204"/>
    <w:rsid w:val="00906352"/>
    <w:rsid w:val="00906D65"/>
    <w:rsid w:val="0091042F"/>
    <w:rsid w:val="0091064F"/>
    <w:rsid w:val="00910F71"/>
    <w:rsid w:val="009114A5"/>
    <w:rsid w:val="009123CA"/>
    <w:rsid w:val="00915104"/>
    <w:rsid w:val="00915337"/>
    <w:rsid w:val="0091536E"/>
    <w:rsid w:val="009160C2"/>
    <w:rsid w:val="009165A7"/>
    <w:rsid w:val="00916A53"/>
    <w:rsid w:val="00917234"/>
    <w:rsid w:val="0091775C"/>
    <w:rsid w:val="00917FAA"/>
    <w:rsid w:val="00920009"/>
    <w:rsid w:val="00921032"/>
    <w:rsid w:val="00922306"/>
    <w:rsid w:val="009229DF"/>
    <w:rsid w:val="009241F7"/>
    <w:rsid w:val="00926875"/>
    <w:rsid w:val="009312A9"/>
    <w:rsid w:val="00931A1F"/>
    <w:rsid w:val="00932E8F"/>
    <w:rsid w:val="00933457"/>
    <w:rsid w:val="009334DB"/>
    <w:rsid w:val="009335A0"/>
    <w:rsid w:val="0093460D"/>
    <w:rsid w:val="00934B33"/>
    <w:rsid w:val="00934CEF"/>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28EA"/>
    <w:rsid w:val="00943134"/>
    <w:rsid w:val="00945E74"/>
    <w:rsid w:val="0094684E"/>
    <w:rsid w:val="009471C4"/>
    <w:rsid w:val="00947D03"/>
    <w:rsid w:val="00951393"/>
    <w:rsid w:val="0095176C"/>
    <w:rsid w:val="0095199F"/>
    <w:rsid w:val="00952549"/>
    <w:rsid w:val="00952593"/>
    <w:rsid w:val="009535ED"/>
    <w:rsid w:val="00953F12"/>
    <w:rsid w:val="00954B19"/>
    <w:rsid w:val="00954B56"/>
    <w:rsid w:val="00954F59"/>
    <w:rsid w:val="00955152"/>
    <w:rsid w:val="009556E1"/>
    <w:rsid w:val="009559AB"/>
    <w:rsid w:val="00955A1E"/>
    <w:rsid w:val="00955CC1"/>
    <w:rsid w:val="00955E87"/>
    <w:rsid w:val="00956D11"/>
    <w:rsid w:val="00957967"/>
    <w:rsid w:val="00960802"/>
    <w:rsid w:val="009608D1"/>
    <w:rsid w:val="00961895"/>
    <w:rsid w:val="00962585"/>
    <w:rsid w:val="00962791"/>
    <w:rsid w:val="009628EC"/>
    <w:rsid w:val="00962A76"/>
    <w:rsid w:val="00963E00"/>
    <w:rsid w:val="009645B5"/>
    <w:rsid w:val="009647B3"/>
    <w:rsid w:val="009648D5"/>
    <w:rsid w:val="009650A0"/>
    <w:rsid w:val="00965350"/>
    <w:rsid w:val="00965B76"/>
    <w:rsid w:val="00965E05"/>
    <w:rsid w:val="00965FCF"/>
    <w:rsid w:val="009666E0"/>
    <w:rsid w:val="00966FA0"/>
    <w:rsid w:val="00971CAE"/>
    <w:rsid w:val="009724A5"/>
    <w:rsid w:val="00972668"/>
    <w:rsid w:val="009732B6"/>
    <w:rsid w:val="00973601"/>
    <w:rsid w:val="0097362A"/>
    <w:rsid w:val="00973BAB"/>
    <w:rsid w:val="00973FB1"/>
    <w:rsid w:val="009750D7"/>
    <w:rsid w:val="00975F7E"/>
    <w:rsid w:val="00976CDA"/>
    <w:rsid w:val="009771B9"/>
    <w:rsid w:val="009775DB"/>
    <w:rsid w:val="009813C4"/>
    <w:rsid w:val="00981540"/>
    <w:rsid w:val="0098244A"/>
    <w:rsid w:val="00983AF5"/>
    <w:rsid w:val="00983EAE"/>
    <w:rsid w:val="00984456"/>
    <w:rsid w:val="00984BDB"/>
    <w:rsid w:val="00985172"/>
    <w:rsid w:val="00985291"/>
    <w:rsid w:val="009863C7"/>
    <w:rsid w:val="00987408"/>
    <w:rsid w:val="00987D3E"/>
    <w:rsid w:val="00987E76"/>
    <w:rsid w:val="00990375"/>
    <w:rsid w:val="00990561"/>
    <w:rsid w:val="00990C42"/>
    <w:rsid w:val="009911F4"/>
    <w:rsid w:val="00993191"/>
    <w:rsid w:val="00993B84"/>
    <w:rsid w:val="00993BA8"/>
    <w:rsid w:val="0099452E"/>
    <w:rsid w:val="00994A77"/>
    <w:rsid w:val="00995045"/>
    <w:rsid w:val="00995308"/>
    <w:rsid w:val="00995CAF"/>
    <w:rsid w:val="00996C19"/>
    <w:rsid w:val="00997050"/>
    <w:rsid w:val="009970B4"/>
    <w:rsid w:val="00997686"/>
    <w:rsid w:val="009A05AC"/>
    <w:rsid w:val="009A0B9B"/>
    <w:rsid w:val="009A171D"/>
    <w:rsid w:val="009A1B95"/>
    <w:rsid w:val="009A2706"/>
    <w:rsid w:val="009A2FDE"/>
    <w:rsid w:val="009A30B4"/>
    <w:rsid w:val="009A30B5"/>
    <w:rsid w:val="009A4931"/>
    <w:rsid w:val="009A5190"/>
    <w:rsid w:val="009A5832"/>
    <w:rsid w:val="009A73D5"/>
    <w:rsid w:val="009A7602"/>
    <w:rsid w:val="009A796C"/>
    <w:rsid w:val="009A7E8F"/>
    <w:rsid w:val="009B0273"/>
    <w:rsid w:val="009B0824"/>
    <w:rsid w:val="009B0DA1"/>
    <w:rsid w:val="009B1175"/>
    <w:rsid w:val="009B3450"/>
    <w:rsid w:val="009B39C9"/>
    <w:rsid w:val="009B3C8F"/>
    <w:rsid w:val="009B3CA3"/>
    <w:rsid w:val="009B4268"/>
    <w:rsid w:val="009B4312"/>
    <w:rsid w:val="009B50F0"/>
    <w:rsid w:val="009B5889"/>
    <w:rsid w:val="009B58F7"/>
    <w:rsid w:val="009B5984"/>
    <w:rsid w:val="009B5ED1"/>
    <w:rsid w:val="009B6D58"/>
    <w:rsid w:val="009C03F8"/>
    <w:rsid w:val="009C1A9B"/>
    <w:rsid w:val="009C1D0F"/>
    <w:rsid w:val="009C357A"/>
    <w:rsid w:val="009C370D"/>
    <w:rsid w:val="009C3A21"/>
    <w:rsid w:val="009C3B73"/>
    <w:rsid w:val="009C3EC5"/>
    <w:rsid w:val="009C4358"/>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596"/>
    <w:rsid w:val="009E2620"/>
    <w:rsid w:val="009E27FC"/>
    <w:rsid w:val="009E35C5"/>
    <w:rsid w:val="009E38B9"/>
    <w:rsid w:val="009E402F"/>
    <w:rsid w:val="009E45F3"/>
    <w:rsid w:val="009E4A0F"/>
    <w:rsid w:val="009E4D53"/>
    <w:rsid w:val="009E7100"/>
    <w:rsid w:val="009F0660"/>
    <w:rsid w:val="009F06BA"/>
    <w:rsid w:val="009F13B0"/>
    <w:rsid w:val="009F18D0"/>
    <w:rsid w:val="009F1EDC"/>
    <w:rsid w:val="009F1FF7"/>
    <w:rsid w:val="009F337A"/>
    <w:rsid w:val="009F3E73"/>
    <w:rsid w:val="009F4638"/>
    <w:rsid w:val="009F51D5"/>
    <w:rsid w:val="009F5D9B"/>
    <w:rsid w:val="009F64A7"/>
    <w:rsid w:val="009F6B69"/>
    <w:rsid w:val="009F7683"/>
    <w:rsid w:val="009F7C54"/>
    <w:rsid w:val="009F7D78"/>
    <w:rsid w:val="00A00BCA"/>
    <w:rsid w:val="00A00D05"/>
    <w:rsid w:val="00A00E74"/>
    <w:rsid w:val="00A0285A"/>
    <w:rsid w:val="00A02A15"/>
    <w:rsid w:val="00A02EB6"/>
    <w:rsid w:val="00A04DB0"/>
    <w:rsid w:val="00A05038"/>
    <w:rsid w:val="00A06957"/>
    <w:rsid w:val="00A0752B"/>
    <w:rsid w:val="00A10D1E"/>
    <w:rsid w:val="00A10D1F"/>
    <w:rsid w:val="00A112E2"/>
    <w:rsid w:val="00A1152B"/>
    <w:rsid w:val="00A11BD0"/>
    <w:rsid w:val="00A11F49"/>
    <w:rsid w:val="00A11F7F"/>
    <w:rsid w:val="00A1295D"/>
    <w:rsid w:val="00A12A5E"/>
    <w:rsid w:val="00A12C95"/>
    <w:rsid w:val="00A12E9C"/>
    <w:rsid w:val="00A132C6"/>
    <w:rsid w:val="00A14ED9"/>
    <w:rsid w:val="00A150A9"/>
    <w:rsid w:val="00A1623D"/>
    <w:rsid w:val="00A174F2"/>
    <w:rsid w:val="00A20B69"/>
    <w:rsid w:val="00A20F71"/>
    <w:rsid w:val="00A222D7"/>
    <w:rsid w:val="00A22548"/>
    <w:rsid w:val="00A225C7"/>
    <w:rsid w:val="00A22EB5"/>
    <w:rsid w:val="00A24827"/>
    <w:rsid w:val="00A249DB"/>
    <w:rsid w:val="00A24F80"/>
    <w:rsid w:val="00A250D5"/>
    <w:rsid w:val="00A27FAF"/>
    <w:rsid w:val="00A3062D"/>
    <w:rsid w:val="00A30B3F"/>
    <w:rsid w:val="00A3123D"/>
    <w:rsid w:val="00A31759"/>
    <w:rsid w:val="00A31A12"/>
    <w:rsid w:val="00A31F51"/>
    <w:rsid w:val="00A3284C"/>
    <w:rsid w:val="00A33BE8"/>
    <w:rsid w:val="00A34378"/>
    <w:rsid w:val="00A34587"/>
    <w:rsid w:val="00A35277"/>
    <w:rsid w:val="00A3601A"/>
    <w:rsid w:val="00A363C5"/>
    <w:rsid w:val="00A37070"/>
    <w:rsid w:val="00A37C26"/>
    <w:rsid w:val="00A37E22"/>
    <w:rsid w:val="00A40446"/>
    <w:rsid w:val="00A408CE"/>
    <w:rsid w:val="00A42216"/>
    <w:rsid w:val="00A42D1F"/>
    <w:rsid w:val="00A42E71"/>
    <w:rsid w:val="00A43166"/>
    <w:rsid w:val="00A4360B"/>
    <w:rsid w:val="00A4426D"/>
    <w:rsid w:val="00A45662"/>
    <w:rsid w:val="00A45946"/>
    <w:rsid w:val="00A45D0A"/>
    <w:rsid w:val="00A463B2"/>
    <w:rsid w:val="00A4729F"/>
    <w:rsid w:val="00A5050E"/>
    <w:rsid w:val="00A51B73"/>
    <w:rsid w:val="00A51D7C"/>
    <w:rsid w:val="00A52061"/>
    <w:rsid w:val="00A524AC"/>
    <w:rsid w:val="00A5292D"/>
    <w:rsid w:val="00A530B3"/>
    <w:rsid w:val="00A5473D"/>
    <w:rsid w:val="00A54C71"/>
    <w:rsid w:val="00A5512C"/>
    <w:rsid w:val="00A558B9"/>
    <w:rsid w:val="00A55E59"/>
    <w:rsid w:val="00A55FEE"/>
    <w:rsid w:val="00A57158"/>
    <w:rsid w:val="00A572D8"/>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923"/>
    <w:rsid w:val="00A71BBC"/>
    <w:rsid w:val="00A725AA"/>
    <w:rsid w:val="00A731B5"/>
    <w:rsid w:val="00A73661"/>
    <w:rsid w:val="00A738F6"/>
    <w:rsid w:val="00A73CE7"/>
    <w:rsid w:val="00A747D4"/>
    <w:rsid w:val="00A74B2F"/>
    <w:rsid w:val="00A74D0E"/>
    <w:rsid w:val="00A754E0"/>
    <w:rsid w:val="00A76200"/>
    <w:rsid w:val="00A76C15"/>
    <w:rsid w:val="00A779D8"/>
    <w:rsid w:val="00A77A26"/>
    <w:rsid w:val="00A801D8"/>
    <w:rsid w:val="00A8134C"/>
    <w:rsid w:val="00A81620"/>
    <w:rsid w:val="00A81DD5"/>
    <w:rsid w:val="00A8328A"/>
    <w:rsid w:val="00A84545"/>
    <w:rsid w:val="00A85E5D"/>
    <w:rsid w:val="00A86963"/>
    <w:rsid w:val="00A86A01"/>
    <w:rsid w:val="00A87140"/>
    <w:rsid w:val="00A87A54"/>
    <w:rsid w:val="00A905A7"/>
    <w:rsid w:val="00A91202"/>
    <w:rsid w:val="00A919FA"/>
    <w:rsid w:val="00A921FD"/>
    <w:rsid w:val="00A921FF"/>
    <w:rsid w:val="00A935CC"/>
    <w:rsid w:val="00A93710"/>
    <w:rsid w:val="00A938FA"/>
    <w:rsid w:val="00A95A5C"/>
    <w:rsid w:val="00A95C09"/>
    <w:rsid w:val="00A96293"/>
    <w:rsid w:val="00A9662F"/>
    <w:rsid w:val="00A96817"/>
    <w:rsid w:val="00A9786A"/>
    <w:rsid w:val="00AA0AD8"/>
    <w:rsid w:val="00AA0F00"/>
    <w:rsid w:val="00AA0F7B"/>
    <w:rsid w:val="00AA13E4"/>
    <w:rsid w:val="00AA1568"/>
    <w:rsid w:val="00AA18C8"/>
    <w:rsid w:val="00AA1BBF"/>
    <w:rsid w:val="00AA1CA1"/>
    <w:rsid w:val="00AA3583"/>
    <w:rsid w:val="00AA36E3"/>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3FFE"/>
    <w:rsid w:val="00AB5698"/>
    <w:rsid w:val="00AB5AF2"/>
    <w:rsid w:val="00AB5D5B"/>
    <w:rsid w:val="00AB5E50"/>
    <w:rsid w:val="00AB64C0"/>
    <w:rsid w:val="00AB77E2"/>
    <w:rsid w:val="00AB7D2E"/>
    <w:rsid w:val="00AC082E"/>
    <w:rsid w:val="00AC3708"/>
    <w:rsid w:val="00AC39F7"/>
    <w:rsid w:val="00AC3E39"/>
    <w:rsid w:val="00AC3F2F"/>
    <w:rsid w:val="00AC45C7"/>
    <w:rsid w:val="00AC4A7E"/>
    <w:rsid w:val="00AC4EAF"/>
    <w:rsid w:val="00AC5807"/>
    <w:rsid w:val="00AC743C"/>
    <w:rsid w:val="00AC7A2E"/>
    <w:rsid w:val="00AD0AB3"/>
    <w:rsid w:val="00AD0BEB"/>
    <w:rsid w:val="00AD1BFE"/>
    <w:rsid w:val="00AD305B"/>
    <w:rsid w:val="00AD34C9"/>
    <w:rsid w:val="00AD4019"/>
    <w:rsid w:val="00AD422D"/>
    <w:rsid w:val="00AD522C"/>
    <w:rsid w:val="00AD6D6A"/>
    <w:rsid w:val="00AD7B20"/>
    <w:rsid w:val="00AE00BC"/>
    <w:rsid w:val="00AE1606"/>
    <w:rsid w:val="00AE1F6B"/>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1EFE"/>
    <w:rsid w:val="00AF20D6"/>
    <w:rsid w:val="00AF2160"/>
    <w:rsid w:val="00AF2710"/>
    <w:rsid w:val="00AF27D0"/>
    <w:rsid w:val="00AF2D25"/>
    <w:rsid w:val="00AF4C36"/>
    <w:rsid w:val="00AF4E1A"/>
    <w:rsid w:val="00AF4E29"/>
    <w:rsid w:val="00AF541C"/>
    <w:rsid w:val="00AF564E"/>
    <w:rsid w:val="00AF582B"/>
    <w:rsid w:val="00AF591C"/>
    <w:rsid w:val="00AF5A92"/>
    <w:rsid w:val="00AF5B0F"/>
    <w:rsid w:val="00AF5CA3"/>
    <w:rsid w:val="00AF7BE8"/>
    <w:rsid w:val="00B011DF"/>
    <w:rsid w:val="00B01545"/>
    <w:rsid w:val="00B01568"/>
    <w:rsid w:val="00B01989"/>
    <w:rsid w:val="00B01BBB"/>
    <w:rsid w:val="00B01CA2"/>
    <w:rsid w:val="00B025A2"/>
    <w:rsid w:val="00B027B8"/>
    <w:rsid w:val="00B027EF"/>
    <w:rsid w:val="00B02A31"/>
    <w:rsid w:val="00B02D97"/>
    <w:rsid w:val="00B038E9"/>
    <w:rsid w:val="00B04537"/>
    <w:rsid w:val="00B04817"/>
    <w:rsid w:val="00B051BE"/>
    <w:rsid w:val="00B054F4"/>
    <w:rsid w:val="00B0639A"/>
    <w:rsid w:val="00B06EA6"/>
    <w:rsid w:val="00B07942"/>
    <w:rsid w:val="00B079FA"/>
    <w:rsid w:val="00B07E76"/>
    <w:rsid w:val="00B11297"/>
    <w:rsid w:val="00B11946"/>
    <w:rsid w:val="00B11B38"/>
    <w:rsid w:val="00B12288"/>
    <w:rsid w:val="00B12330"/>
    <w:rsid w:val="00B12C72"/>
    <w:rsid w:val="00B1537B"/>
    <w:rsid w:val="00B15AD9"/>
    <w:rsid w:val="00B167B1"/>
    <w:rsid w:val="00B1695D"/>
    <w:rsid w:val="00B169A3"/>
    <w:rsid w:val="00B16E83"/>
    <w:rsid w:val="00B176AF"/>
    <w:rsid w:val="00B17DF3"/>
    <w:rsid w:val="00B2066D"/>
    <w:rsid w:val="00B2142E"/>
    <w:rsid w:val="00B21689"/>
    <w:rsid w:val="00B217A5"/>
    <w:rsid w:val="00B2283B"/>
    <w:rsid w:val="00B22CED"/>
    <w:rsid w:val="00B23361"/>
    <w:rsid w:val="00B2394E"/>
    <w:rsid w:val="00B2497B"/>
    <w:rsid w:val="00B25447"/>
    <w:rsid w:val="00B2561E"/>
    <w:rsid w:val="00B2572B"/>
    <w:rsid w:val="00B25FC4"/>
    <w:rsid w:val="00B26428"/>
    <w:rsid w:val="00B2681D"/>
    <w:rsid w:val="00B2752E"/>
    <w:rsid w:val="00B30994"/>
    <w:rsid w:val="00B32124"/>
    <w:rsid w:val="00B323FD"/>
    <w:rsid w:val="00B3266B"/>
    <w:rsid w:val="00B32C46"/>
    <w:rsid w:val="00B333DF"/>
    <w:rsid w:val="00B339BE"/>
    <w:rsid w:val="00B33F68"/>
    <w:rsid w:val="00B34FC8"/>
    <w:rsid w:val="00B352E7"/>
    <w:rsid w:val="00B36E56"/>
    <w:rsid w:val="00B37250"/>
    <w:rsid w:val="00B40121"/>
    <w:rsid w:val="00B40233"/>
    <w:rsid w:val="00B4045F"/>
    <w:rsid w:val="00B40F29"/>
    <w:rsid w:val="00B41248"/>
    <w:rsid w:val="00B413A8"/>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2623"/>
    <w:rsid w:val="00B73AB8"/>
    <w:rsid w:val="00B73DE0"/>
    <w:rsid w:val="00B744F6"/>
    <w:rsid w:val="00B75687"/>
    <w:rsid w:val="00B769CB"/>
    <w:rsid w:val="00B76F3C"/>
    <w:rsid w:val="00B7771E"/>
    <w:rsid w:val="00B80125"/>
    <w:rsid w:val="00B81934"/>
    <w:rsid w:val="00B81AD3"/>
    <w:rsid w:val="00B821FF"/>
    <w:rsid w:val="00B824A3"/>
    <w:rsid w:val="00B834EF"/>
    <w:rsid w:val="00B83C84"/>
    <w:rsid w:val="00B83CD0"/>
    <w:rsid w:val="00B84E6F"/>
    <w:rsid w:val="00B84F37"/>
    <w:rsid w:val="00B853BF"/>
    <w:rsid w:val="00B8636F"/>
    <w:rsid w:val="00B86BCB"/>
    <w:rsid w:val="00B87A97"/>
    <w:rsid w:val="00B90812"/>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1571"/>
    <w:rsid w:val="00BA2B4B"/>
    <w:rsid w:val="00BA3554"/>
    <w:rsid w:val="00BA3B3E"/>
    <w:rsid w:val="00BA4DC1"/>
    <w:rsid w:val="00BA606E"/>
    <w:rsid w:val="00BA6100"/>
    <w:rsid w:val="00BA632C"/>
    <w:rsid w:val="00BB046F"/>
    <w:rsid w:val="00BB0E2D"/>
    <w:rsid w:val="00BB14A5"/>
    <w:rsid w:val="00BB1A5D"/>
    <w:rsid w:val="00BB1C9B"/>
    <w:rsid w:val="00BB1D49"/>
    <w:rsid w:val="00BB2B1A"/>
    <w:rsid w:val="00BB3575"/>
    <w:rsid w:val="00BB4ADD"/>
    <w:rsid w:val="00BB500A"/>
    <w:rsid w:val="00BB52F9"/>
    <w:rsid w:val="00BB5B35"/>
    <w:rsid w:val="00BB5B81"/>
    <w:rsid w:val="00BB5F0B"/>
    <w:rsid w:val="00BB627A"/>
    <w:rsid w:val="00BB661E"/>
    <w:rsid w:val="00BB682B"/>
    <w:rsid w:val="00BB6E6B"/>
    <w:rsid w:val="00BB6EAD"/>
    <w:rsid w:val="00BC0BAC"/>
    <w:rsid w:val="00BC0C24"/>
    <w:rsid w:val="00BC1555"/>
    <w:rsid w:val="00BC1804"/>
    <w:rsid w:val="00BC2255"/>
    <w:rsid w:val="00BC23F3"/>
    <w:rsid w:val="00BC256B"/>
    <w:rsid w:val="00BC354F"/>
    <w:rsid w:val="00BC3E66"/>
    <w:rsid w:val="00BC4594"/>
    <w:rsid w:val="00BC6371"/>
    <w:rsid w:val="00BC6493"/>
    <w:rsid w:val="00BC6807"/>
    <w:rsid w:val="00BC6E1C"/>
    <w:rsid w:val="00BC6EE1"/>
    <w:rsid w:val="00BC6FA9"/>
    <w:rsid w:val="00BC723A"/>
    <w:rsid w:val="00BC7336"/>
    <w:rsid w:val="00BC7AF7"/>
    <w:rsid w:val="00BD0588"/>
    <w:rsid w:val="00BD0D0A"/>
    <w:rsid w:val="00BD16A6"/>
    <w:rsid w:val="00BD279E"/>
    <w:rsid w:val="00BD2920"/>
    <w:rsid w:val="00BD3B55"/>
    <w:rsid w:val="00BD4817"/>
    <w:rsid w:val="00BD55E8"/>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8C3"/>
    <w:rsid w:val="00BF3BA4"/>
    <w:rsid w:val="00BF40B9"/>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4BF9"/>
    <w:rsid w:val="00C05186"/>
    <w:rsid w:val="00C0648C"/>
    <w:rsid w:val="00C068EB"/>
    <w:rsid w:val="00C105F6"/>
    <w:rsid w:val="00C11929"/>
    <w:rsid w:val="00C122A6"/>
    <w:rsid w:val="00C124D3"/>
    <w:rsid w:val="00C132F1"/>
    <w:rsid w:val="00C14014"/>
    <w:rsid w:val="00C14561"/>
    <w:rsid w:val="00C14957"/>
    <w:rsid w:val="00C14F1A"/>
    <w:rsid w:val="00C156C3"/>
    <w:rsid w:val="00C15BC3"/>
    <w:rsid w:val="00C1610A"/>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07C6"/>
    <w:rsid w:val="00C3130B"/>
    <w:rsid w:val="00C31373"/>
    <w:rsid w:val="00C324F0"/>
    <w:rsid w:val="00C34414"/>
    <w:rsid w:val="00C3484C"/>
    <w:rsid w:val="00C35169"/>
    <w:rsid w:val="00C351C5"/>
    <w:rsid w:val="00C3523B"/>
    <w:rsid w:val="00C358EA"/>
    <w:rsid w:val="00C364E8"/>
    <w:rsid w:val="00C3797F"/>
    <w:rsid w:val="00C4091B"/>
    <w:rsid w:val="00C4095B"/>
    <w:rsid w:val="00C4103B"/>
    <w:rsid w:val="00C43213"/>
    <w:rsid w:val="00C4327F"/>
    <w:rsid w:val="00C43524"/>
    <w:rsid w:val="00C435DD"/>
    <w:rsid w:val="00C4487D"/>
    <w:rsid w:val="00C45620"/>
    <w:rsid w:val="00C464BA"/>
    <w:rsid w:val="00C46CF1"/>
    <w:rsid w:val="00C47611"/>
    <w:rsid w:val="00C4795F"/>
    <w:rsid w:val="00C47D72"/>
    <w:rsid w:val="00C50D71"/>
    <w:rsid w:val="00C51512"/>
    <w:rsid w:val="00C51FD2"/>
    <w:rsid w:val="00C527F9"/>
    <w:rsid w:val="00C53926"/>
    <w:rsid w:val="00C53D1C"/>
    <w:rsid w:val="00C54CEE"/>
    <w:rsid w:val="00C5571F"/>
    <w:rsid w:val="00C56BBA"/>
    <w:rsid w:val="00C577B9"/>
    <w:rsid w:val="00C57D7E"/>
    <w:rsid w:val="00C6056C"/>
    <w:rsid w:val="00C611EE"/>
    <w:rsid w:val="00C62214"/>
    <w:rsid w:val="00C6256F"/>
    <w:rsid w:val="00C6329E"/>
    <w:rsid w:val="00C63E1C"/>
    <w:rsid w:val="00C6467B"/>
    <w:rsid w:val="00C647D8"/>
    <w:rsid w:val="00C648B6"/>
    <w:rsid w:val="00C64BF0"/>
    <w:rsid w:val="00C66474"/>
    <w:rsid w:val="00C66A65"/>
    <w:rsid w:val="00C67E80"/>
    <w:rsid w:val="00C7042B"/>
    <w:rsid w:val="00C706F4"/>
    <w:rsid w:val="00C71E26"/>
    <w:rsid w:val="00C72218"/>
    <w:rsid w:val="00C72606"/>
    <w:rsid w:val="00C727E5"/>
    <w:rsid w:val="00C72D0E"/>
    <w:rsid w:val="00C72E21"/>
    <w:rsid w:val="00C73E62"/>
    <w:rsid w:val="00C74696"/>
    <w:rsid w:val="00C74A89"/>
    <w:rsid w:val="00C752FC"/>
    <w:rsid w:val="00C755F0"/>
    <w:rsid w:val="00C75A7D"/>
    <w:rsid w:val="00C75B5B"/>
    <w:rsid w:val="00C8055A"/>
    <w:rsid w:val="00C806B2"/>
    <w:rsid w:val="00C807D9"/>
    <w:rsid w:val="00C80B25"/>
    <w:rsid w:val="00C80D21"/>
    <w:rsid w:val="00C813A9"/>
    <w:rsid w:val="00C81FE2"/>
    <w:rsid w:val="00C82BD2"/>
    <w:rsid w:val="00C83D8F"/>
    <w:rsid w:val="00C83F86"/>
    <w:rsid w:val="00C8401D"/>
    <w:rsid w:val="00C84419"/>
    <w:rsid w:val="00C849E5"/>
    <w:rsid w:val="00C84D2D"/>
    <w:rsid w:val="00C850AC"/>
    <w:rsid w:val="00C85FFA"/>
    <w:rsid w:val="00C864DC"/>
    <w:rsid w:val="00C86A00"/>
    <w:rsid w:val="00C91277"/>
    <w:rsid w:val="00C91D04"/>
    <w:rsid w:val="00C91DC3"/>
    <w:rsid w:val="00C91F69"/>
    <w:rsid w:val="00C92051"/>
    <w:rsid w:val="00C93FF9"/>
    <w:rsid w:val="00C94F08"/>
    <w:rsid w:val="00C95B0F"/>
    <w:rsid w:val="00C96127"/>
    <w:rsid w:val="00C96A1C"/>
    <w:rsid w:val="00C978AF"/>
    <w:rsid w:val="00CA0015"/>
    <w:rsid w:val="00CA169D"/>
    <w:rsid w:val="00CA1747"/>
    <w:rsid w:val="00CA1C11"/>
    <w:rsid w:val="00CA2207"/>
    <w:rsid w:val="00CA24B0"/>
    <w:rsid w:val="00CA30F7"/>
    <w:rsid w:val="00CA446F"/>
    <w:rsid w:val="00CA4510"/>
    <w:rsid w:val="00CA4AB2"/>
    <w:rsid w:val="00CA5671"/>
    <w:rsid w:val="00CA58F2"/>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2D0"/>
    <w:rsid w:val="00CB759C"/>
    <w:rsid w:val="00CB79A4"/>
    <w:rsid w:val="00CC0087"/>
    <w:rsid w:val="00CC0A8D"/>
    <w:rsid w:val="00CC16CF"/>
    <w:rsid w:val="00CC3419"/>
    <w:rsid w:val="00CC3A77"/>
    <w:rsid w:val="00CC43F3"/>
    <w:rsid w:val="00CC49B7"/>
    <w:rsid w:val="00CC518E"/>
    <w:rsid w:val="00CC73F0"/>
    <w:rsid w:val="00CC7693"/>
    <w:rsid w:val="00CD043A"/>
    <w:rsid w:val="00CD15BE"/>
    <w:rsid w:val="00CD3548"/>
    <w:rsid w:val="00CD4190"/>
    <w:rsid w:val="00CD435C"/>
    <w:rsid w:val="00CD43C8"/>
    <w:rsid w:val="00CD4792"/>
    <w:rsid w:val="00CD4898"/>
    <w:rsid w:val="00CD495E"/>
    <w:rsid w:val="00CE078F"/>
    <w:rsid w:val="00CE0D95"/>
    <w:rsid w:val="00CE0DB0"/>
    <w:rsid w:val="00CE1B2C"/>
    <w:rsid w:val="00CE1D85"/>
    <w:rsid w:val="00CE2264"/>
    <w:rsid w:val="00CE3A99"/>
    <w:rsid w:val="00CE3DC5"/>
    <w:rsid w:val="00CE418C"/>
    <w:rsid w:val="00CE4D1D"/>
    <w:rsid w:val="00CE4EA6"/>
    <w:rsid w:val="00CE7B83"/>
    <w:rsid w:val="00CE7BF1"/>
    <w:rsid w:val="00CF093D"/>
    <w:rsid w:val="00CF0D0D"/>
    <w:rsid w:val="00CF12EE"/>
    <w:rsid w:val="00CF1653"/>
    <w:rsid w:val="00CF1742"/>
    <w:rsid w:val="00CF1CDC"/>
    <w:rsid w:val="00CF212B"/>
    <w:rsid w:val="00CF2170"/>
    <w:rsid w:val="00CF2191"/>
    <w:rsid w:val="00CF2304"/>
    <w:rsid w:val="00CF24D6"/>
    <w:rsid w:val="00CF30C0"/>
    <w:rsid w:val="00CF34D0"/>
    <w:rsid w:val="00CF3B8F"/>
    <w:rsid w:val="00CF3CF0"/>
    <w:rsid w:val="00CF4692"/>
    <w:rsid w:val="00CF7AC3"/>
    <w:rsid w:val="00D00401"/>
    <w:rsid w:val="00D0068C"/>
    <w:rsid w:val="00D008B5"/>
    <w:rsid w:val="00D00A61"/>
    <w:rsid w:val="00D00BED"/>
    <w:rsid w:val="00D01866"/>
    <w:rsid w:val="00D01B3C"/>
    <w:rsid w:val="00D0210C"/>
    <w:rsid w:val="00D02861"/>
    <w:rsid w:val="00D03331"/>
    <w:rsid w:val="00D03E7C"/>
    <w:rsid w:val="00D048EE"/>
    <w:rsid w:val="00D04B17"/>
    <w:rsid w:val="00D05A4D"/>
    <w:rsid w:val="00D05F06"/>
    <w:rsid w:val="00D0673E"/>
    <w:rsid w:val="00D0718B"/>
    <w:rsid w:val="00D07A13"/>
    <w:rsid w:val="00D104E6"/>
    <w:rsid w:val="00D10B0C"/>
    <w:rsid w:val="00D11611"/>
    <w:rsid w:val="00D11B62"/>
    <w:rsid w:val="00D12E85"/>
    <w:rsid w:val="00D132BC"/>
    <w:rsid w:val="00D14B02"/>
    <w:rsid w:val="00D150B0"/>
    <w:rsid w:val="00D15272"/>
    <w:rsid w:val="00D152D6"/>
    <w:rsid w:val="00D15ED6"/>
    <w:rsid w:val="00D161B8"/>
    <w:rsid w:val="00D16522"/>
    <w:rsid w:val="00D17209"/>
    <w:rsid w:val="00D17258"/>
    <w:rsid w:val="00D17BB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4D0"/>
    <w:rsid w:val="00D33639"/>
    <w:rsid w:val="00D33F62"/>
    <w:rsid w:val="00D359EB"/>
    <w:rsid w:val="00D362DB"/>
    <w:rsid w:val="00D36D97"/>
    <w:rsid w:val="00D37020"/>
    <w:rsid w:val="00D371A7"/>
    <w:rsid w:val="00D37995"/>
    <w:rsid w:val="00D37A8C"/>
    <w:rsid w:val="00D4035F"/>
    <w:rsid w:val="00D4081E"/>
    <w:rsid w:val="00D4097A"/>
    <w:rsid w:val="00D411B6"/>
    <w:rsid w:val="00D433D6"/>
    <w:rsid w:val="00D44071"/>
    <w:rsid w:val="00D4485C"/>
    <w:rsid w:val="00D44E21"/>
    <w:rsid w:val="00D4557B"/>
    <w:rsid w:val="00D458BB"/>
    <w:rsid w:val="00D463EA"/>
    <w:rsid w:val="00D46D5B"/>
    <w:rsid w:val="00D47316"/>
    <w:rsid w:val="00D47541"/>
    <w:rsid w:val="00D47A5B"/>
    <w:rsid w:val="00D47A9C"/>
    <w:rsid w:val="00D47DC5"/>
    <w:rsid w:val="00D47EA0"/>
    <w:rsid w:val="00D50810"/>
    <w:rsid w:val="00D50B56"/>
    <w:rsid w:val="00D516BE"/>
    <w:rsid w:val="00D52CC7"/>
    <w:rsid w:val="00D52D0B"/>
    <w:rsid w:val="00D5440E"/>
    <w:rsid w:val="00D54E6F"/>
    <w:rsid w:val="00D5541F"/>
    <w:rsid w:val="00D56166"/>
    <w:rsid w:val="00D5674E"/>
    <w:rsid w:val="00D56D2A"/>
    <w:rsid w:val="00D57126"/>
    <w:rsid w:val="00D571F0"/>
    <w:rsid w:val="00D57531"/>
    <w:rsid w:val="00D576B7"/>
    <w:rsid w:val="00D57D97"/>
    <w:rsid w:val="00D601DB"/>
    <w:rsid w:val="00D607BC"/>
    <w:rsid w:val="00D60E8B"/>
    <w:rsid w:val="00D612BC"/>
    <w:rsid w:val="00D61805"/>
    <w:rsid w:val="00D61B60"/>
    <w:rsid w:val="00D61D87"/>
    <w:rsid w:val="00D627D0"/>
    <w:rsid w:val="00D62C0F"/>
    <w:rsid w:val="00D6399D"/>
    <w:rsid w:val="00D65B37"/>
    <w:rsid w:val="00D65BF2"/>
    <w:rsid w:val="00D65E4E"/>
    <w:rsid w:val="00D65EBA"/>
    <w:rsid w:val="00D67F67"/>
    <w:rsid w:val="00D71259"/>
    <w:rsid w:val="00D72A1B"/>
    <w:rsid w:val="00D7354F"/>
    <w:rsid w:val="00D7435F"/>
    <w:rsid w:val="00D74CCE"/>
    <w:rsid w:val="00D758CA"/>
    <w:rsid w:val="00D75F27"/>
    <w:rsid w:val="00D76BBA"/>
    <w:rsid w:val="00D77033"/>
    <w:rsid w:val="00D770AC"/>
    <w:rsid w:val="00D770E9"/>
    <w:rsid w:val="00D77618"/>
    <w:rsid w:val="00D77ADB"/>
    <w:rsid w:val="00D77EF7"/>
    <w:rsid w:val="00D815D1"/>
    <w:rsid w:val="00D81660"/>
    <w:rsid w:val="00D81962"/>
    <w:rsid w:val="00D820D2"/>
    <w:rsid w:val="00D82DAD"/>
    <w:rsid w:val="00D83043"/>
    <w:rsid w:val="00D8313C"/>
    <w:rsid w:val="00D84287"/>
    <w:rsid w:val="00D84628"/>
    <w:rsid w:val="00D84988"/>
    <w:rsid w:val="00D85304"/>
    <w:rsid w:val="00D85759"/>
    <w:rsid w:val="00D86538"/>
    <w:rsid w:val="00D86EC7"/>
    <w:rsid w:val="00D873FE"/>
    <w:rsid w:val="00D875CB"/>
    <w:rsid w:val="00D879FD"/>
    <w:rsid w:val="00D90A5C"/>
    <w:rsid w:val="00D91F6D"/>
    <w:rsid w:val="00D91F8B"/>
    <w:rsid w:val="00D93027"/>
    <w:rsid w:val="00D93180"/>
    <w:rsid w:val="00D9388B"/>
    <w:rsid w:val="00D9650F"/>
    <w:rsid w:val="00D970D2"/>
    <w:rsid w:val="00D976EB"/>
    <w:rsid w:val="00DA0948"/>
    <w:rsid w:val="00DA0A4E"/>
    <w:rsid w:val="00DA0F94"/>
    <w:rsid w:val="00DA0FDD"/>
    <w:rsid w:val="00DA10C9"/>
    <w:rsid w:val="00DA1AF1"/>
    <w:rsid w:val="00DA1F44"/>
    <w:rsid w:val="00DA2289"/>
    <w:rsid w:val="00DA2C85"/>
    <w:rsid w:val="00DA41B1"/>
    <w:rsid w:val="00DA4AD6"/>
    <w:rsid w:val="00DA641E"/>
    <w:rsid w:val="00DA687B"/>
    <w:rsid w:val="00DA6C97"/>
    <w:rsid w:val="00DA6E17"/>
    <w:rsid w:val="00DB01A7"/>
    <w:rsid w:val="00DB0602"/>
    <w:rsid w:val="00DB2BCC"/>
    <w:rsid w:val="00DB3E17"/>
    <w:rsid w:val="00DB41B7"/>
    <w:rsid w:val="00DB4273"/>
    <w:rsid w:val="00DB4B74"/>
    <w:rsid w:val="00DB4CC7"/>
    <w:rsid w:val="00DB64C8"/>
    <w:rsid w:val="00DB6A81"/>
    <w:rsid w:val="00DB6B45"/>
    <w:rsid w:val="00DB6D02"/>
    <w:rsid w:val="00DC0609"/>
    <w:rsid w:val="00DC1B3F"/>
    <w:rsid w:val="00DC3470"/>
    <w:rsid w:val="00DC38B6"/>
    <w:rsid w:val="00DC5332"/>
    <w:rsid w:val="00DC567F"/>
    <w:rsid w:val="00DC59F5"/>
    <w:rsid w:val="00DC5E2F"/>
    <w:rsid w:val="00DC6663"/>
    <w:rsid w:val="00DC6FEB"/>
    <w:rsid w:val="00DC769E"/>
    <w:rsid w:val="00DC77FB"/>
    <w:rsid w:val="00DC7A3F"/>
    <w:rsid w:val="00DC7EB5"/>
    <w:rsid w:val="00DD11BE"/>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41F"/>
    <w:rsid w:val="00DE65EA"/>
    <w:rsid w:val="00DE78E2"/>
    <w:rsid w:val="00DE7A74"/>
    <w:rsid w:val="00DE7B31"/>
    <w:rsid w:val="00DE7F8F"/>
    <w:rsid w:val="00DF11C4"/>
    <w:rsid w:val="00DF1625"/>
    <w:rsid w:val="00DF19A1"/>
    <w:rsid w:val="00DF1EF7"/>
    <w:rsid w:val="00DF5182"/>
    <w:rsid w:val="00DF65D4"/>
    <w:rsid w:val="00DF68A6"/>
    <w:rsid w:val="00DF7520"/>
    <w:rsid w:val="00E01503"/>
    <w:rsid w:val="00E020C1"/>
    <w:rsid w:val="00E020F3"/>
    <w:rsid w:val="00E02F60"/>
    <w:rsid w:val="00E038A0"/>
    <w:rsid w:val="00E038DA"/>
    <w:rsid w:val="00E040F0"/>
    <w:rsid w:val="00E04589"/>
    <w:rsid w:val="00E045AE"/>
    <w:rsid w:val="00E046C2"/>
    <w:rsid w:val="00E04E2D"/>
    <w:rsid w:val="00E04FA9"/>
    <w:rsid w:val="00E05F32"/>
    <w:rsid w:val="00E06E9D"/>
    <w:rsid w:val="00E070E6"/>
    <w:rsid w:val="00E078D5"/>
    <w:rsid w:val="00E10031"/>
    <w:rsid w:val="00E1087A"/>
    <w:rsid w:val="00E10BB7"/>
    <w:rsid w:val="00E1111C"/>
    <w:rsid w:val="00E12FC6"/>
    <w:rsid w:val="00E1458D"/>
    <w:rsid w:val="00E15826"/>
    <w:rsid w:val="00E1582E"/>
    <w:rsid w:val="00E15A77"/>
    <w:rsid w:val="00E161F1"/>
    <w:rsid w:val="00E16D54"/>
    <w:rsid w:val="00E16E4E"/>
    <w:rsid w:val="00E17B5D"/>
    <w:rsid w:val="00E20011"/>
    <w:rsid w:val="00E2073B"/>
    <w:rsid w:val="00E207EB"/>
    <w:rsid w:val="00E20B3E"/>
    <w:rsid w:val="00E20E95"/>
    <w:rsid w:val="00E21322"/>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213"/>
    <w:rsid w:val="00E26A48"/>
    <w:rsid w:val="00E26DCE"/>
    <w:rsid w:val="00E304D8"/>
    <w:rsid w:val="00E30D12"/>
    <w:rsid w:val="00E31A0F"/>
    <w:rsid w:val="00E326DD"/>
    <w:rsid w:val="00E327B8"/>
    <w:rsid w:val="00E34189"/>
    <w:rsid w:val="00E341B3"/>
    <w:rsid w:val="00E34F2B"/>
    <w:rsid w:val="00E36717"/>
    <w:rsid w:val="00E36A86"/>
    <w:rsid w:val="00E410D5"/>
    <w:rsid w:val="00E41156"/>
    <w:rsid w:val="00E41620"/>
    <w:rsid w:val="00E41674"/>
    <w:rsid w:val="00E4239E"/>
    <w:rsid w:val="00E42FEB"/>
    <w:rsid w:val="00E430BF"/>
    <w:rsid w:val="00E43CEB"/>
    <w:rsid w:val="00E449ED"/>
    <w:rsid w:val="00E44A3E"/>
    <w:rsid w:val="00E44D86"/>
    <w:rsid w:val="00E45007"/>
    <w:rsid w:val="00E45457"/>
    <w:rsid w:val="00E45ACA"/>
    <w:rsid w:val="00E45C7F"/>
    <w:rsid w:val="00E46422"/>
    <w:rsid w:val="00E46DBA"/>
    <w:rsid w:val="00E46F12"/>
    <w:rsid w:val="00E50FCC"/>
    <w:rsid w:val="00E51117"/>
    <w:rsid w:val="00E51EEA"/>
    <w:rsid w:val="00E520F5"/>
    <w:rsid w:val="00E5348C"/>
    <w:rsid w:val="00E534B7"/>
    <w:rsid w:val="00E54297"/>
    <w:rsid w:val="00E54B2C"/>
    <w:rsid w:val="00E54F48"/>
    <w:rsid w:val="00E5510F"/>
    <w:rsid w:val="00E556B7"/>
    <w:rsid w:val="00E579F7"/>
    <w:rsid w:val="00E57C78"/>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67E6D"/>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42C"/>
    <w:rsid w:val="00E81514"/>
    <w:rsid w:val="00E81D32"/>
    <w:rsid w:val="00E84171"/>
    <w:rsid w:val="00E85A49"/>
    <w:rsid w:val="00E877A6"/>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6FB8"/>
    <w:rsid w:val="00E9746B"/>
    <w:rsid w:val="00E97A44"/>
    <w:rsid w:val="00E97AB0"/>
    <w:rsid w:val="00EA059F"/>
    <w:rsid w:val="00EA06E9"/>
    <w:rsid w:val="00EA150B"/>
    <w:rsid w:val="00EA1765"/>
    <w:rsid w:val="00EA377A"/>
    <w:rsid w:val="00EA3AE0"/>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225"/>
    <w:rsid w:val="00EB35E7"/>
    <w:rsid w:val="00EB395D"/>
    <w:rsid w:val="00EB3C70"/>
    <w:rsid w:val="00EB42B2"/>
    <w:rsid w:val="00EB4473"/>
    <w:rsid w:val="00EB487B"/>
    <w:rsid w:val="00EB5989"/>
    <w:rsid w:val="00EB5AB1"/>
    <w:rsid w:val="00EB5F02"/>
    <w:rsid w:val="00EB602D"/>
    <w:rsid w:val="00EB6064"/>
    <w:rsid w:val="00EB6314"/>
    <w:rsid w:val="00EB6684"/>
    <w:rsid w:val="00EB6702"/>
    <w:rsid w:val="00EB6E54"/>
    <w:rsid w:val="00EB7378"/>
    <w:rsid w:val="00EB739B"/>
    <w:rsid w:val="00EB7570"/>
    <w:rsid w:val="00EC06E1"/>
    <w:rsid w:val="00EC0C4F"/>
    <w:rsid w:val="00EC20A0"/>
    <w:rsid w:val="00EC20BC"/>
    <w:rsid w:val="00EC22F7"/>
    <w:rsid w:val="00EC2345"/>
    <w:rsid w:val="00EC2CDE"/>
    <w:rsid w:val="00EC3F76"/>
    <w:rsid w:val="00EC4497"/>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D7200"/>
    <w:rsid w:val="00EE0172"/>
    <w:rsid w:val="00EE09A4"/>
    <w:rsid w:val="00EE0CF1"/>
    <w:rsid w:val="00EE0EB3"/>
    <w:rsid w:val="00EE0EF1"/>
    <w:rsid w:val="00EE11C5"/>
    <w:rsid w:val="00EE1789"/>
    <w:rsid w:val="00EE2663"/>
    <w:rsid w:val="00EE38FD"/>
    <w:rsid w:val="00EE55F5"/>
    <w:rsid w:val="00EE5855"/>
    <w:rsid w:val="00EE5A09"/>
    <w:rsid w:val="00EE5DD1"/>
    <w:rsid w:val="00EE6BB6"/>
    <w:rsid w:val="00EE7019"/>
    <w:rsid w:val="00EE73A8"/>
    <w:rsid w:val="00EE7A99"/>
    <w:rsid w:val="00EF0899"/>
    <w:rsid w:val="00EF0EAF"/>
    <w:rsid w:val="00EF104D"/>
    <w:rsid w:val="00EF124E"/>
    <w:rsid w:val="00EF1285"/>
    <w:rsid w:val="00EF1AE2"/>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F00C96"/>
    <w:rsid w:val="00F01D1E"/>
    <w:rsid w:val="00F0219D"/>
    <w:rsid w:val="00F02279"/>
    <w:rsid w:val="00F022D6"/>
    <w:rsid w:val="00F0233F"/>
    <w:rsid w:val="00F025FC"/>
    <w:rsid w:val="00F02DBC"/>
    <w:rsid w:val="00F03B10"/>
    <w:rsid w:val="00F04537"/>
    <w:rsid w:val="00F04FC3"/>
    <w:rsid w:val="00F05954"/>
    <w:rsid w:val="00F05E46"/>
    <w:rsid w:val="00F06F30"/>
    <w:rsid w:val="00F07411"/>
    <w:rsid w:val="00F0796A"/>
    <w:rsid w:val="00F07CA4"/>
    <w:rsid w:val="00F11200"/>
    <w:rsid w:val="00F11794"/>
    <w:rsid w:val="00F11AC7"/>
    <w:rsid w:val="00F11D9C"/>
    <w:rsid w:val="00F124AB"/>
    <w:rsid w:val="00F1253C"/>
    <w:rsid w:val="00F125C4"/>
    <w:rsid w:val="00F12F58"/>
    <w:rsid w:val="00F130E4"/>
    <w:rsid w:val="00F131EC"/>
    <w:rsid w:val="00F1389B"/>
    <w:rsid w:val="00F13FFF"/>
    <w:rsid w:val="00F141E2"/>
    <w:rsid w:val="00F14C82"/>
    <w:rsid w:val="00F154A2"/>
    <w:rsid w:val="00F15F72"/>
    <w:rsid w:val="00F166EA"/>
    <w:rsid w:val="00F16AAC"/>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B39"/>
    <w:rsid w:val="00F26162"/>
    <w:rsid w:val="00F263B3"/>
    <w:rsid w:val="00F2770D"/>
    <w:rsid w:val="00F27778"/>
    <w:rsid w:val="00F2781D"/>
    <w:rsid w:val="00F30392"/>
    <w:rsid w:val="00F30C32"/>
    <w:rsid w:val="00F313B8"/>
    <w:rsid w:val="00F3375B"/>
    <w:rsid w:val="00F337CB"/>
    <w:rsid w:val="00F339E3"/>
    <w:rsid w:val="00F3582C"/>
    <w:rsid w:val="00F36E1F"/>
    <w:rsid w:val="00F377C0"/>
    <w:rsid w:val="00F379EB"/>
    <w:rsid w:val="00F37F2C"/>
    <w:rsid w:val="00F403A5"/>
    <w:rsid w:val="00F406AC"/>
    <w:rsid w:val="00F40D4D"/>
    <w:rsid w:val="00F4140F"/>
    <w:rsid w:val="00F4148A"/>
    <w:rsid w:val="00F42F55"/>
    <w:rsid w:val="00F43624"/>
    <w:rsid w:val="00F4395E"/>
    <w:rsid w:val="00F449C0"/>
    <w:rsid w:val="00F4506C"/>
    <w:rsid w:val="00F45B4D"/>
    <w:rsid w:val="00F45B8B"/>
    <w:rsid w:val="00F46136"/>
    <w:rsid w:val="00F46EFF"/>
    <w:rsid w:val="00F51B3A"/>
    <w:rsid w:val="00F5285F"/>
    <w:rsid w:val="00F53525"/>
    <w:rsid w:val="00F5468B"/>
    <w:rsid w:val="00F546F2"/>
    <w:rsid w:val="00F5526F"/>
    <w:rsid w:val="00F55654"/>
    <w:rsid w:val="00F556B0"/>
    <w:rsid w:val="00F55EE0"/>
    <w:rsid w:val="00F562EA"/>
    <w:rsid w:val="00F5653D"/>
    <w:rsid w:val="00F6054E"/>
    <w:rsid w:val="00F60675"/>
    <w:rsid w:val="00F60778"/>
    <w:rsid w:val="00F607C7"/>
    <w:rsid w:val="00F60A05"/>
    <w:rsid w:val="00F60C5F"/>
    <w:rsid w:val="00F61898"/>
    <w:rsid w:val="00F61A9D"/>
    <w:rsid w:val="00F61D2D"/>
    <w:rsid w:val="00F61D7A"/>
    <w:rsid w:val="00F62DD5"/>
    <w:rsid w:val="00F62DDD"/>
    <w:rsid w:val="00F63223"/>
    <w:rsid w:val="00F648D9"/>
    <w:rsid w:val="00F64BF8"/>
    <w:rsid w:val="00F64DF9"/>
    <w:rsid w:val="00F658E7"/>
    <w:rsid w:val="00F675AC"/>
    <w:rsid w:val="00F676CB"/>
    <w:rsid w:val="00F67946"/>
    <w:rsid w:val="00F6799D"/>
    <w:rsid w:val="00F67CD4"/>
    <w:rsid w:val="00F7009A"/>
    <w:rsid w:val="00F70A3D"/>
    <w:rsid w:val="00F70E55"/>
    <w:rsid w:val="00F72552"/>
    <w:rsid w:val="00F73CAB"/>
    <w:rsid w:val="00F743B3"/>
    <w:rsid w:val="00F7451F"/>
    <w:rsid w:val="00F7467F"/>
    <w:rsid w:val="00F74984"/>
    <w:rsid w:val="00F7548C"/>
    <w:rsid w:val="00F7609B"/>
    <w:rsid w:val="00F76331"/>
    <w:rsid w:val="00F7776B"/>
    <w:rsid w:val="00F8049A"/>
    <w:rsid w:val="00F825AC"/>
    <w:rsid w:val="00F82623"/>
    <w:rsid w:val="00F833F1"/>
    <w:rsid w:val="00F839B3"/>
    <w:rsid w:val="00F83B76"/>
    <w:rsid w:val="00F83DB3"/>
    <w:rsid w:val="00F8453E"/>
    <w:rsid w:val="00F8462A"/>
    <w:rsid w:val="00F85DFC"/>
    <w:rsid w:val="00F85F62"/>
    <w:rsid w:val="00F86162"/>
    <w:rsid w:val="00F863F9"/>
    <w:rsid w:val="00F86789"/>
    <w:rsid w:val="00F86ED5"/>
    <w:rsid w:val="00F871C2"/>
    <w:rsid w:val="00F87473"/>
    <w:rsid w:val="00F914CF"/>
    <w:rsid w:val="00F920B8"/>
    <w:rsid w:val="00F9269C"/>
    <w:rsid w:val="00F9294C"/>
    <w:rsid w:val="00F930CD"/>
    <w:rsid w:val="00F932ED"/>
    <w:rsid w:val="00F9448B"/>
    <w:rsid w:val="00F9544C"/>
    <w:rsid w:val="00F954E8"/>
    <w:rsid w:val="00F959F3"/>
    <w:rsid w:val="00F96621"/>
    <w:rsid w:val="00F96F97"/>
    <w:rsid w:val="00F97D3E"/>
    <w:rsid w:val="00FA0498"/>
    <w:rsid w:val="00FA0665"/>
    <w:rsid w:val="00FA0E41"/>
    <w:rsid w:val="00FA2BFA"/>
    <w:rsid w:val="00FA2FB6"/>
    <w:rsid w:val="00FA37C3"/>
    <w:rsid w:val="00FA3EE5"/>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E58"/>
    <w:rsid w:val="00FC096C"/>
    <w:rsid w:val="00FC0FDC"/>
    <w:rsid w:val="00FC22F4"/>
    <w:rsid w:val="00FC283C"/>
    <w:rsid w:val="00FC31D8"/>
    <w:rsid w:val="00FC32F6"/>
    <w:rsid w:val="00FC4412"/>
    <w:rsid w:val="00FC4B16"/>
    <w:rsid w:val="00FC5DD5"/>
    <w:rsid w:val="00FC5FA5"/>
    <w:rsid w:val="00FC6150"/>
    <w:rsid w:val="00FC64CE"/>
    <w:rsid w:val="00FC6B2B"/>
    <w:rsid w:val="00FC77C6"/>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2FF3"/>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17E"/>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180F0F"/>
    <w:pPr>
      <w:spacing w:before="100" w:beforeAutospacing="1" w:after="100" w:afterAutospacing="1"/>
    </w:pPr>
    <w:rPr>
      <w:rFonts w:ascii="Arial Armenian" w:hAnsi="Arial Armenian"/>
    </w:rPr>
  </w:style>
  <w:style w:type="paragraph" w:customStyle="1" w:styleId="xl114">
    <w:name w:val="xl114"/>
    <w:basedOn w:val="Normal"/>
    <w:rsid w:val="00180F0F"/>
    <w:pPr>
      <w:spacing w:before="100" w:beforeAutospacing="1" w:after="100" w:afterAutospacing="1"/>
      <w:jc w:val="center"/>
    </w:pPr>
    <w:rPr>
      <w:rFonts w:ascii="Arial Armenian" w:hAnsi="Arial Armenian"/>
    </w:rPr>
  </w:style>
  <w:style w:type="paragraph" w:customStyle="1" w:styleId="xl115">
    <w:name w:val="xl115"/>
    <w:basedOn w:val="Normal"/>
    <w:rsid w:val="00180F0F"/>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180F0F"/>
    <w:pPr>
      <w:spacing w:before="100" w:beforeAutospacing="1" w:after="100" w:afterAutospacing="1"/>
    </w:pPr>
    <w:rPr>
      <w:rFonts w:ascii="Arial Armenian" w:hAnsi="Arial Armenian"/>
      <w:color w:val="FF0000"/>
    </w:rPr>
  </w:style>
  <w:style w:type="paragraph" w:customStyle="1" w:styleId="xl123">
    <w:name w:val="xl123"/>
    <w:basedOn w:val="Normal"/>
    <w:rsid w:val="00180F0F"/>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180F0F"/>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180F0F"/>
    <w:pPr>
      <w:spacing w:before="100" w:beforeAutospacing="1" w:after="100" w:afterAutospacing="1"/>
      <w:jc w:val="right"/>
    </w:pPr>
    <w:rPr>
      <w:rFonts w:ascii="Arial Armenian" w:hAnsi="Arial Armenian"/>
    </w:rPr>
  </w:style>
  <w:style w:type="paragraph" w:customStyle="1" w:styleId="xl133">
    <w:name w:val="xl13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18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180F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180F0F"/>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180F0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180F0F"/>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180F0F"/>
    <w:pPr>
      <w:spacing w:before="100" w:beforeAutospacing="1" w:after="100" w:afterAutospacing="1"/>
    </w:pPr>
    <w:rPr>
      <w:rFonts w:ascii="GHEA Grapalat" w:hAnsi="GHEA Grapalat"/>
      <w:color w:val="000000"/>
    </w:rPr>
  </w:style>
  <w:style w:type="paragraph" w:customStyle="1" w:styleId="xl97">
    <w:name w:val="xl9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180F0F"/>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180F0F"/>
    <w:pPr>
      <w:shd w:val="clear" w:color="000000" w:fill="D9D9D9"/>
      <w:spacing w:before="100" w:beforeAutospacing="1" w:after="100" w:afterAutospacing="1"/>
    </w:pPr>
  </w:style>
  <w:style w:type="paragraph" w:customStyle="1" w:styleId="xl109">
    <w:name w:val="xl109"/>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180F0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180F0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180F0F"/>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paragraph" w:customStyle="1" w:styleId="AutoCorrect">
    <w:name w:val="AutoCorrect"/>
    <w:uiPriority w:val="99"/>
    <w:qFormat/>
    <w:rsid w:val="00853479"/>
    <w:rPr>
      <w:sz w:val="24"/>
      <w:szCs w:val="24"/>
    </w:rPr>
  </w:style>
  <w:style w:type="numbering" w:customStyle="1" w:styleId="NoList1">
    <w:name w:val="No List1"/>
    <w:next w:val="NoList"/>
    <w:uiPriority w:val="99"/>
    <w:semiHidden/>
    <w:unhideWhenUsed/>
    <w:rsid w:val="00EC06E1"/>
  </w:style>
  <w:style w:type="numbering" w:customStyle="1" w:styleId="NoList2">
    <w:name w:val="No List2"/>
    <w:next w:val="NoList"/>
    <w:uiPriority w:val="99"/>
    <w:semiHidden/>
    <w:unhideWhenUsed/>
    <w:rsid w:val="00EC06E1"/>
  </w:style>
  <w:style w:type="paragraph" w:customStyle="1" w:styleId="msonormal0">
    <w:name w:val="msonormal"/>
    <w:basedOn w:val="Normal"/>
    <w:rsid w:val="00EC06E1"/>
    <w:pPr>
      <w:spacing w:before="100" w:beforeAutospacing="1" w:after="100" w:afterAutospacing="1"/>
    </w:pPr>
  </w:style>
  <w:style w:type="paragraph" w:customStyle="1" w:styleId="xl164">
    <w:name w:val="xl164"/>
    <w:basedOn w:val="Normal"/>
    <w:rsid w:val="008B6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5">
    <w:name w:val="xl16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6">
    <w:name w:val="xl166"/>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7">
    <w:name w:val="xl167"/>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8">
    <w:name w:val="xl168"/>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9">
    <w:name w:val="xl169"/>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0">
    <w:name w:val="xl170"/>
    <w:basedOn w:val="Normal"/>
    <w:rsid w:val="008B6523"/>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1">
    <w:name w:val="xl171"/>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2">
    <w:name w:val="xl172"/>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73">
    <w:name w:val="xl173"/>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4">
    <w:name w:val="xl174"/>
    <w:basedOn w:val="Normal"/>
    <w:rsid w:val="008B6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5">
    <w:name w:val="xl17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6">
    <w:name w:val="xl176"/>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7">
    <w:name w:val="xl177"/>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8">
    <w:name w:val="xl178"/>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9">
    <w:name w:val="xl179"/>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0">
    <w:name w:val="xl180"/>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1">
    <w:name w:val="xl181"/>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2">
    <w:name w:val="xl182"/>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3">
    <w:name w:val="xl183"/>
    <w:basedOn w:val="Normal"/>
    <w:rsid w:val="008B6523"/>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4">
    <w:name w:val="xl184"/>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5">
    <w:name w:val="xl18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6">
    <w:name w:val="xl186"/>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7">
    <w:name w:val="xl187"/>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8">
    <w:name w:val="xl188"/>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9">
    <w:name w:val="xl189"/>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0">
    <w:name w:val="xl190"/>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FFFF"/>
      <w:sz w:val="16"/>
      <w:szCs w:val="16"/>
    </w:rPr>
  </w:style>
  <w:style w:type="paragraph" w:customStyle="1" w:styleId="xl191">
    <w:name w:val="xl191"/>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192">
    <w:name w:val="xl192"/>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3">
    <w:name w:val="xl193"/>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4">
    <w:name w:val="xl194"/>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5">
    <w:name w:val="xl195"/>
    <w:basedOn w:val="Normal"/>
    <w:rsid w:val="008B6523"/>
    <w:pPr>
      <w:pBdr>
        <w:bottom w:val="single" w:sz="4" w:space="0" w:color="auto"/>
      </w:pBdr>
      <w:shd w:val="clear" w:color="000000" w:fill="FFFFFF"/>
      <w:spacing w:before="100" w:beforeAutospacing="1" w:after="100" w:afterAutospacing="1"/>
      <w:jc w:val="center"/>
      <w:textAlignment w:val="top"/>
    </w:pPr>
    <w:rPr>
      <w:rFonts w:ascii="Arial Armenian" w:hAnsi="Arial Armenian"/>
      <w:b/>
      <w:bCs/>
      <w:sz w:val="21"/>
      <w:szCs w:val="21"/>
    </w:rPr>
  </w:style>
  <w:style w:type="paragraph" w:customStyle="1" w:styleId="xl196">
    <w:name w:val="xl196"/>
    <w:basedOn w:val="Normal"/>
    <w:rsid w:val="008B6523"/>
    <w:pPr>
      <w:shd w:val="clear" w:color="000000" w:fill="FFFFFF"/>
      <w:spacing w:before="100" w:beforeAutospacing="1" w:after="100" w:afterAutospacing="1"/>
      <w:jc w:val="center"/>
      <w:textAlignment w:val="center"/>
    </w:pPr>
    <w:rPr>
      <w:rFonts w:ascii="Arial Armenian" w:hAnsi="Arial Armenian"/>
      <w:b/>
      <w:bCs/>
      <w:sz w:val="21"/>
      <w:szCs w:val="21"/>
    </w:rPr>
  </w:style>
  <w:style w:type="paragraph" w:customStyle="1" w:styleId="xl197">
    <w:name w:val="xl197"/>
    <w:basedOn w:val="Normal"/>
    <w:rsid w:val="008B6523"/>
    <w:pPr>
      <w:shd w:val="clear" w:color="000000" w:fill="FFFFFF"/>
      <w:spacing w:before="100" w:beforeAutospacing="1" w:after="100" w:afterAutospacing="1"/>
      <w:jc w:val="center"/>
      <w:textAlignment w:val="center"/>
    </w:pPr>
    <w:rPr>
      <w:rFonts w:ascii="Arial Armenian" w:hAnsi="Arial Armenian"/>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5658999">
      <w:bodyDiv w:val="1"/>
      <w:marLeft w:val="0"/>
      <w:marRight w:val="0"/>
      <w:marTop w:val="0"/>
      <w:marBottom w:val="0"/>
      <w:divBdr>
        <w:top w:val="none" w:sz="0" w:space="0" w:color="auto"/>
        <w:left w:val="none" w:sz="0" w:space="0" w:color="auto"/>
        <w:bottom w:val="none" w:sz="0" w:space="0" w:color="auto"/>
        <w:right w:val="none" w:sz="0" w:space="0" w:color="auto"/>
      </w:divBdr>
    </w:div>
    <w:div w:id="125243582">
      <w:bodyDiv w:val="1"/>
      <w:marLeft w:val="0"/>
      <w:marRight w:val="0"/>
      <w:marTop w:val="0"/>
      <w:marBottom w:val="0"/>
      <w:divBdr>
        <w:top w:val="none" w:sz="0" w:space="0" w:color="auto"/>
        <w:left w:val="none" w:sz="0" w:space="0" w:color="auto"/>
        <w:bottom w:val="none" w:sz="0" w:space="0" w:color="auto"/>
        <w:right w:val="none" w:sz="0" w:space="0" w:color="auto"/>
      </w:divBdr>
    </w:div>
    <w:div w:id="12747326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440">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06219248">
      <w:bodyDiv w:val="1"/>
      <w:marLeft w:val="0"/>
      <w:marRight w:val="0"/>
      <w:marTop w:val="0"/>
      <w:marBottom w:val="0"/>
      <w:divBdr>
        <w:top w:val="none" w:sz="0" w:space="0" w:color="auto"/>
        <w:left w:val="none" w:sz="0" w:space="0" w:color="auto"/>
        <w:bottom w:val="none" w:sz="0" w:space="0" w:color="auto"/>
        <w:right w:val="none" w:sz="0" w:space="0" w:color="auto"/>
      </w:divBdr>
    </w:div>
    <w:div w:id="7108856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098603760">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36293248">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1198633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566917550">
      <w:bodyDiv w:val="1"/>
      <w:marLeft w:val="0"/>
      <w:marRight w:val="0"/>
      <w:marTop w:val="0"/>
      <w:marBottom w:val="0"/>
      <w:divBdr>
        <w:top w:val="none" w:sz="0" w:space="0" w:color="auto"/>
        <w:left w:val="none" w:sz="0" w:space="0" w:color="auto"/>
        <w:bottom w:val="none" w:sz="0" w:space="0" w:color="auto"/>
        <w:right w:val="none" w:sz="0" w:space="0" w:color="auto"/>
      </w:divBdr>
    </w:div>
    <w:div w:id="1626080292">
      <w:bodyDiv w:val="1"/>
      <w:marLeft w:val="0"/>
      <w:marRight w:val="0"/>
      <w:marTop w:val="0"/>
      <w:marBottom w:val="0"/>
      <w:divBdr>
        <w:top w:val="none" w:sz="0" w:space="0" w:color="auto"/>
        <w:left w:val="none" w:sz="0" w:space="0" w:color="auto"/>
        <w:bottom w:val="none" w:sz="0" w:space="0" w:color="auto"/>
        <w:right w:val="none" w:sz="0" w:space="0" w:color="auto"/>
      </w:divBdr>
    </w:div>
    <w:div w:id="1709916317">
      <w:bodyDiv w:val="1"/>
      <w:marLeft w:val="0"/>
      <w:marRight w:val="0"/>
      <w:marTop w:val="0"/>
      <w:marBottom w:val="0"/>
      <w:divBdr>
        <w:top w:val="none" w:sz="0" w:space="0" w:color="auto"/>
        <w:left w:val="none" w:sz="0" w:space="0" w:color="auto"/>
        <w:bottom w:val="none" w:sz="0" w:space="0" w:color="auto"/>
        <w:right w:val="none" w:sz="0" w:space="0" w:color="auto"/>
      </w:divBdr>
    </w:div>
    <w:div w:id="174499151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318322">
      <w:bodyDiv w:val="1"/>
      <w:marLeft w:val="0"/>
      <w:marRight w:val="0"/>
      <w:marTop w:val="0"/>
      <w:marBottom w:val="0"/>
      <w:divBdr>
        <w:top w:val="none" w:sz="0" w:space="0" w:color="auto"/>
        <w:left w:val="none" w:sz="0" w:space="0" w:color="auto"/>
        <w:bottom w:val="none" w:sz="0" w:space="0" w:color="auto"/>
        <w:right w:val="none" w:sz="0" w:space="0" w:color="auto"/>
      </w:divBdr>
    </w:div>
    <w:div w:id="1796217384">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http://gnumner.am/hy/page/ughecuycner_dzernark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vachagan.mejunc@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mailto:vachagan.mejunc@yereva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vachagan.mejunc@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1AD9-64FF-4E22-9657-41EDAEC5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80</Pages>
  <Words>25626</Words>
  <Characters>146070</Characters>
  <Application>Microsoft Office Word</Application>
  <DocSecurity>0</DocSecurity>
  <Lines>1217</Lines>
  <Paragraphs>342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171354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648</cp:revision>
  <cp:lastPrinted>2022-12-28T05:49:00Z</cp:lastPrinted>
  <dcterms:created xsi:type="dcterms:W3CDTF">2022-10-31T11:39:00Z</dcterms:created>
  <dcterms:modified xsi:type="dcterms:W3CDTF">2025-12-10T04:36:00Z</dcterms:modified>
</cp:coreProperties>
</file>